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194982" w14:paraId="41F29A8B" w14:textId="77777777" w:rsidTr="00060C0C">
        <w:trPr>
          <w:trHeight w:hRule="exact" w:val="2948"/>
        </w:trPr>
        <w:tc>
          <w:tcPr>
            <w:tcW w:w="11185" w:type="dxa"/>
            <w:shd w:val="clear" w:color="auto" w:fill="83D0F5"/>
          </w:tcPr>
          <w:p w14:paraId="1CFA1B36" w14:textId="0051B043" w:rsidR="00974E99" w:rsidRPr="00194982" w:rsidRDefault="00974E99" w:rsidP="003B2EC1">
            <w:pPr>
              <w:pStyle w:val="Documenttype"/>
            </w:pPr>
            <w:r w:rsidRPr="00194982">
              <w:t xml:space="preserve">IALA </w:t>
            </w:r>
            <w:r w:rsidR="003B2EC1">
              <w:t>GUIDELINE</w:t>
            </w:r>
          </w:p>
        </w:tc>
      </w:tr>
    </w:tbl>
    <w:p w14:paraId="131F9B9E" w14:textId="77777777" w:rsidR="008972C3" w:rsidRPr="00194982" w:rsidRDefault="008972C3" w:rsidP="003274DB"/>
    <w:p w14:paraId="3EA1BD10" w14:textId="77777777" w:rsidR="00D74AE1" w:rsidRPr="00194982" w:rsidRDefault="00D74AE1" w:rsidP="006743ED">
      <w:pPr>
        <w:pStyle w:val="BodyText"/>
      </w:pPr>
    </w:p>
    <w:p w14:paraId="5DDEDF49" w14:textId="5D55A644" w:rsidR="00111E0A" w:rsidRPr="00194982" w:rsidRDefault="003B2EC1" w:rsidP="00111E0A">
      <w:pPr>
        <w:pStyle w:val="Documentnumber"/>
      </w:pPr>
      <w:r>
        <w:t>GXXXX</w:t>
      </w:r>
    </w:p>
    <w:p w14:paraId="4A28D081" w14:textId="77777777" w:rsidR="00776004" w:rsidRPr="00194982" w:rsidRDefault="00C1509C" w:rsidP="00564664">
      <w:pPr>
        <w:pStyle w:val="Documentname"/>
      </w:pPr>
      <w:r w:rsidRPr="00194982">
        <w:t>The Use of the Automatic Identification System (AIS) in Marine Aids to Navigation Services</w:t>
      </w:r>
    </w:p>
    <w:p w14:paraId="1AD3CEAA" w14:textId="77777777" w:rsidR="00D74AE1" w:rsidRPr="00194982" w:rsidRDefault="00D74AE1" w:rsidP="00D74AE1"/>
    <w:p w14:paraId="4AAC1584" w14:textId="77777777" w:rsidR="006A48A6" w:rsidRPr="00194982" w:rsidRDefault="006A48A6" w:rsidP="00D74AE1"/>
    <w:p w14:paraId="46C246EA" w14:textId="77777777" w:rsidR="005378B8" w:rsidRPr="00194982" w:rsidRDefault="005378B8" w:rsidP="00D74AE1"/>
    <w:p w14:paraId="2627504F" w14:textId="77777777" w:rsidR="005378B8" w:rsidRPr="00194982" w:rsidRDefault="005378B8" w:rsidP="00D74AE1"/>
    <w:p w14:paraId="4D409D3F" w14:textId="77777777" w:rsidR="005378B8" w:rsidRPr="00194982" w:rsidRDefault="005378B8" w:rsidP="00D74AE1"/>
    <w:p w14:paraId="42DD5CB8" w14:textId="77777777" w:rsidR="005378B8" w:rsidRPr="00194982" w:rsidRDefault="005378B8" w:rsidP="00D74AE1"/>
    <w:p w14:paraId="413AC8B9" w14:textId="77777777" w:rsidR="005378B8" w:rsidRPr="00194982" w:rsidRDefault="005378B8" w:rsidP="00D74AE1"/>
    <w:p w14:paraId="07333ECC" w14:textId="77777777" w:rsidR="005378B8" w:rsidRPr="00194982" w:rsidRDefault="005378B8" w:rsidP="00D74AE1"/>
    <w:p w14:paraId="53FCC690" w14:textId="77777777" w:rsidR="005378B8" w:rsidRPr="00194982" w:rsidRDefault="005378B8" w:rsidP="00D74AE1"/>
    <w:p w14:paraId="235A73D5" w14:textId="77777777" w:rsidR="005378B8" w:rsidRPr="00194982" w:rsidRDefault="005378B8" w:rsidP="00D74AE1"/>
    <w:p w14:paraId="601A6CF9" w14:textId="77777777" w:rsidR="005378B8" w:rsidRPr="00194982" w:rsidRDefault="005378B8" w:rsidP="00D74AE1"/>
    <w:p w14:paraId="50111547" w14:textId="77777777" w:rsidR="00B83DD5" w:rsidRPr="00194982" w:rsidRDefault="00B83DD5" w:rsidP="00D74AE1"/>
    <w:p w14:paraId="70D367F1" w14:textId="77777777" w:rsidR="005378B8" w:rsidRDefault="005378B8" w:rsidP="00D74AE1"/>
    <w:p w14:paraId="106401C4" w14:textId="77777777" w:rsidR="00E91032" w:rsidRPr="00194982" w:rsidRDefault="00E91032" w:rsidP="00D74AE1"/>
    <w:p w14:paraId="7947806F" w14:textId="77777777" w:rsidR="005378B8" w:rsidRPr="00194982" w:rsidRDefault="005378B8" w:rsidP="00D74AE1"/>
    <w:p w14:paraId="47171424" w14:textId="77777777" w:rsidR="005378B8" w:rsidRPr="00194982" w:rsidRDefault="005378B8" w:rsidP="00D74AE1"/>
    <w:p w14:paraId="5B6C7F9E" w14:textId="77777777" w:rsidR="005378B8" w:rsidRPr="00194982" w:rsidRDefault="005378B8" w:rsidP="00D74AE1"/>
    <w:p w14:paraId="6C68C8BB" w14:textId="549DAA07" w:rsidR="005378B8" w:rsidRPr="00194982" w:rsidRDefault="005378B8" w:rsidP="005378B8">
      <w:pPr>
        <w:pStyle w:val="Editionnumber"/>
      </w:pPr>
      <w:r w:rsidRPr="00194982">
        <w:t xml:space="preserve">Edition </w:t>
      </w:r>
      <w:r w:rsidR="003B2EC1">
        <w:t>1</w:t>
      </w:r>
      <w:r w:rsidR="00A1407A" w:rsidRPr="00194982">
        <w:t>.0</w:t>
      </w:r>
    </w:p>
    <w:p w14:paraId="0AE9A333" w14:textId="1E3F8BCD" w:rsidR="00A02E7D" w:rsidRPr="00194982" w:rsidRDefault="003163E3" w:rsidP="00471C48">
      <w:pPr>
        <w:pStyle w:val="Documentdate"/>
      </w:pPr>
      <w:r w:rsidRPr="00CF7975">
        <w:t>December 202</w:t>
      </w:r>
      <w:r w:rsidR="003B2EC1">
        <w:t>X</w:t>
      </w:r>
    </w:p>
    <w:p w14:paraId="40269958" w14:textId="77777777" w:rsidR="00A02E7D" w:rsidRPr="00194982" w:rsidRDefault="00A02E7D" w:rsidP="006743ED"/>
    <w:p w14:paraId="23D59931" w14:textId="006A51DD" w:rsidR="0072592B" w:rsidRPr="00194982" w:rsidRDefault="00A02E7D" w:rsidP="006743ED">
      <w:pPr>
        <w:pStyle w:val="MRN"/>
      </w:pPr>
      <w:r w:rsidRPr="00194982">
        <w:t>urn:mrn:iala:pub:</w:t>
      </w:r>
      <w:r w:rsidR="003B2EC1">
        <w:t>gXXXX</w:t>
      </w:r>
      <w:r w:rsidR="00B83DD5" w:rsidRPr="00194982">
        <w:t>:ed</w:t>
      </w:r>
      <w:r w:rsidR="003B2EC1">
        <w:t>1</w:t>
      </w:r>
      <w:r w:rsidR="00A1407A" w:rsidRPr="00194982">
        <w:t>.0</w:t>
      </w:r>
    </w:p>
    <w:p w14:paraId="37A66EFD" w14:textId="77777777" w:rsidR="00BC27F6" w:rsidRPr="00194982" w:rsidRDefault="00BC27F6" w:rsidP="00D74AE1">
      <w:pPr>
        <w:sectPr w:rsidR="00BC27F6" w:rsidRPr="00194982" w:rsidSect="007E30DF">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06FCADC4" w14:textId="77777777" w:rsidR="00914E26" w:rsidRPr="00194982" w:rsidRDefault="00914E26" w:rsidP="00914E26">
      <w:pPr>
        <w:pStyle w:val="BodyText"/>
      </w:pPr>
      <w:r w:rsidRPr="00194982">
        <w:lastRenderedPageBreak/>
        <w:t xml:space="preserve">Revisions to this </w:t>
      </w:r>
      <w:r w:rsidR="00E54039" w:rsidRPr="00194982">
        <w:t>document</w:t>
      </w:r>
      <w:r w:rsidRPr="00194982">
        <w:t xml:space="preserve">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309"/>
        <w:gridCol w:w="2268"/>
      </w:tblGrid>
      <w:tr w:rsidR="005E4659" w:rsidRPr="00194982" w14:paraId="76DD9968" w14:textId="77777777" w:rsidTr="006743ED">
        <w:tc>
          <w:tcPr>
            <w:tcW w:w="1908" w:type="dxa"/>
          </w:tcPr>
          <w:p w14:paraId="26A2E11E" w14:textId="77777777" w:rsidR="00914E26" w:rsidRPr="00194982" w:rsidRDefault="00914E26" w:rsidP="00914082">
            <w:pPr>
              <w:pStyle w:val="Tabletexttitle"/>
              <w:jc w:val="left"/>
            </w:pPr>
            <w:r w:rsidRPr="00194982">
              <w:t>Date</w:t>
            </w:r>
          </w:p>
        </w:tc>
        <w:tc>
          <w:tcPr>
            <w:tcW w:w="6309" w:type="dxa"/>
          </w:tcPr>
          <w:p w14:paraId="51A2F61E" w14:textId="77777777" w:rsidR="00914E26" w:rsidRPr="00194982" w:rsidRDefault="00E54039" w:rsidP="00914082">
            <w:pPr>
              <w:pStyle w:val="Tabletexttitle"/>
              <w:jc w:val="left"/>
            </w:pPr>
            <w:r w:rsidRPr="00194982">
              <w:t>Details</w:t>
            </w:r>
          </w:p>
        </w:tc>
        <w:tc>
          <w:tcPr>
            <w:tcW w:w="2268" w:type="dxa"/>
          </w:tcPr>
          <w:p w14:paraId="73C8BBE8" w14:textId="77777777" w:rsidR="00914E26" w:rsidRPr="00194982" w:rsidRDefault="00E54039" w:rsidP="00914082">
            <w:pPr>
              <w:pStyle w:val="Tabletexttitle"/>
              <w:ind w:right="112"/>
              <w:jc w:val="left"/>
            </w:pPr>
            <w:r w:rsidRPr="00194982">
              <w:t>Approval</w:t>
            </w:r>
          </w:p>
        </w:tc>
      </w:tr>
      <w:tr w:rsidR="005E4659" w:rsidRPr="00194982" w14:paraId="1AF8B09E" w14:textId="77777777" w:rsidTr="006743ED">
        <w:trPr>
          <w:trHeight w:val="851"/>
        </w:trPr>
        <w:tc>
          <w:tcPr>
            <w:tcW w:w="1908" w:type="dxa"/>
            <w:vAlign w:val="center"/>
          </w:tcPr>
          <w:p w14:paraId="2E531ACD" w14:textId="63DE28B3" w:rsidR="00914E26" w:rsidRPr="00194982" w:rsidRDefault="00A32324" w:rsidP="00914E26">
            <w:pPr>
              <w:pStyle w:val="Tabletext"/>
            </w:pPr>
            <w:r>
              <w:rPr>
                <w:highlight w:val="yellow"/>
              </w:rPr>
              <w:t>TBC</w:t>
            </w:r>
            <w:r w:rsidR="00C1509C" w:rsidRPr="00F40C50">
              <w:rPr>
                <w:highlight w:val="yellow"/>
              </w:rPr>
              <w:t xml:space="preserve"> 20</w:t>
            </w:r>
            <w:r w:rsidR="003B2EC1" w:rsidRPr="00F40C50">
              <w:rPr>
                <w:highlight w:val="yellow"/>
              </w:rPr>
              <w:t>2</w:t>
            </w:r>
            <w:r>
              <w:rPr>
                <w:highlight w:val="yellow"/>
              </w:rPr>
              <w:t>X</w:t>
            </w:r>
          </w:p>
        </w:tc>
        <w:tc>
          <w:tcPr>
            <w:tcW w:w="6309" w:type="dxa"/>
            <w:vAlign w:val="center"/>
          </w:tcPr>
          <w:p w14:paraId="4537F33A" w14:textId="0B9B344D" w:rsidR="00914E26" w:rsidRPr="00194982" w:rsidRDefault="00F34F82" w:rsidP="00914E26">
            <w:pPr>
              <w:pStyle w:val="Tabletext"/>
            </w:pPr>
            <w:r>
              <w:t>First</w:t>
            </w:r>
            <w:r w:rsidR="00C1509C" w:rsidRPr="00194982">
              <w:t xml:space="preserve"> issue</w:t>
            </w:r>
          </w:p>
        </w:tc>
        <w:tc>
          <w:tcPr>
            <w:tcW w:w="2268" w:type="dxa"/>
            <w:vAlign w:val="center"/>
          </w:tcPr>
          <w:p w14:paraId="0E7AE039" w14:textId="77777777" w:rsidR="00914E26" w:rsidRPr="00194982" w:rsidRDefault="00914E26" w:rsidP="00914E26">
            <w:pPr>
              <w:pStyle w:val="Tabletext"/>
            </w:pPr>
          </w:p>
        </w:tc>
      </w:tr>
      <w:tr w:rsidR="00C1509C" w:rsidRPr="00194982" w14:paraId="6EECF53D" w14:textId="77777777" w:rsidTr="006743ED">
        <w:trPr>
          <w:trHeight w:val="851"/>
        </w:trPr>
        <w:tc>
          <w:tcPr>
            <w:tcW w:w="1908" w:type="dxa"/>
            <w:vAlign w:val="center"/>
          </w:tcPr>
          <w:p w14:paraId="519C62EE" w14:textId="40863AF0" w:rsidR="00C1509C" w:rsidRPr="00194982" w:rsidRDefault="00C1509C" w:rsidP="00C1509C">
            <w:pPr>
              <w:pStyle w:val="Tabletext"/>
            </w:pPr>
          </w:p>
        </w:tc>
        <w:tc>
          <w:tcPr>
            <w:tcW w:w="6309" w:type="dxa"/>
            <w:vAlign w:val="center"/>
          </w:tcPr>
          <w:p w14:paraId="58AF1C66" w14:textId="5B936493" w:rsidR="00C1509C" w:rsidRPr="00194982" w:rsidRDefault="00C1509C" w:rsidP="00C1509C">
            <w:pPr>
              <w:pStyle w:val="Tabletext"/>
            </w:pPr>
          </w:p>
        </w:tc>
        <w:tc>
          <w:tcPr>
            <w:tcW w:w="2268" w:type="dxa"/>
            <w:vAlign w:val="center"/>
          </w:tcPr>
          <w:p w14:paraId="50E150FE" w14:textId="77777777" w:rsidR="00C1509C" w:rsidRPr="00194982" w:rsidRDefault="00C1509C" w:rsidP="00C1509C">
            <w:pPr>
              <w:pStyle w:val="Tabletext"/>
            </w:pPr>
          </w:p>
        </w:tc>
      </w:tr>
      <w:tr w:rsidR="00C1509C" w:rsidRPr="00194982" w14:paraId="14782124" w14:textId="77777777" w:rsidTr="006743ED">
        <w:trPr>
          <w:trHeight w:val="851"/>
        </w:trPr>
        <w:tc>
          <w:tcPr>
            <w:tcW w:w="1908" w:type="dxa"/>
            <w:vAlign w:val="center"/>
          </w:tcPr>
          <w:p w14:paraId="1389249E" w14:textId="40AC903F" w:rsidR="00C1509C" w:rsidRPr="00194982" w:rsidRDefault="00C1509C" w:rsidP="00C1509C">
            <w:pPr>
              <w:pStyle w:val="Tabletext"/>
            </w:pPr>
          </w:p>
        </w:tc>
        <w:tc>
          <w:tcPr>
            <w:tcW w:w="6309" w:type="dxa"/>
            <w:vAlign w:val="center"/>
          </w:tcPr>
          <w:p w14:paraId="4FBE48DB" w14:textId="788FD35D" w:rsidR="00C1509C" w:rsidRPr="00194982" w:rsidRDefault="00C1509C" w:rsidP="00C1509C">
            <w:pPr>
              <w:pStyle w:val="Tabletext"/>
            </w:pPr>
          </w:p>
        </w:tc>
        <w:tc>
          <w:tcPr>
            <w:tcW w:w="2268" w:type="dxa"/>
            <w:vAlign w:val="center"/>
          </w:tcPr>
          <w:p w14:paraId="51FDE647" w14:textId="77777777" w:rsidR="00C1509C" w:rsidRPr="00194982" w:rsidRDefault="00C1509C" w:rsidP="00C1509C">
            <w:pPr>
              <w:pStyle w:val="Tabletext"/>
            </w:pPr>
          </w:p>
        </w:tc>
      </w:tr>
      <w:tr w:rsidR="00C1509C" w:rsidRPr="00194982" w14:paraId="2DCABF98" w14:textId="77777777" w:rsidTr="006743ED">
        <w:trPr>
          <w:trHeight w:val="851"/>
        </w:trPr>
        <w:tc>
          <w:tcPr>
            <w:tcW w:w="1908" w:type="dxa"/>
            <w:vAlign w:val="center"/>
          </w:tcPr>
          <w:p w14:paraId="5F9C1268" w14:textId="5BD4883A" w:rsidR="00C1509C" w:rsidRPr="00194982" w:rsidRDefault="00C1509C" w:rsidP="00C1509C">
            <w:pPr>
              <w:pStyle w:val="Tabletext"/>
            </w:pPr>
          </w:p>
        </w:tc>
        <w:tc>
          <w:tcPr>
            <w:tcW w:w="6309" w:type="dxa"/>
            <w:vAlign w:val="center"/>
          </w:tcPr>
          <w:p w14:paraId="66AFEFF5" w14:textId="3726854C" w:rsidR="00C1509C" w:rsidRPr="00194982" w:rsidRDefault="00C1509C" w:rsidP="00C1509C">
            <w:pPr>
              <w:pStyle w:val="Tabletext"/>
            </w:pPr>
          </w:p>
        </w:tc>
        <w:tc>
          <w:tcPr>
            <w:tcW w:w="2268" w:type="dxa"/>
            <w:vAlign w:val="center"/>
          </w:tcPr>
          <w:p w14:paraId="06956EDD" w14:textId="77777777" w:rsidR="00C1509C" w:rsidRPr="00194982" w:rsidRDefault="00C1509C" w:rsidP="00C1509C">
            <w:pPr>
              <w:pStyle w:val="Tabletext"/>
            </w:pPr>
          </w:p>
        </w:tc>
      </w:tr>
      <w:tr w:rsidR="005E4659" w:rsidRPr="00194982" w14:paraId="68A526AD" w14:textId="77777777" w:rsidTr="006743ED">
        <w:trPr>
          <w:trHeight w:val="851"/>
        </w:trPr>
        <w:tc>
          <w:tcPr>
            <w:tcW w:w="1908" w:type="dxa"/>
            <w:vAlign w:val="center"/>
          </w:tcPr>
          <w:p w14:paraId="5625039B" w14:textId="22DBF73E" w:rsidR="00914E26" w:rsidRPr="00194982" w:rsidRDefault="00914E26" w:rsidP="00914E26">
            <w:pPr>
              <w:pStyle w:val="Tabletext"/>
            </w:pPr>
          </w:p>
        </w:tc>
        <w:tc>
          <w:tcPr>
            <w:tcW w:w="6309" w:type="dxa"/>
            <w:vAlign w:val="center"/>
          </w:tcPr>
          <w:p w14:paraId="650845E5" w14:textId="037B0E30" w:rsidR="00914E26" w:rsidRPr="00194982" w:rsidRDefault="00914E26" w:rsidP="00914E26">
            <w:pPr>
              <w:pStyle w:val="Tabletext"/>
            </w:pPr>
          </w:p>
        </w:tc>
        <w:tc>
          <w:tcPr>
            <w:tcW w:w="2268" w:type="dxa"/>
            <w:vAlign w:val="center"/>
          </w:tcPr>
          <w:p w14:paraId="096E5450" w14:textId="77777777" w:rsidR="00914E26" w:rsidRPr="00194982" w:rsidRDefault="00914E26" w:rsidP="00914E26">
            <w:pPr>
              <w:pStyle w:val="Tabletext"/>
            </w:pPr>
          </w:p>
        </w:tc>
      </w:tr>
      <w:tr w:rsidR="005E4659" w:rsidRPr="00194982" w14:paraId="035C161A" w14:textId="77777777" w:rsidTr="006743ED">
        <w:trPr>
          <w:trHeight w:val="851"/>
        </w:trPr>
        <w:tc>
          <w:tcPr>
            <w:tcW w:w="1908" w:type="dxa"/>
            <w:vAlign w:val="center"/>
          </w:tcPr>
          <w:p w14:paraId="22C99BBB" w14:textId="05C2983D" w:rsidR="00914E26" w:rsidRPr="00E225F2" w:rsidRDefault="00914E26" w:rsidP="00914E26">
            <w:pPr>
              <w:pStyle w:val="Tabletext"/>
            </w:pPr>
          </w:p>
        </w:tc>
        <w:tc>
          <w:tcPr>
            <w:tcW w:w="6309" w:type="dxa"/>
            <w:vAlign w:val="center"/>
          </w:tcPr>
          <w:p w14:paraId="2B682974" w14:textId="47E70BF5" w:rsidR="00914E26" w:rsidRPr="00E225F2" w:rsidRDefault="00914E26" w:rsidP="00914E26">
            <w:pPr>
              <w:pStyle w:val="Tabletext"/>
            </w:pPr>
          </w:p>
        </w:tc>
        <w:tc>
          <w:tcPr>
            <w:tcW w:w="2268" w:type="dxa"/>
            <w:vAlign w:val="center"/>
          </w:tcPr>
          <w:p w14:paraId="560B1CC8" w14:textId="6BA8DB04" w:rsidR="00914E26" w:rsidRPr="00E225F2" w:rsidRDefault="00914E26" w:rsidP="00914E26">
            <w:pPr>
              <w:pStyle w:val="Tabletext"/>
            </w:pPr>
          </w:p>
        </w:tc>
      </w:tr>
      <w:tr w:rsidR="005E4659" w:rsidRPr="00194982" w14:paraId="011D2EB2" w14:textId="77777777" w:rsidTr="006743ED">
        <w:trPr>
          <w:trHeight w:val="851"/>
        </w:trPr>
        <w:tc>
          <w:tcPr>
            <w:tcW w:w="1908" w:type="dxa"/>
            <w:vAlign w:val="center"/>
          </w:tcPr>
          <w:p w14:paraId="7EC89711" w14:textId="77777777" w:rsidR="00914E26" w:rsidRPr="00194982" w:rsidRDefault="00914E26" w:rsidP="00914E26">
            <w:pPr>
              <w:pStyle w:val="Tabletext"/>
            </w:pPr>
          </w:p>
        </w:tc>
        <w:tc>
          <w:tcPr>
            <w:tcW w:w="6309" w:type="dxa"/>
            <w:vAlign w:val="center"/>
          </w:tcPr>
          <w:p w14:paraId="70586D25" w14:textId="77777777" w:rsidR="00914E26" w:rsidRPr="00194982" w:rsidRDefault="00914E26" w:rsidP="00914E26">
            <w:pPr>
              <w:pStyle w:val="Tabletext"/>
            </w:pPr>
          </w:p>
        </w:tc>
        <w:tc>
          <w:tcPr>
            <w:tcW w:w="2268" w:type="dxa"/>
            <w:vAlign w:val="center"/>
          </w:tcPr>
          <w:p w14:paraId="0B601BF5" w14:textId="77777777" w:rsidR="00914E26" w:rsidRPr="00194982" w:rsidRDefault="00914E26" w:rsidP="00914E26">
            <w:pPr>
              <w:pStyle w:val="Tabletext"/>
            </w:pPr>
          </w:p>
        </w:tc>
      </w:tr>
    </w:tbl>
    <w:p w14:paraId="579507FA" w14:textId="77777777" w:rsidR="005E4659" w:rsidRPr="00194982" w:rsidRDefault="005E4659" w:rsidP="00914E26">
      <w:pPr>
        <w:spacing w:after="200" w:line="276" w:lineRule="auto"/>
      </w:pPr>
    </w:p>
    <w:p w14:paraId="0B5FED32" w14:textId="77777777" w:rsidR="00530A84" w:rsidRPr="00194982" w:rsidRDefault="00530A84" w:rsidP="00914E26">
      <w:pPr>
        <w:spacing w:after="200" w:line="276" w:lineRule="auto"/>
        <w:rPr>
          <w:sz w:val="22"/>
        </w:rPr>
      </w:pPr>
    </w:p>
    <w:p w14:paraId="1DB871F1" w14:textId="77777777" w:rsidR="00530A84" w:rsidRPr="00194982" w:rsidRDefault="00530A84" w:rsidP="00914E26">
      <w:pPr>
        <w:spacing w:after="200" w:line="276" w:lineRule="auto"/>
        <w:sectPr w:rsidR="00530A84" w:rsidRPr="00194982" w:rsidSect="00111E0A">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160E37A5" w14:textId="61736971" w:rsidR="006B5D66" w:rsidRPr="003B2EC1" w:rsidRDefault="006B5D66" w:rsidP="00DF4638">
      <w:pPr>
        <w:pStyle w:val="Bullet1"/>
        <w:numPr>
          <w:ilvl w:val="0"/>
          <w:numId w:val="0"/>
        </w:numPr>
        <w:rPr>
          <w:color w:val="FF0000"/>
          <w:szCs w:val="24"/>
        </w:rPr>
      </w:pPr>
      <w:bookmarkStart w:id="1" w:name="_Toc442255952"/>
    </w:p>
    <w:bookmarkEnd w:id="1"/>
    <w:p w14:paraId="16F5E2D0" w14:textId="0139D628" w:rsidR="00D4011A" w:rsidRDefault="00C37CD3">
      <w:pPr>
        <w:pStyle w:val="TOC1"/>
        <w:rPr>
          <w:rFonts w:eastAsiaTheme="minorEastAsia"/>
          <w:b w:val="0"/>
          <w:caps w:val="0"/>
          <w:color w:val="auto"/>
          <w:kern w:val="2"/>
          <w:sz w:val="24"/>
          <w:szCs w:val="24"/>
          <w:lang w:val="en-AU" w:eastAsia="en-AU"/>
          <w14:ligatures w14:val="standardContextual"/>
        </w:rPr>
      </w:pPr>
      <w:r>
        <w:rPr>
          <w:b w:val="0"/>
          <w:caps w:val="0"/>
          <w:noProof w:val="0"/>
        </w:rPr>
        <w:fldChar w:fldCharType="begin"/>
      </w:r>
      <w:r>
        <w:rPr>
          <w:b w:val="0"/>
          <w:caps w:val="0"/>
          <w:noProof w:val="0"/>
        </w:rPr>
        <w:instrText xml:space="preserve"> TOC \o "1-3" \t "Appendix Head 1,2,Annex,4,Appendix,1,Annex title Head 1,1,Appendix title Head 1,1,Appendix title (Head 1),1" </w:instrText>
      </w:r>
      <w:r>
        <w:rPr>
          <w:b w:val="0"/>
          <w:caps w:val="0"/>
          <w:noProof w:val="0"/>
        </w:rPr>
        <w:fldChar w:fldCharType="separate"/>
      </w:r>
      <w:r w:rsidR="00D4011A">
        <w:t>THE USE OF THE AUTOMATIC IDENTIFICATION SYSTEM (AIS) IN MARINE AIDS TO NAVIGATION SERVICES</w:t>
      </w:r>
      <w:r w:rsidR="00D4011A">
        <w:tab/>
      </w:r>
      <w:r w:rsidR="00D4011A">
        <w:fldChar w:fldCharType="begin"/>
      </w:r>
      <w:r w:rsidR="00D4011A">
        <w:instrText xml:space="preserve"> PAGEREF _Toc211937863 \h </w:instrText>
      </w:r>
      <w:r w:rsidR="00D4011A">
        <w:fldChar w:fldCharType="separate"/>
      </w:r>
      <w:r w:rsidR="00D4011A">
        <w:t>5</w:t>
      </w:r>
      <w:r w:rsidR="00D4011A">
        <w:fldChar w:fldCharType="end"/>
      </w:r>
    </w:p>
    <w:p w14:paraId="720B161C" w14:textId="0B882472" w:rsidR="00D4011A" w:rsidRDefault="00D4011A">
      <w:pPr>
        <w:pStyle w:val="TOC1"/>
        <w:rPr>
          <w:rFonts w:eastAsiaTheme="minorEastAsia"/>
          <w:b w:val="0"/>
          <w:caps w:val="0"/>
          <w:color w:val="auto"/>
          <w:kern w:val="2"/>
          <w:sz w:val="24"/>
          <w:szCs w:val="24"/>
          <w:lang w:val="en-AU" w:eastAsia="en-AU"/>
          <w14:ligatures w14:val="standardContextual"/>
        </w:rPr>
      </w:pPr>
      <w:r w:rsidRPr="00D44225">
        <w:t>1.</w:t>
      </w:r>
      <w:r>
        <w:rPr>
          <w:rFonts w:eastAsiaTheme="minorEastAsia"/>
          <w:b w:val="0"/>
          <w:caps w:val="0"/>
          <w:color w:val="auto"/>
          <w:kern w:val="2"/>
          <w:sz w:val="24"/>
          <w:szCs w:val="24"/>
          <w:lang w:val="en-AU" w:eastAsia="en-AU"/>
          <w14:ligatures w14:val="standardContextual"/>
        </w:rPr>
        <w:tab/>
      </w:r>
      <w:r>
        <w:t>Introduction</w:t>
      </w:r>
      <w:r>
        <w:tab/>
      </w:r>
      <w:r>
        <w:fldChar w:fldCharType="begin"/>
      </w:r>
      <w:r>
        <w:instrText xml:space="preserve"> PAGEREF _Toc211937864 \h </w:instrText>
      </w:r>
      <w:r>
        <w:fldChar w:fldCharType="separate"/>
      </w:r>
      <w:r>
        <w:t>5</w:t>
      </w:r>
      <w:r>
        <w:fldChar w:fldCharType="end"/>
      </w:r>
    </w:p>
    <w:p w14:paraId="2E5C1421" w14:textId="4D415766" w:rsidR="00D4011A" w:rsidRDefault="00D4011A">
      <w:pPr>
        <w:pStyle w:val="TOC1"/>
        <w:rPr>
          <w:rFonts w:eastAsiaTheme="minorEastAsia"/>
          <w:b w:val="0"/>
          <w:caps w:val="0"/>
          <w:color w:val="auto"/>
          <w:kern w:val="2"/>
          <w:sz w:val="24"/>
          <w:szCs w:val="24"/>
          <w:lang w:val="en-AU" w:eastAsia="en-AU"/>
          <w14:ligatures w14:val="standardContextual"/>
        </w:rPr>
      </w:pPr>
      <w:r w:rsidRPr="00D44225">
        <w:t>2.</w:t>
      </w:r>
      <w:r>
        <w:rPr>
          <w:rFonts w:eastAsiaTheme="minorEastAsia"/>
          <w:b w:val="0"/>
          <w:caps w:val="0"/>
          <w:color w:val="auto"/>
          <w:kern w:val="2"/>
          <w:sz w:val="24"/>
          <w:szCs w:val="24"/>
          <w:lang w:val="en-AU" w:eastAsia="en-AU"/>
          <w14:ligatures w14:val="standardContextual"/>
        </w:rPr>
        <w:tab/>
      </w:r>
      <w:r>
        <w:t>AIS as a Marine Aid to Navigation</w:t>
      </w:r>
      <w:r>
        <w:tab/>
      </w:r>
      <w:r>
        <w:fldChar w:fldCharType="begin"/>
      </w:r>
      <w:r>
        <w:instrText xml:space="preserve"> PAGEREF _Toc211937865 \h </w:instrText>
      </w:r>
      <w:r>
        <w:fldChar w:fldCharType="separate"/>
      </w:r>
      <w:r>
        <w:t>5</w:t>
      </w:r>
      <w:r>
        <w:fldChar w:fldCharType="end"/>
      </w:r>
    </w:p>
    <w:p w14:paraId="1D7CF574" w14:textId="734A6147" w:rsidR="00D4011A" w:rsidRDefault="00D4011A">
      <w:pPr>
        <w:pStyle w:val="TOC1"/>
        <w:rPr>
          <w:rFonts w:eastAsiaTheme="minorEastAsia"/>
          <w:b w:val="0"/>
          <w:caps w:val="0"/>
          <w:color w:val="auto"/>
          <w:kern w:val="2"/>
          <w:sz w:val="24"/>
          <w:szCs w:val="24"/>
          <w:lang w:val="en-AU" w:eastAsia="en-AU"/>
          <w14:ligatures w14:val="standardContextual"/>
        </w:rPr>
      </w:pPr>
      <w:r w:rsidRPr="00D44225">
        <w:t>3.</w:t>
      </w:r>
      <w:r>
        <w:rPr>
          <w:rFonts w:eastAsiaTheme="minorEastAsia"/>
          <w:b w:val="0"/>
          <w:caps w:val="0"/>
          <w:color w:val="auto"/>
          <w:kern w:val="2"/>
          <w:sz w:val="24"/>
          <w:szCs w:val="24"/>
          <w:lang w:val="en-AU" w:eastAsia="en-AU"/>
          <w14:ligatures w14:val="standardContextual"/>
        </w:rPr>
        <w:tab/>
      </w:r>
      <w:r>
        <w:t>Physical, Synthetic, and Virtual AIS AtoN</w:t>
      </w:r>
      <w:r>
        <w:tab/>
      </w:r>
      <w:r>
        <w:fldChar w:fldCharType="begin"/>
      </w:r>
      <w:r>
        <w:instrText xml:space="preserve"> PAGEREF _Toc211937866 \h </w:instrText>
      </w:r>
      <w:r>
        <w:fldChar w:fldCharType="separate"/>
      </w:r>
      <w:r>
        <w:t>6</w:t>
      </w:r>
      <w:r>
        <w:fldChar w:fldCharType="end"/>
      </w:r>
    </w:p>
    <w:p w14:paraId="5DE13735" w14:textId="3E979B14" w:rsidR="00D4011A" w:rsidRDefault="00D4011A">
      <w:pPr>
        <w:pStyle w:val="TOC2"/>
        <w:rPr>
          <w:rFonts w:eastAsiaTheme="minorEastAsia"/>
          <w:color w:val="auto"/>
          <w:kern w:val="2"/>
          <w:sz w:val="24"/>
          <w:szCs w:val="24"/>
          <w:lang w:val="en-AU" w:eastAsia="en-AU"/>
          <w14:ligatures w14:val="standardContextual"/>
        </w:rPr>
      </w:pPr>
      <w:r w:rsidRPr="00D44225">
        <w:t>3.1.</w:t>
      </w:r>
      <w:r>
        <w:rPr>
          <w:rFonts w:eastAsiaTheme="minorEastAsia"/>
          <w:color w:val="auto"/>
          <w:kern w:val="2"/>
          <w:sz w:val="24"/>
          <w:szCs w:val="24"/>
          <w:lang w:val="en-AU" w:eastAsia="en-AU"/>
          <w14:ligatures w14:val="standardContextual"/>
        </w:rPr>
        <w:tab/>
      </w:r>
      <w:r>
        <w:t>Physical AIS AtoN</w:t>
      </w:r>
      <w:r>
        <w:tab/>
      </w:r>
      <w:r>
        <w:fldChar w:fldCharType="begin"/>
      </w:r>
      <w:r>
        <w:instrText xml:space="preserve"> PAGEREF _Toc211937867 \h </w:instrText>
      </w:r>
      <w:r>
        <w:fldChar w:fldCharType="separate"/>
      </w:r>
      <w:r>
        <w:t>6</w:t>
      </w:r>
      <w:r>
        <w:fldChar w:fldCharType="end"/>
      </w:r>
    </w:p>
    <w:p w14:paraId="240FE4D1" w14:textId="031B72FE" w:rsidR="00D4011A" w:rsidRDefault="00D4011A">
      <w:pPr>
        <w:pStyle w:val="TOC2"/>
        <w:rPr>
          <w:rFonts w:eastAsiaTheme="minorEastAsia"/>
          <w:color w:val="auto"/>
          <w:kern w:val="2"/>
          <w:sz w:val="24"/>
          <w:szCs w:val="24"/>
          <w:lang w:val="en-AU" w:eastAsia="en-AU"/>
          <w14:ligatures w14:val="standardContextual"/>
        </w:rPr>
      </w:pPr>
      <w:r w:rsidRPr="00D44225">
        <w:t>3.2.</w:t>
      </w:r>
      <w:r>
        <w:rPr>
          <w:rFonts w:eastAsiaTheme="minorEastAsia"/>
          <w:color w:val="auto"/>
          <w:kern w:val="2"/>
          <w:sz w:val="24"/>
          <w:szCs w:val="24"/>
          <w:lang w:val="en-AU" w:eastAsia="en-AU"/>
          <w14:ligatures w14:val="standardContextual"/>
        </w:rPr>
        <w:tab/>
      </w:r>
      <w:r>
        <w:t>Synthetic AIS AtoN</w:t>
      </w:r>
      <w:r>
        <w:tab/>
      </w:r>
      <w:r>
        <w:fldChar w:fldCharType="begin"/>
      </w:r>
      <w:r>
        <w:instrText xml:space="preserve"> PAGEREF _Toc211937868 \h </w:instrText>
      </w:r>
      <w:r>
        <w:fldChar w:fldCharType="separate"/>
      </w:r>
      <w:r>
        <w:t>6</w:t>
      </w:r>
      <w:r>
        <w:fldChar w:fldCharType="end"/>
      </w:r>
    </w:p>
    <w:p w14:paraId="10C9E35F" w14:textId="451DE920" w:rsidR="00D4011A" w:rsidRDefault="00D4011A">
      <w:pPr>
        <w:pStyle w:val="TOC3"/>
        <w:tabs>
          <w:tab w:val="left" w:pos="1134"/>
        </w:tabs>
        <w:rPr>
          <w:rFonts w:eastAsiaTheme="minorEastAsia"/>
          <w:noProof/>
          <w:color w:val="auto"/>
          <w:kern w:val="2"/>
          <w:sz w:val="24"/>
          <w:szCs w:val="24"/>
          <w:lang w:val="en-AU" w:eastAsia="en-AU"/>
          <w14:ligatures w14:val="standardContextual"/>
        </w:rPr>
      </w:pPr>
      <w:r w:rsidRPr="00D44225">
        <w:rPr>
          <w:noProof/>
        </w:rPr>
        <w:t>3.2.1.</w:t>
      </w:r>
      <w:r>
        <w:rPr>
          <w:rFonts w:eastAsiaTheme="minorEastAsia"/>
          <w:noProof/>
          <w:color w:val="auto"/>
          <w:kern w:val="2"/>
          <w:sz w:val="24"/>
          <w:szCs w:val="24"/>
          <w:lang w:val="en-AU" w:eastAsia="en-AU"/>
          <w14:ligatures w14:val="standardContextual"/>
        </w:rPr>
        <w:tab/>
      </w:r>
      <w:r>
        <w:rPr>
          <w:noProof/>
        </w:rPr>
        <w:t>Monitored Synthetic AIS AtoN</w:t>
      </w:r>
      <w:r>
        <w:rPr>
          <w:noProof/>
        </w:rPr>
        <w:tab/>
      </w:r>
      <w:r>
        <w:rPr>
          <w:noProof/>
        </w:rPr>
        <w:fldChar w:fldCharType="begin"/>
      </w:r>
      <w:r>
        <w:rPr>
          <w:noProof/>
        </w:rPr>
        <w:instrText xml:space="preserve"> PAGEREF _Toc211937869 \h </w:instrText>
      </w:r>
      <w:r>
        <w:rPr>
          <w:noProof/>
        </w:rPr>
      </w:r>
      <w:r>
        <w:rPr>
          <w:noProof/>
        </w:rPr>
        <w:fldChar w:fldCharType="separate"/>
      </w:r>
      <w:r>
        <w:rPr>
          <w:noProof/>
        </w:rPr>
        <w:t>7</w:t>
      </w:r>
      <w:r>
        <w:rPr>
          <w:noProof/>
        </w:rPr>
        <w:fldChar w:fldCharType="end"/>
      </w:r>
    </w:p>
    <w:p w14:paraId="2C2464E4" w14:textId="4021C1EB" w:rsidR="00D4011A" w:rsidRDefault="00D4011A">
      <w:pPr>
        <w:pStyle w:val="TOC3"/>
        <w:tabs>
          <w:tab w:val="left" w:pos="1134"/>
        </w:tabs>
        <w:rPr>
          <w:rFonts w:eastAsiaTheme="minorEastAsia"/>
          <w:noProof/>
          <w:color w:val="auto"/>
          <w:kern w:val="2"/>
          <w:sz w:val="24"/>
          <w:szCs w:val="24"/>
          <w:lang w:val="en-AU" w:eastAsia="en-AU"/>
          <w14:ligatures w14:val="standardContextual"/>
        </w:rPr>
      </w:pPr>
      <w:r w:rsidRPr="00D44225">
        <w:rPr>
          <w:noProof/>
        </w:rPr>
        <w:t>3.2.2.</w:t>
      </w:r>
      <w:r>
        <w:rPr>
          <w:rFonts w:eastAsiaTheme="minorEastAsia"/>
          <w:noProof/>
          <w:color w:val="auto"/>
          <w:kern w:val="2"/>
          <w:sz w:val="24"/>
          <w:szCs w:val="24"/>
          <w:lang w:val="en-AU" w:eastAsia="en-AU"/>
          <w14:ligatures w14:val="standardContextual"/>
        </w:rPr>
        <w:tab/>
      </w:r>
      <w:r>
        <w:rPr>
          <w:noProof/>
        </w:rPr>
        <w:t>Predicted Synthetic AIS AtoN</w:t>
      </w:r>
      <w:r>
        <w:rPr>
          <w:noProof/>
        </w:rPr>
        <w:tab/>
      </w:r>
      <w:r>
        <w:rPr>
          <w:noProof/>
        </w:rPr>
        <w:fldChar w:fldCharType="begin"/>
      </w:r>
      <w:r>
        <w:rPr>
          <w:noProof/>
        </w:rPr>
        <w:instrText xml:space="preserve"> PAGEREF _Toc211937870 \h </w:instrText>
      </w:r>
      <w:r>
        <w:rPr>
          <w:noProof/>
        </w:rPr>
      </w:r>
      <w:r>
        <w:rPr>
          <w:noProof/>
        </w:rPr>
        <w:fldChar w:fldCharType="separate"/>
      </w:r>
      <w:r>
        <w:rPr>
          <w:noProof/>
        </w:rPr>
        <w:t>7</w:t>
      </w:r>
      <w:r>
        <w:rPr>
          <w:noProof/>
        </w:rPr>
        <w:fldChar w:fldCharType="end"/>
      </w:r>
    </w:p>
    <w:p w14:paraId="0B3F4D35" w14:textId="642292DF" w:rsidR="00D4011A" w:rsidRDefault="00D4011A">
      <w:pPr>
        <w:pStyle w:val="TOC2"/>
        <w:rPr>
          <w:rFonts w:eastAsiaTheme="minorEastAsia"/>
          <w:color w:val="auto"/>
          <w:kern w:val="2"/>
          <w:sz w:val="24"/>
          <w:szCs w:val="24"/>
          <w:lang w:val="en-AU" w:eastAsia="en-AU"/>
          <w14:ligatures w14:val="standardContextual"/>
        </w:rPr>
      </w:pPr>
      <w:r w:rsidRPr="00D44225">
        <w:t>3.3.</w:t>
      </w:r>
      <w:r>
        <w:rPr>
          <w:rFonts w:eastAsiaTheme="minorEastAsia"/>
          <w:color w:val="auto"/>
          <w:kern w:val="2"/>
          <w:sz w:val="24"/>
          <w:szCs w:val="24"/>
          <w:lang w:val="en-AU" w:eastAsia="en-AU"/>
          <w14:ligatures w14:val="standardContextual"/>
        </w:rPr>
        <w:tab/>
      </w:r>
      <w:r>
        <w:t>Virtual AIS AtoN</w:t>
      </w:r>
      <w:r>
        <w:tab/>
      </w:r>
      <w:r>
        <w:fldChar w:fldCharType="begin"/>
      </w:r>
      <w:r>
        <w:instrText xml:space="preserve"> PAGEREF _Toc211937871 \h </w:instrText>
      </w:r>
      <w:r>
        <w:fldChar w:fldCharType="separate"/>
      </w:r>
      <w:r>
        <w:t>7</w:t>
      </w:r>
      <w:r>
        <w:fldChar w:fldCharType="end"/>
      </w:r>
    </w:p>
    <w:p w14:paraId="16819D95" w14:textId="6FE5661E" w:rsidR="00D4011A" w:rsidRDefault="00D4011A">
      <w:pPr>
        <w:pStyle w:val="TOC1"/>
        <w:rPr>
          <w:rFonts w:eastAsiaTheme="minorEastAsia"/>
          <w:b w:val="0"/>
          <w:caps w:val="0"/>
          <w:color w:val="auto"/>
          <w:kern w:val="2"/>
          <w:sz w:val="24"/>
          <w:szCs w:val="24"/>
          <w:lang w:val="en-AU" w:eastAsia="en-AU"/>
          <w14:ligatures w14:val="standardContextual"/>
        </w:rPr>
      </w:pPr>
      <w:r w:rsidRPr="00D44225">
        <w:t>4.</w:t>
      </w:r>
      <w:r>
        <w:rPr>
          <w:rFonts w:eastAsiaTheme="minorEastAsia"/>
          <w:b w:val="0"/>
          <w:caps w:val="0"/>
          <w:color w:val="auto"/>
          <w:kern w:val="2"/>
          <w:sz w:val="24"/>
          <w:szCs w:val="24"/>
          <w:lang w:val="en-AU" w:eastAsia="en-AU"/>
          <w14:ligatures w14:val="standardContextual"/>
        </w:rPr>
        <w:tab/>
      </w:r>
      <w:r>
        <w:t>The VHF Data link</w:t>
      </w:r>
      <w:r>
        <w:tab/>
      </w:r>
      <w:r>
        <w:fldChar w:fldCharType="begin"/>
      </w:r>
      <w:r>
        <w:instrText xml:space="preserve"> PAGEREF _Toc211937872 \h </w:instrText>
      </w:r>
      <w:r>
        <w:fldChar w:fldCharType="separate"/>
      </w:r>
      <w:r>
        <w:t>8</w:t>
      </w:r>
      <w:r>
        <w:fldChar w:fldCharType="end"/>
      </w:r>
    </w:p>
    <w:p w14:paraId="058720DE" w14:textId="59A87C17" w:rsidR="00D4011A" w:rsidRDefault="00D4011A">
      <w:pPr>
        <w:pStyle w:val="TOC2"/>
        <w:rPr>
          <w:rFonts w:eastAsiaTheme="minorEastAsia"/>
          <w:color w:val="auto"/>
          <w:kern w:val="2"/>
          <w:sz w:val="24"/>
          <w:szCs w:val="24"/>
          <w:lang w:val="en-AU" w:eastAsia="en-AU"/>
          <w14:ligatures w14:val="standardContextual"/>
        </w:rPr>
      </w:pPr>
      <w:r w:rsidRPr="00D44225">
        <w:t>4.1.</w:t>
      </w:r>
      <w:r>
        <w:rPr>
          <w:rFonts w:eastAsiaTheme="minorEastAsia"/>
          <w:color w:val="auto"/>
          <w:kern w:val="2"/>
          <w:sz w:val="24"/>
          <w:szCs w:val="24"/>
          <w:lang w:val="en-AU" w:eastAsia="en-AU"/>
          <w14:ligatures w14:val="standardContextual"/>
        </w:rPr>
        <w:tab/>
      </w:r>
      <w:r>
        <w:t>How does it operate?</w:t>
      </w:r>
      <w:r>
        <w:tab/>
      </w:r>
      <w:r>
        <w:fldChar w:fldCharType="begin"/>
      </w:r>
      <w:r>
        <w:instrText xml:space="preserve"> PAGEREF _Toc211937873 \h </w:instrText>
      </w:r>
      <w:r>
        <w:fldChar w:fldCharType="separate"/>
      </w:r>
      <w:r>
        <w:t>8</w:t>
      </w:r>
      <w:r>
        <w:fldChar w:fldCharType="end"/>
      </w:r>
    </w:p>
    <w:p w14:paraId="2C049FEB" w14:textId="286AE459" w:rsidR="00D4011A" w:rsidRDefault="00D4011A">
      <w:pPr>
        <w:pStyle w:val="TOC2"/>
        <w:rPr>
          <w:rFonts w:eastAsiaTheme="minorEastAsia"/>
          <w:color w:val="auto"/>
          <w:kern w:val="2"/>
          <w:sz w:val="24"/>
          <w:szCs w:val="24"/>
          <w:lang w:val="en-AU" w:eastAsia="en-AU"/>
          <w14:ligatures w14:val="standardContextual"/>
        </w:rPr>
      </w:pPr>
      <w:r w:rsidRPr="00D44225">
        <w:t>4.2.</w:t>
      </w:r>
      <w:r>
        <w:rPr>
          <w:rFonts w:eastAsiaTheme="minorEastAsia"/>
          <w:color w:val="auto"/>
          <w:kern w:val="2"/>
          <w:sz w:val="24"/>
          <w:szCs w:val="24"/>
          <w:lang w:val="en-AU" w:eastAsia="en-AU"/>
          <w14:ligatures w14:val="standardContextual"/>
        </w:rPr>
        <w:tab/>
      </w:r>
      <w:r w:rsidRPr="00D44225">
        <w:rPr>
          <w:color w:val="auto"/>
        </w:rPr>
        <w:t>Protocol for data transmission</w:t>
      </w:r>
      <w:r>
        <w:tab/>
      </w:r>
      <w:r>
        <w:fldChar w:fldCharType="begin"/>
      </w:r>
      <w:r>
        <w:instrText xml:space="preserve"> PAGEREF _Toc211937874 \h </w:instrText>
      </w:r>
      <w:r>
        <w:fldChar w:fldCharType="separate"/>
      </w:r>
      <w:r>
        <w:t>8</w:t>
      </w:r>
      <w:r>
        <w:fldChar w:fldCharType="end"/>
      </w:r>
    </w:p>
    <w:p w14:paraId="4877C7D9" w14:textId="13B97A0E" w:rsidR="00D4011A" w:rsidRDefault="00D4011A">
      <w:pPr>
        <w:pStyle w:val="TOC3"/>
        <w:tabs>
          <w:tab w:val="left" w:pos="1134"/>
        </w:tabs>
        <w:rPr>
          <w:rFonts w:eastAsiaTheme="minorEastAsia"/>
          <w:noProof/>
          <w:color w:val="auto"/>
          <w:kern w:val="2"/>
          <w:sz w:val="24"/>
          <w:szCs w:val="24"/>
          <w:lang w:val="en-AU" w:eastAsia="en-AU"/>
          <w14:ligatures w14:val="standardContextual"/>
        </w:rPr>
      </w:pPr>
      <w:r w:rsidRPr="00D44225">
        <w:rPr>
          <w:noProof/>
        </w:rPr>
        <w:t>4.2.1.</w:t>
      </w:r>
      <w:r>
        <w:rPr>
          <w:rFonts w:eastAsiaTheme="minorEastAsia"/>
          <w:noProof/>
          <w:color w:val="auto"/>
          <w:kern w:val="2"/>
          <w:sz w:val="24"/>
          <w:szCs w:val="24"/>
          <w:lang w:val="en-AU" w:eastAsia="en-AU"/>
          <w14:ligatures w14:val="standardContextual"/>
        </w:rPr>
        <w:tab/>
      </w:r>
      <w:r w:rsidRPr="00D44225">
        <w:rPr>
          <w:noProof/>
          <w:color w:val="auto"/>
        </w:rPr>
        <w:t>Timing</w:t>
      </w:r>
      <w:r>
        <w:rPr>
          <w:noProof/>
        </w:rPr>
        <w:tab/>
      </w:r>
      <w:r>
        <w:rPr>
          <w:noProof/>
        </w:rPr>
        <w:fldChar w:fldCharType="begin"/>
      </w:r>
      <w:r>
        <w:rPr>
          <w:noProof/>
        </w:rPr>
        <w:instrText xml:space="preserve"> PAGEREF _Toc211937875 \h </w:instrText>
      </w:r>
      <w:r>
        <w:rPr>
          <w:noProof/>
        </w:rPr>
      </w:r>
      <w:r>
        <w:rPr>
          <w:noProof/>
        </w:rPr>
        <w:fldChar w:fldCharType="separate"/>
      </w:r>
      <w:r>
        <w:rPr>
          <w:noProof/>
        </w:rPr>
        <w:t>8</w:t>
      </w:r>
      <w:r>
        <w:rPr>
          <w:noProof/>
        </w:rPr>
        <w:fldChar w:fldCharType="end"/>
      </w:r>
    </w:p>
    <w:p w14:paraId="363AA2A1" w14:textId="146061C5" w:rsidR="00D4011A" w:rsidRDefault="00D4011A">
      <w:pPr>
        <w:pStyle w:val="TOC3"/>
        <w:tabs>
          <w:tab w:val="left" w:pos="1134"/>
        </w:tabs>
        <w:rPr>
          <w:rFonts w:eastAsiaTheme="minorEastAsia"/>
          <w:noProof/>
          <w:color w:val="auto"/>
          <w:kern w:val="2"/>
          <w:sz w:val="24"/>
          <w:szCs w:val="24"/>
          <w:lang w:val="en-AU" w:eastAsia="en-AU"/>
          <w14:ligatures w14:val="standardContextual"/>
        </w:rPr>
      </w:pPr>
      <w:r w:rsidRPr="00D44225">
        <w:rPr>
          <w:noProof/>
        </w:rPr>
        <w:t>4.2.2.</w:t>
      </w:r>
      <w:r>
        <w:rPr>
          <w:rFonts w:eastAsiaTheme="minorEastAsia"/>
          <w:noProof/>
          <w:color w:val="auto"/>
          <w:kern w:val="2"/>
          <w:sz w:val="24"/>
          <w:szCs w:val="24"/>
          <w:lang w:val="en-AU" w:eastAsia="en-AU"/>
          <w14:ligatures w14:val="standardContextual"/>
        </w:rPr>
        <w:tab/>
      </w:r>
      <w:r w:rsidRPr="00D44225">
        <w:rPr>
          <w:noProof/>
          <w:color w:val="auto"/>
        </w:rPr>
        <w:t>Position</w:t>
      </w:r>
      <w:r>
        <w:rPr>
          <w:noProof/>
        </w:rPr>
        <w:tab/>
      </w:r>
      <w:r>
        <w:rPr>
          <w:noProof/>
        </w:rPr>
        <w:fldChar w:fldCharType="begin"/>
      </w:r>
      <w:r>
        <w:rPr>
          <w:noProof/>
        </w:rPr>
        <w:instrText xml:space="preserve"> PAGEREF _Toc211937876 \h </w:instrText>
      </w:r>
      <w:r>
        <w:rPr>
          <w:noProof/>
        </w:rPr>
      </w:r>
      <w:r>
        <w:rPr>
          <w:noProof/>
        </w:rPr>
        <w:fldChar w:fldCharType="separate"/>
      </w:r>
      <w:r>
        <w:rPr>
          <w:noProof/>
        </w:rPr>
        <w:t>9</w:t>
      </w:r>
      <w:r>
        <w:rPr>
          <w:noProof/>
        </w:rPr>
        <w:fldChar w:fldCharType="end"/>
      </w:r>
    </w:p>
    <w:p w14:paraId="027DC951" w14:textId="4707146E" w:rsidR="00D4011A" w:rsidRDefault="00D4011A">
      <w:pPr>
        <w:pStyle w:val="TOC2"/>
        <w:rPr>
          <w:rFonts w:eastAsiaTheme="minorEastAsia"/>
          <w:color w:val="auto"/>
          <w:kern w:val="2"/>
          <w:sz w:val="24"/>
          <w:szCs w:val="24"/>
          <w:lang w:val="en-AU" w:eastAsia="en-AU"/>
          <w14:ligatures w14:val="standardContextual"/>
        </w:rPr>
      </w:pPr>
      <w:r w:rsidRPr="00D44225">
        <w:t>4.3.</w:t>
      </w:r>
      <w:r>
        <w:rPr>
          <w:rFonts w:eastAsiaTheme="minorEastAsia"/>
          <w:color w:val="auto"/>
          <w:kern w:val="2"/>
          <w:sz w:val="24"/>
          <w:szCs w:val="24"/>
          <w:lang w:val="en-AU" w:eastAsia="en-AU"/>
          <w14:ligatures w14:val="standardContextual"/>
        </w:rPr>
        <w:tab/>
      </w:r>
      <w:r w:rsidRPr="00D44225">
        <w:rPr>
          <w:color w:val="auto"/>
        </w:rPr>
        <w:t>VHF data link ADMINISTRATION</w:t>
      </w:r>
      <w:r>
        <w:tab/>
      </w:r>
      <w:r>
        <w:fldChar w:fldCharType="begin"/>
      </w:r>
      <w:r>
        <w:instrText xml:space="preserve"> PAGEREF _Toc211937877 \h </w:instrText>
      </w:r>
      <w:r>
        <w:fldChar w:fldCharType="separate"/>
      </w:r>
      <w:r>
        <w:t>9</w:t>
      </w:r>
      <w:r>
        <w:fldChar w:fldCharType="end"/>
      </w:r>
    </w:p>
    <w:p w14:paraId="2EA0DF33" w14:textId="3BF4A5ED" w:rsidR="00D4011A" w:rsidRDefault="00D4011A">
      <w:pPr>
        <w:pStyle w:val="TOC1"/>
        <w:rPr>
          <w:rFonts w:eastAsiaTheme="minorEastAsia"/>
          <w:b w:val="0"/>
          <w:caps w:val="0"/>
          <w:color w:val="auto"/>
          <w:kern w:val="2"/>
          <w:sz w:val="24"/>
          <w:szCs w:val="24"/>
          <w:lang w:val="en-AU" w:eastAsia="en-AU"/>
          <w14:ligatures w14:val="standardContextual"/>
        </w:rPr>
      </w:pPr>
      <w:r w:rsidRPr="00D44225">
        <w:t>5.</w:t>
      </w:r>
      <w:r>
        <w:rPr>
          <w:rFonts w:eastAsiaTheme="minorEastAsia"/>
          <w:b w:val="0"/>
          <w:caps w:val="0"/>
          <w:color w:val="auto"/>
          <w:kern w:val="2"/>
          <w:sz w:val="24"/>
          <w:szCs w:val="24"/>
          <w:lang w:val="en-AU" w:eastAsia="en-AU"/>
          <w14:ligatures w14:val="standardContextual"/>
        </w:rPr>
        <w:tab/>
      </w:r>
      <w:r>
        <w:t>Authorisation of AIS AtoN</w:t>
      </w:r>
      <w:r>
        <w:tab/>
      </w:r>
      <w:r>
        <w:fldChar w:fldCharType="begin"/>
      </w:r>
      <w:r>
        <w:instrText xml:space="preserve"> PAGEREF _Toc211937878 \h </w:instrText>
      </w:r>
      <w:r>
        <w:fldChar w:fldCharType="separate"/>
      </w:r>
      <w:r>
        <w:t>10</w:t>
      </w:r>
      <w:r>
        <w:fldChar w:fldCharType="end"/>
      </w:r>
    </w:p>
    <w:p w14:paraId="6C9F78E6" w14:textId="75B65C03" w:rsidR="00D4011A" w:rsidRDefault="00D4011A">
      <w:pPr>
        <w:pStyle w:val="TOC1"/>
        <w:rPr>
          <w:rFonts w:eastAsiaTheme="minorEastAsia"/>
          <w:b w:val="0"/>
          <w:caps w:val="0"/>
          <w:color w:val="auto"/>
          <w:kern w:val="2"/>
          <w:sz w:val="24"/>
          <w:szCs w:val="24"/>
          <w:lang w:val="en-AU" w:eastAsia="en-AU"/>
          <w14:ligatures w14:val="standardContextual"/>
        </w:rPr>
      </w:pPr>
      <w:r w:rsidRPr="00D44225">
        <w:t>6.</w:t>
      </w:r>
      <w:r>
        <w:rPr>
          <w:rFonts w:eastAsiaTheme="minorEastAsia"/>
          <w:b w:val="0"/>
          <w:caps w:val="0"/>
          <w:color w:val="auto"/>
          <w:kern w:val="2"/>
          <w:sz w:val="24"/>
          <w:szCs w:val="24"/>
          <w:lang w:val="en-AU" w:eastAsia="en-AU"/>
          <w14:ligatures w14:val="standardContextual"/>
        </w:rPr>
        <w:tab/>
      </w:r>
      <w:r>
        <w:t>Technical standard for AIS AtoN Stations</w:t>
      </w:r>
      <w:r>
        <w:tab/>
      </w:r>
      <w:r>
        <w:fldChar w:fldCharType="begin"/>
      </w:r>
      <w:r>
        <w:instrText xml:space="preserve"> PAGEREF _Toc211937879 \h </w:instrText>
      </w:r>
      <w:r>
        <w:fldChar w:fldCharType="separate"/>
      </w:r>
      <w:r>
        <w:t>10</w:t>
      </w:r>
      <w:r>
        <w:fldChar w:fldCharType="end"/>
      </w:r>
    </w:p>
    <w:p w14:paraId="3CEE0A70" w14:textId="1DFF2AD3" w:rsidR="00D4011A" w:rsidRDefault="00D4011A">
      <w:pPr>
        <w:pStyle w:val="TOC2"/>
        <w:rPr>
          <w:rFonts w:eastAsiaTheme="minorEastAsia"/>
          <w:color w:val="auto"/>
          <w:kern w:val="2"/>
          <w:sz w:val="24"/>
          <w:szCs w:val="24"/>
          <w:lang w:val="en-AU" w:eastAsia="en-AU"/>
          <w14:ligatures w14:val="standardContextual"/>
        </w:rPr>
      </w:pPr>
      <w:r w:rsidRPr="00D44225">
        <w:t>6.1.</w:t>
      </w:r>
      <w:r>
        <w:rPr>
          <w:rFonts w:eastAsiaTheme="minorEastAsia"/>
          <w:color w:val="auto"/>
          <w:kern w:val="2"/>
          <w:sz w:val="24"/>
          <w:szCs w:val="24"/>
          <w:lang w:val="en-AU" w:eastAsia="en-AU"/>
          <w14:ligatures w14:val="standardContextual"/>
        </w:rPr>
        <w:tab/>
      </w:r>
      <w:r>
        <w:t>Type 1 AIS AtoN Station</w:t>
      </w:r>
      <w:r>
        <w:tab/>
      </w:r>
      <w:r>
        <w:fldChar w:fldCharType="begin"/>
      </w:r>
      <w:r>
        <w:instrText xml:space="preserve"> PAGEREF _Toc211937880 \h </w:instrText>
      </w:r>
      <w:r>
        <w:fldChar w:fldCharType="separate"/>
      </w:r>
      <w:r>
        <w:t>10</w:t>
      </w:r>
      <w:r>
        <w:fldChar w:fldCharType="end"/>
      </w:r>
    </w:p>
    <w:p w14:paraId="13134055" w14:textId="584652E5" w:rsidR="00D4011A" w:rsidRDefault="00D4011A">
      <w:pPr>
        <w:pStyle w:val="TOC2"/>
        <w:rPr>
          <w:rFonts w:eastAsiaTheme="minorEastAsia"/>
          <w:color w:val="auto"/>
          <w:kern w:val="2"/>
          <w:sz w:val="24"/>
          <w:szCs w:val="24"/>
          <w:lang w:val="en-AU" w:eastAsia="en-AU"/>
          <w14:ligatures w14:val="standardContextual"/>
        </w:rPr>
      </w:pPr>
      <w:r w:rsidRPr="00D44225">
        <w:t>6.2.</w:t>
      </w:r>
      <w:r>
        <w:rPr>
          <w:rFonts w:eastAsiaTheme="minorEastAsia"/>
          <w:color w:val="auto"/>
          <w:kern w:val="2"/>
          <w:sz w:val="24"/>
          <w:szCs w:val="24"/>
          <w:lang w:val="en-AU" w:eastAsia="en-AU"/>
          <w14:ligatures w14:val="standardContextual"/>
        </w:rPr>
        <w:tab/>
      </w:r>
      <w:r>
        <w:t>Type 3 AIS AtoN Station</w:t>
      </w:r>
      <w:r>
        <w:tab/>
      </w:r>
      <w:r>
        <w:fldChar w:fldCharType="begin"/>
      </w:r>
      <w:r>
        <w:instrText xml:space="preserve"> PAGEREF _Toc211937881 \h </w:instrText>
      </w:r>
      <w:r>
        <w:fldChar w:fldCharType="separate"/>
      </w:r>
      <w:r>
        <w:t>10</w:t>
      </w:r>
      <w:r>
        <w:fldChar w:fldCharType="end"/>
      </w:r>
    </w:p>
    <w:p w14:paraId="6497C7F5" w14:textId="643EBAF9" w:rsidR="00D4011A" w:rsidRDefault="00D4011A">
      <w:pPr>
        <w:pStyle w:val="TOC1"/>
        <w:rPr>
          <w:rFonts w:eastAsiaTheme="minorEastAsia"/>
          <w:b w:val="0"/>
          <w:caps w:val="0"/>
          <w:color w:val="auto"/>
          <w:kern w:val="2"/>
          <w:sz w:val="24"/>
          <w:szCs w:val="24"/>
          <w:lang w:val="en-AU" w:eastAsia="en-AU"/>
          <w14:ligatures w14:val="standardContextual"/>
        </w:rPr>
      </w:pPr>
      <w:r w:rsidRPr="00D44225">
        <w:t>7.</w:t>
      </w:r>
      <w:r>
        <w:rPr>
          <w:rFonts w:eastAsiaTheme="minorEastAsia"/>
          <w:b w:val="0"/>
          <w:caps w:val="0"/>
          <w:color w:val="auto"/>
          <w:kern w:val="2"/>
          <w:sz w:val="24"/>
          <w:szCs w:val="24"/>
          <w:lang w:val="en-AU" w:eastAsia="en-AU"/>
          <w14:ligatures w14:val="standardContextual"/>
        </w:rPr>
        <w:tab/>
      </w:r>
      <w:r>
        <w:t>INSTALLATION AND MAINTENANCE OF ais aton</w:t>
      </w:r>
      <w:r>
        <w:tab/>
      </w:r>
      <w:r>
        <w:fldChar w:fldCharType="begin"/>
      </w:r>
      <w:r>
        <w:instrText xml:space="preserve"> PAGEREF _Toc211937882 \h </w:instrText>
      </w:r>
      <w:r>
        <w:fldChar w:fldCharType="separate"/>
      </w:r>
      <w:r>
        <w:t>11</w:t>
      </w:r>
      <w:r>
        <w:fldChar w:fldCharType="end"/>
      </w:r>
    </w:p>
    <w:p w14:paraId="2DDEDBFF" w14:textId="3A27F562" w:rsidR="00D4011A" w:rsidRDefault="00D4011A">
      <w:pPr>
        <w:pStyle w:val="TOC1"/>
        <w:rPr>
          <w:rFonts w:eastAsiaTheme="minorEastAsia"/>
          <w:b w:val="0"/>
          <w:caps w:val="0"/>
          <w:color w:val="auto"/>
          <w:kern w:val="2"/>
          <w:sz w:val="24"/>
          <w:szCs w:val="24"/>
          <w:lang w:val="en-AU" w:eastAsia="en-AU"/>
          <w14:ligatures w14:val="standardContextual"/>
        </w:rPr>
      </w:pPr>
      <w:r w:rsidRPr="00D44225">
        <w:t>8.</w:t>
      </w:r>
      <w:r>
        <w:rPr>
          <w:rFonts w:eastAsiaTheme="minorEastAsia"/>
          <w:b w:val="0"/>
          <w:caps w:val="0"/>
          <w:color w:val="auto"/>
          <w:kern w:val="2"/>
          <w:sz w:val="24"/>
          <w:szCs w:val="24"/>
          <w:lang w:val="en-AU" w:eastAsia="en-AU"/>
          <w14:ligatures w14:val="standardContextual"/>
        </w:rPr>
        <w:tab/>
      </w:r>
      <w:r>
        <w:t>Supplementary AIS AtoN Messages</w:t>
      </w:r>
      <w:r>
        <w:tab/>
      </w:r>
      <w:r>
        <w:fldChar w:fldCharType="begin"/>
      </w:r>
      <w:r>
        <w:instrText xml:space="preserve"> PAGEREF _Toc211937883 \h </w:instrText>
      </w:r>
      <w:r>
        <w:fldChar w:fldCharType="separate"/>
      </w:r>
      <w:r>
        <w:t>11</w:t>
      </w:r>
      <w:r>
        <w:fldChar w:fldCharType="end"/>
      </w:r>
    </w:p>
    <w:p w14:paraId="59AA7EE1" w14:textId="7F501BBC" w:rsidR="00D4011A" w:rsidRDefault="00D4011A">
      <w:pPr>
        <w:pStyle w:val="TOC2"/>
        <w:rPr>
          <w:rFonts w:eastAsiaTheme="minorEastAsia"/>
          <w:color w:val="auto"/>
          <w:kern w:val="2"/>
          <w:sz w:val="24"/>
          <w:szCs w:val="24"/>
          <w:lang w:val="en-AU" w:eastAsia="en-AU"/>
          <w14:ligatures w14:val="standardContextual"/>
        </w:rPr>
      </w:pPr>
      <w:r w:rsidRPr="00D44225">
        <w:t>8.1.</w:t>
      </w:r>
      <w:r>
        <w:rPr>
          <w:rFonts w:eastAsiaTheme="minorEastAsia"/>
          <w:color w:val="auto"/>
          <w:kern w:val="2"/>
          <w:sz w:val="24"/>
          <w:szCs w:val="24"/>
          <w:lang w:val="en-AU" w:eastAsia="en-AU"/>
          <w14:ligatures w14:val="standardContextual"/>
        </w:rPr>
        <w:tab/>
      </w:r>
      <w:r>
        <w:t>Reporting intervals for other messages</w:t>
      </w:r>
      <w:r>
        <w:tab/>
      </w:r>
      <w:r>
        <w:fldChar w:fldCharType="begin"/>
      </w:r>
      <w:r>
        <w:instrText xml:space="preserve"> PAGEREF _Toc211937884 \h </w:instrText>
      </w:r>
      <w:r>
        <w:fldChar w:fldCharType="separate"/>
      </w:r>
      <w:r>
        <w:t>11</w:t>
      </w:r>
      <w:r>
        <w:fldChar w:fldCharType="end"/>
      </w:r>
    </w:p>
    <w:p w14:paraId="7CD2753F" w14:textId="558522D5" w:rsidR="00D4011A" w:rsidRDefault="00D4011A">
      <w:pPr>
        <w:pStyle w:val="TOC1"/>
        <w:rPr>
          <w:rFonts w:eastAsiaTheme="minorEastAsia"/>
          <w:b w:val="0"/>
          <w:caps w:val="0"/>
          <w:color w:val="auto"/>
          <w:kern w:val="2"/>
          <w:sz w:val="24"/>
          <w:szCs w:val="24"/>
          <w:lang w:val="en-AU" w:eastAsia="en-AU"/>
          <w14:ligatures w14:val="standardContextual"/>
        </w:rPr>
      </w:pPr>
      <w:r w:rsidRPr="00D44225">
        <w:t>9.</w:t>
      </w:r>
      <w:r>
        <w:rPr>
          <w:rFonts w:eastAsiaTheme="minorEastAsia"/>
          <w:b w:val="0"/>
          <w:caps w:val="0"/>
          <w:color w:val="auto"/>
          <w:kern w:val="2"/>
          <w:sz w:val="24"/>
          <w:szCs w:val="24"/>
          <w:lang w:val="en-AU" w:eastAsia="en-AU"/>
          <w14:ligatures w14:val="standardContextual"/>
        </w:rPr>
        <w:tab/>
      </w:r>
      <w:r>
        <w:t>AIS DATA Management</w:t>
      </w:r>
      <w:r>
        <w:tab/>
      </w:r>
      <w:r>
        <w:fldChar w:fldCharType="begin"/>
      </w:r>
      <w:r>
        <w:instrText xml:space="preserve"> PAGEREF _Toc211937885 \h </w:instrText>
      </w:r>
      <w:r>
        <w:fldChar w:fldCharType="separate"/>
      </w:r>
      <w:r>
        <w:t>12</w:t>
      </w:r>
      <w:r>
        <w:fldChar w:fldCharType="end"/>
      </w:r>
    </w:p>
    <w:p w14:paraId="30E8E73A" w14:textId="6C66A274" w:rsidR="00D4011A" w:rsidRDefault="00D4011A">
      <w:pPr>
        <w:pStyle w:val="TOC1"/>
        <w:rPr>
          <w:rFonts w:eastAsiaTheme="minorEastAsia"/>
          <w:b w:val="0"/>
          <w:caps w:val="0"/>
          <w:color w:val="auto"/>
          <w:kern w:val="2"/>
          <w:sz w:val="24"/>
          <w:szCs w:val="24"/>
          <w:lang w:val="en-AU" w:eastAsia="en-AU"/>
          <w14:ligatures w14:val="standardContextual"/>
        </w:rPr>
      </w:pPr>
      <w:r w:rsidRPr="00D44225">
        <w:t>10.</w:t>
      </w:r>
      <w:r>
        <w:rPr>
          <w:rFonts w:eastAsiaTheme="minorEastAsia"/>
          <w:b w:val="0"/>
          <w:caps w:val="0"/>
          <w:color w:val="auto"/>
          <w:kern w:val="2"/>
          <w:sz w:val="24"/>
          <w:szCs w:val="24"/>
          <w:lang w:val="en-AU" w:eastAsia="en-AU"/>
          <w14:ligatures w14:val="standardContextual"/>
        </w:rPr>
        <w:tab/>
      </w:r>
      <w:r>
        <w:t>cybersecurity</w:t>
      </w:r>
      <w:r>
        <w:tab/>
      </w:r>
      <w:r>
        <w:fldChar w:fldCharType="begin"/>
      </w:r>
      <w:r>
        <w:instrText xml:space="preserve"> PAGEREF _Toc211937886 \h </w:instrText>
      </w:r>
      <w:r>
        <w:fldChar w:fldCharType="separate"/>
      </w:r>
      <w:r>
        <w:t>12</w:t>
      </w:r>
      <w:r>
        <w:fldChar w:fldCharType="end"/>
      </w:r>
    </w:p>
    <w:p w14:paraId="71FB60ED" w14:textId="36E798D7" w:rsidR="00D4011A" w:rsidRDefault="00D4011A">
      <w:pPr>
        <w:pStyle w:val="TOC1"/>
        <w:rPr>
          <w:rFonts w:eastAsiaTheme="minorEastAsia"/>
          <w:b w:val="0"/>
          <w:caps w:val="0"/>
          <w:color w:val="auto"/>
          <w:kern w:val="2"/>
          <w:sz w:val="24"/>
          <w:szCs w:val="24"/>
          <w:lang w:val="en-AU" w:eastAsia="en-AU"/>
          <w14:ligatures w14:val="standardContextual"/>
        </w:rPr>
      </w:pPr>
      <w:r w:rsidRPr="00D44225">
        <w:t>11.</w:t>
      </w:r>
      <w:r>
        <w:rPr>
          <w:rFonts w:eastAsiaTheme="minorEastAsia"/>
          <w:b w:val="0"/>
          <w:caps w:val="0"/>
          <w:color w:val="auto"/>
          <w:kern w:val="2"/>
          <w:sz w:val="24"/>
          <w:szCs w:val="24"/>
          <w:lang w:val="en-AU" w:eastAsia="en-AU"/>
          <w14:ligatures w14:val="standardContextual"/>
        </w:rPr>
        <w:tab/>
      </w:r>
      <w:r>
        <w:t>Implementation</w:t>
      </w:r>
      <w:r>
        <w:tab/>
      </w:r>
      <w:r>
        <w:fldChar w:fldCharType="begin"/>
      </w:r>
      <w:r>
        <w:instrText xml:space="preserve"> PAGEREF _Toc211937887 \h </w:instrText>
      </w:r>
      <w:r>
        <w:fldChar w:fldCharType="separate"/>
      </w:r>
      <w:r>
        <w:t>12</w:t>
      </w:r>
      <w:r>
        <w:fldChar w:fldCharType="end"/>
      </w:r>
    </w:p>
    <w:p w14:paraId="53C26187" w14:textId="26BDA1C6" w:rsidR="00D4011A" w:rsidRDefault="00D4011A">
      <w:pPr>
        <w:pStyle w:val="TOC2"/>
        <w:rPr>
          <w:rFonts w:eastAsiaTheme="minorEastAsia"/>
          <w:color w:val="auto"/>
          <w:kern w:val="2"/>
          <w:sz w:val="24"/>
          <w:szCs w:val="24"/>
          <w:lang w:val="en-AU" w:eastAsia="en-AU"/>
          <w14:ligatures w14:val="standardContextual"/>
        </w:rPr>
      </w:pPr>
      <w:r w:rsidRPr="00D44225">
        <w:t>11.1.</w:t>
      </w:r>
      <w:r>
        <w:rPr>
          <w:rFonts w:eastAsiaTheme="minorEastAsia"/>
          <w:color w:val="auto"/>
          <w:kern w:val="2"/>
          <w:sz w:val="24"/>
          <w:szCs w:val="24"/>
          <w:lang w:val="en-AU" w:eastAsia="en-AU"/>
          <w14:ligatures w14:val="standardContextual"/>
        </w:rPr>
        <w:tab/>
      </w:r>
      <w:r>
        <w:t>AIS AtoN service availability</w:t>
      </w:r>
      <w:r>
        <w:tab/>
      </w:r>
      <w:r>
        <w:fldChar w:fldCharType="begin"/>
      </w:r>
      <w:r>
        <w:instrText xml:space="preserve"> PAGEREF _Toc211937888 \h </w:instrText>
      </w:r>
      <w:r>
        <w:fldChar w:fldCharType="separate"/>
      </w:r>
      <w:r>
        <w:t>12</w:t>
      </w:r>
      <w:r>
        <w:fldChar w:fldCharType="end"/>
      </w:r>
    </w:p>
    <w:p w14:paraId="63245494" w14:textId="5074AFC2" w:rsidR="00D4011A" w:rsidRDefault="00D4011A">
      <w:pPr>
        <w:pStyle w:val="TOC1"/>
        <w:rPr>
          <w:rFonts w:eastAsiaTheme="minorEastAsia"/>
          <w:b w:val="0"/>
          <w:caps w:val="0"/>
          <w:color w:val="auto"/>
          <w:kern w:val="2"/>
          <w:sz w:val="24"/>
          <w:szCs w:val="24"/>
          <w:lang w:val="en-AU" w:eastAsia="en-AU"/>
          <w14:ligatures w14:val="standardContextual"/>
        </w:rPr>
      </w:pPr>
      <w:r w:rsidRPr="00D44225">
        <w:t>12.</w:t>
      </w:r>
      <w:r>
        <w:rPr>
          <w:rFonts w:eastAsiaTheme="minorEastAsia"/>
          <w:b w:val="0"/>
          <w:caps w:val="0"/>
          <w:color w:val="auto"/>
          <w:kern w:val="2"/>
          <w:sz w:val="24"/>
          <w:szCs w:val="24"/>
          <w:lang w:val="en-AU" w:eastAsia="en-AU"/>
          <w14:ligatures w14:val="standardContextual"/>
        </w:rPr>
        <w:tab/>
      </w:r>
      <w:r>
        <w:t>References</w:t>
      </w:r>
      <w:r>
        <w:tab/>
      </w:r>
      <w:r>
        <w:fldChar w:fldCharType="begin"/>
      </w:r>
      <w:r>
        <w:instrText xml:space="preserve"> PAGEREF _Toc211937889 \h </w:instrText>
      </w:r>
      <w:r>
        <w:fldChar w:fldCharType="separate"/>
      </w:r>
      <w:r>
        <w:t>13</w:t>
      </w:r>
      <w:r>
        <w:fldChar w:fldCharType="end"/>
      </w:r>
    </w:p>
    <w:p w14:paraId="03CD981F" w14:textId="16204199" w:rsidR="00D4011A" w:rsidRDefault="00D4011A">
      <w:pPr>
        <w:pStyle w:val="TOC1"/>
        <w:rPr>
          <w:rFonts w:eastAsiaTheme="minorEastAsia"/>
          <w:b w:val="0"/>
          <w:caps w:val="0"/>
          <w:color w:val="auto"/>
          <w:kern w:val="2"/>
          <w:sz w:val="24"/>
          <w:szCs w:val="24"/>
          <w:lang w:val="en-AU" w:eastAsia="en-AU"/>
          <w14:ligatures w14:val="standardContextual"/>
        </w:rPr>
      </w:pPr>
      <w:r>
        <w:t>A.2</w:t>
      </w:r>
      <w:r>
        <w:rPr>
          <w:rFonts w:eastAsiaTheme="minorEastAsia"/>
          <w:b w:val="0"/>
          <w:caps w:val="0"/>
          <w:color w:val="auto"/>
          <w:kern w:val="2"/>
          <w:sz w:val="24"/>
          <w:szCs w:val="24"/>
          <w:lang w:val="en-AU" w:eastAsia="en-AU"/>
          <w14:ligatures w14:val="standardContextual"/>
        </w:rPr>
        <w:tab/>
      </w:r>
      <w:r>
        <w:t>configuration of Message type 21, Aids to Navigation Report</w:t>
      </w:r>
      <w:r>
        <w:tab/>
      </w:r>
      <w:r>
        <w:fldChar w:fldCharType="begin"/>
      </w:r>
      <w:r>
        <w:instrText xml:space="preserve"> PAGEREF _Toc211937890 \h </w:instrText>
      </w:r>
      <w:r>
        <w:fldChar w:fldCharType="separate"/>
      </w:r>
      <w:r>
        <w:t>14</w:t>
      </w:r>
      <w:r>
        <w:fldChar w:fldCharType="end"/>
      </w:r>
    </w:p>
    <w:p w14:paraId="01519563" w14:textId="70EB8376" w:rsidR="00D4011A" w:rsidRDefault="00D4011A">
      <w:pPr>
        <w:pStyle w:val="TOC2"/>
        <w:rPr>
          <w:rFonts w:eastAsiaTheme="minorEastAsia"/>
          <w:color w:val="auto"/>
          <w:kern w:val="2"/>
          <w:sz w:val="24"/>
          <w:szCs w:val="24"/>
          <w:lang w:val="en-AU" w:eastAsia="en-AU"/>
          <w14:ligatures w14:val="standardContextual"/>
        </w:rPr>
      </w:pPr>
      <w:r>
        <w:t>A.3</w:t>
      </w:r>
      <w:r>
        <w:rPr>
          <w:rFonts w:eastAsiaTheme="minorEastAsia"/>
          <w:color w:val="auto"/>
          <w:kern w:val="2"/>
          <w:sz w:val="24"/>
          <w:szCs w:val="24"/>
          <w:lang w:val="en-AU" w:eastAsia="en-AU"/>
          <w14:ligatures w14:val="standardContextual"/>
        </w:rPr>
        <w:tab/>
      </w:r>
      <w:r>
        <w:t>MMSI numbers for AIS AtoN</w:t>
      </w:r>
      <w:r>
        <w:tab/>
      </w:r>
      <w:r>
        <w:fldChar w:fldCharType="begin"/>
      </w:r>
      <w:r>
        <w:instrText xml:space="preserve"> PAGEREF _Toc211937891 \h </w:instrText>
      </w:r>
      <w:r>
        <w:fldChar w:fldCharType="separate"/>
      </w:r>
      <w:r>
        <w:t>14</w:t>
      </w:r>
      <w:r>
        <w:fldChar w:fldCharType="end"/>
      </w:r>
    </w:p>
    <w:p w14:paraId="31DCAC51" w14:textId="46E18888" w:rsidR="00D4011A" w:rsidRDefault="00D4011A">
      <w:pPr>
        <w:pStyle w:val="TOC2"/>
        <w:rPr>
          <w:rFonts w:eastAsiaTheme="minorEastAsia"/>
          <w:color w:val="auto"/>
          <w:kern w:val="2"/>
          <w:sz w:val="24"/>
          <w:szCs w:val="24"/>
          <w:lang w:val="en-AU" w:eastAsia="en-AU"/>
          <w14:ligatures w14:val="standardContextual"/>
        </w:rPr>
      </w:pPr>
      <w:r>
        <w:t>A.4</w:t>
      </w:r>
      <w:r>
        <w:rPr>
          <w:rFonts w:eastAsiaTheme="minorEastAsia"/>
          <w:color w:val="auto"/>
          <w:kern w:val="2"/>
          <w:sz w:val="24"/>
          <w:szCs w:val="24"/>
          <w:lang w:val="en-AU" w:eastAsia="en-AU"/>
          <w14:ligatures w14:val="standardContextual"/>
        </w:rPr>
        <w:tab/>
      </w:r>
      <w:r>
        <w:t>Type of Marine Aid to Navigation</w:t>
      </w:r>
      <w:r>
        <w:tab/>
      </w:r>
      <w:r>
        <w:fldChar w:fldCharType="begin"/>
      </w:r>
      <w:r>
        <w:instrText xml:space="preserve"> PAGEREF _Toc211937892 \h </w:instrText>
      </w:r>
      <w:r>
        <w:fldChar w:fldCharType="separate"/>
      </w:r>
      <w:r>
        <w:t>14</w:t>
      </w:r>
      <w:r>
        <w:fldChar w:fldCharType="end"/>
      </w:r>
    </w:p>
    <w:p w14:paraId="79CB5F7D" w14:textId="035E30F8" w:rsidR="00D4011A" w:rsidRDefault="00D4011A">
      <w:pPr>
        <w:pStyle w:val="TOC2"/>
        <w:rPr>
          <w:rFonts w:eastAsiaTheme="minorEastAsia"/>
          <w:color w:val="auto"/>
          <w:kern w:val="2"/>
          <w:sz w:val="24"/>
          <w:szCs w:val="24"/>
          <w:lang w:val="en-AU" w:eastAsia="en-AU"/>
          <w14:ligatures w14:val="standardContextual"/>
        </w:rPr>
      </w:pPr>
      <w:r>
        <w:t>A.5</w:t>
      </w:r>
      <w:r>
        <w:rPr>
          <w:rFonts w:eastAsiaTheme="minorEastAsia"/>
          <w:color w:val="auto"/>
          <w:kern w:val="2"/>
          <w:sz w:val="24"/>
          <w:szCs w:val="24"/>
          <w:lang w:val="en-AU" w:eastAsia="en-AU"/>
          <w14:ligatures w14:val="standardContextual"/>
        </w:rPr>
        <w:tab/>
      </w:r>
      <w:r>
        <w:t>Name of AtoN</w:t>
      </w:r>
      <w:r>
        <w:tab/>
      </w:r>
      <w:r>
        <w:fldChar w:fldCharType="begin"/>
      </w:r>
      <w:r>
        <w:instrText xml:space="preserve"> PAGEREF _Toc211937893 \h </w:instrText>
      </w:r>
      <w:r>
        <w:fldChar w:fldCharType="separate"/>
      </w:r>
      <w:r>
        <w:t>16</w:t>
      </w:r>
      <w:r>
        <w:fldChar w:fldCharType="end"/>
      </w:r>
    </w:p>
    <w:p w14:paraId="0A1B2F5E" w14:textId="63ECEF21" w:rsidR="00D4011A" w:rsidRDefault="00D4011A">
      <w:pPr>
        <w:pStyle w:val="TOC2"/>
        <w:rPr>
          <w:rFonts w:eastAsiaTheme="minorEastAsia"/>
          <w:color w:val="auto"/>
          <w:kern w:val="2"/>
          <w:sz w:val="24"/>
          <w:szCs w:val="24"/>
          <w:lang w:val="en-AU" w:eastAsia="en-AU"/>
          <w14:ligatures w14:val="standardContextual"/>
        </w:rPr>
      </w:pPr>
      <w:r>
        <w:t>A.6</w:t>
      </w:r>
      <w:r>
        <w:rPr>
          <w:rFonts w:eastAsiaTheme="minorEastAsia"/>
          <w:color w:val="auto"/>
          <w:kern w:val="2"/>
          <w:sz w:val="24"/>
          <w:szCs w:val="24"/>
          <w:lang w:val="en-AU" w:eastAsia="en-AU"/>
          <w14:ligatures w14:val="standardContextual"/>
        </w:rPr>
        <w:tab/>
      </w:r>
      <w:r>
        <w:t>Type of Electronic Position Fixing Device</w:t>
      </w:r>
      <w:r>
        <w:tab/>
      </w:r>
      <w:r>
        <w:fldChar w:fldCharType="begin"/>
      </w:r>
      <w:r>
        <w:instrText xml:space="preserve"> PAGEREF _Toc211937894 \h </w:instrText>
      </w:r>
      <w:r>
        <w:fldChar w:fldCharType="separate"/>
      </w:r>
      <w:r>
        <w:t>16</w:t>
      </w:r>
      <w:r>
        <w:fldChar w:fldCharType="end"/>
      </w:r>
    </w:p>
    <w:p w14:paraId="4FF4E910" w14:textId="48AD0C43" w:rsidR="00D4011A" w:rsidRDefault="00D4011A">
      <w:pPr>
        <w:pStyle w:val="TOC2"/>
        <w:rPr>
          <w:rFonts w:eastAsiaTheme="minorEastAsia"/>
          <w:color w:val="auto"/>
          <w:kern w:val="2"/>
          <w:sz w:val="24"/>
          <w:szCs w:val="24"/>
          <w:lang w:val="en-AU" w:eastAsia="en-AU"/>
          <w14:ligatures w14:val="standardContextual"/>
        </w:rPr>
      </w:pPr>
      <w:r>
        <w:t>A.7</w:t>
      </w:r>
      <w:r>
        <w:rPr>
          <w:rFonts w:eastAsiaTheme="minorEastAsia"/>
          <w:color w:val="auto"/>
          <w:kern w:val="2"/>
          <w:sz w:val="24"/>
          <w:szCs w:val="24"/>
          <w:lang w:val="en-AU" w:eastAsia="en-AU"/>
          <w14:ligatures w14:val="standardContextual"/>
        </w:rPr>
        <w:tab/>
      </w:r>
      <w:r>
        <w:t>Position monitoring for floating aids</w:t>
      </w:r>
      <w:r>
        <w:tab/>
      </w:r>
      <w:r>
        <w:fldChar w:fldCharType="begin"/>
      </w:r>
      <w:r>
        <w:instrText xml:space="preserve"> PAGEREF _Toc211937895 \h </w:instrText>
      </w:r>
      <w:r>
        <w:fldChar w:fldCharType="separate"/>
      </w:r>
      <w:r>
        <w:t>16</w:t>
      </w:r>
      <w:r>
        <w:fldChar w:fldCharType="end"/>
      </w:r>
    </w:p>
    <w:p w14:paraId="019DE255" w14:textId="1FF3BF7F" w:rsidR="00D4011A" w:rsidRDefault="00D4011A">
      <w:pPr>
        <w:pStyle w:val="TOC2"/>
        <w:rPr>
          <w:rFonts w:eastAsiaTheme="minorEastAsia"/>
          <w:color w:val="auto"/>
          <w:kern w:val="2"/>
          <w:sz w:val="24"/>
          <w:szCs w:val="24"/>
          <w:lang w:val="en-AU" w:eastAsia="en-AU"/>
          <w14:ligatures w14:val="standardContextual"/>
        </w:rPr>
      </w:pPr>
      <w:r>
        <w:t>A.8</w:t>
      </w:r>
      <w:r>
        <w:rPr>
          <w:rFonts w:eastAsiaTheme="minorEastAsia"/>
          <w:color w:val="auto"/>
          <w:kern w:val="2"/>
          <w:sz w:val="24"/>
          <w:szCs w:val="24"/>
          <w:lang w:val="en-AU" w:eastAsia="en-AU"/>
          <w14:ligatures w14:val="standardContextual"/>
        </w:rPr>
        <w:tab/>
      </w:r>
      <w:r>
        <w:t>Dimensions of AtoN</w:t>
      </w:r>
      <w:r>
        <w:tab/>
      </w:r>
      <w:r>
        <w:fldChar w:fldCharType="begin"/>
      </w:r>
      <w:r>
        <w:instrText xml:space="preserve"> PAGEREF _Toc211937896 \h </w:instrText>
      </w:r>
      <w:r>
        <w:fldChar w:fldCharType="separate"/>
      </w:r>
      <w:r>
        <w:t>17</w:t>
      </w:r>
      <w:r>
        <w:fldChar w:fldCharType="end"/>
      </w:r>
    </w:p>
    <w:p w14:paraId="2100905A" w14:textId="36ABE064" w:rsidR="00D4011A" w:rsidRDefault="00D4011A">
      <w:pPr>
        <w:pStyle w:val="TOC2"/>
        <w:rPr>
          <w:rFonts w:eastAsiaTheme="minorEastAsia"/>
          <w:color w:val="auto"/>
          <w:kern w:val="2"/>
          <w:sz w:val="24"/>
          <w:szCs w:val="24"/>
          <w:lang w:val="en-AU" w:eastAsia="en-AU"/>
          <w14:ligatures w14:val="standardContextual"/>
        </w:rPr>
      </w:pPr>
      <w:r>
        <w:t>A.9</w:t>
      </w:r>
      <w:r>
        <w:rPr>
          <w:rFonts w:eastAsiaTheme="minorEastAsia"/>
          <w:color w:val="auto"/>
          <w:kern w:val="2"/>
          <w:sz w:val="24"/>
          <w:szCs w:val="24"/>
          <w:lang w:val="en-AU" w:eastAsia="en-AU"/>
          <w14:ligatures w14:val="standardContextual"/>
        </w:rPr>
        <w:tab/>
      </w:r>
      <w:r>
        <w:t>AtoN Status Bits</w:t>
      </w:r>
      <w:r>
        <w:tab/>
      </w:r>
      <w:r>
        <w:fldChar w:fldCharType="begin"/>
      </w:r>
      <w:r>
        <w:instrText xml:space="preserve"> PAGEREF _Toc211937897 \h </w:instrText>
      </w:r>
      <w:r>
        <w:fldChar w:fldCharType="separate"/>
      </w:r>
      <w:r>
        <w:t>17</w:t>
      </w:r>
      <w:r>
        <w:fldChar w:fldCharType="end"/>
      </w:r>
    </w:p>
    <w:p w14:paraId="2DAE8C63" w14:textId="03BD6A09" w:rsidR="00D4011A" w:rsidRDefault="00D4011A">
      <w:pPr>
        <w:pStyle w:val="TOC2"/>
        <w:rPr>
          <w:rFonts w:eastAsiaTheme="minorEastAsia"/>
          <w:color w:val="auto"/>
          <w:kern w:val="2"/>
          <w:sz w:val="24"/>
          <w:szCs w:val="24"/>
          <w:lang w:val="en-AU" w:eastAsia="en-AU"/>
          <w14:ligatures w14:val="standardContextual"/>
        </w:rPr>
      </w:pPr>
      <w:r>
        <w:lastRenderedPageBreak/>
        <w:t>A.10</w:t>
      </w:r>
      <w:r>
        <w:rPr>
          <w:rFonts w:eastAsiaTheme="minorEastAsia"/>
          <w:color w:val="auto"/>
          <w:kern w:val="2"/>
          <w:sz w:val="24"/>
          <w:szCs w:val="24"/>
          <w:lang w:val="en-AU" w:eastAsia="en-AU"/>
          <w14:ligatures w14:val="standardContextual"/>
        </w:rPr>
        <w:tab/>
      </w:r>
      <w:r>
        <w:t>Reporting intervals for AIS AtoN messages</w:t>
      </w:r>
      <w:r>
        <w:tab/>
      </w:r>
      <w:r>
        <w:fldChar w:fldCharType="begin"/>
      </w:r>
      <w:r>
        <w:instrText xml:space="preserve"> PAGEREF _Toc211937898 \h </w:instrText>
      </w:r>
      <w:r>
        <w:fldChar w:fldCharType="separate"/>
      </w:r>
      <w:r>
        <w:t>18</w:t>
      </w:r>
      <w:r>
        <w:fldChar w:fldCharType="end"/>
      </w:r>
    </w:p>
    <w:p w14:paraId="1C4C8015" w14:textId="61091270" w:rsidR="00D4011A" w:rsidRDefault="00D4011A">
      <w:pPr>
        <w:pStyle w:val="TOC3"/>
        <w:rPr>
          <w:rFonts w:eastAsiaTheme="minorEastAsia"/>
          <w:noProof/>
          <w:color w:val="auto"/>
          <w:kern w:val="2"/>
          <w:sz w:val="24"/>
          <w:szCs w:val="24"/>
          <w:lang w:val="en-AU" w:eastAsia="en-AU"/>
          <w14:ligatures w14:val="standardContextual"/>
        </w:rPr>
      </w:pPr>
      <w:r>
        <w:rPr>
          <w:noProof/>
        </w:rPr>
        <w:t>Message type 21</w:t>
      </w:r>
      <w:r>
        <w:rPr>
          <w:noProof/>
        </w:rPr>
        <w:tab/>
      </w:r>
      <w:r>
        <w:rPr>
          <w:noProof/>
        </w:rPr>
        <w:fldChar w:fldCharType="begin"/>
      </w:r>
      <w:r>
        <w:rPr>
          <w:noProof/>
        </w:rPr>
        <w:instrText xml:space="preserve"> PAGEREF _Toc211937899 \h </w:instrText>
      </w:r>
      <w:r>
        <w:rPr>
          <w:noProof/>
        </w:rPr>
      </w:r>
      <w:r>
        <w:rPr>
          <w:noProof/>
        </w:rPr>
        <w:fldChar w:fldCharType="separate"/>
      </w:r>
      <w:r>
        <w:rPr>
          <w:noProof/>
        </w:rPr>
        <w:t>18</w:t>
      </w:r>
      <w:r>
        <w:rPr>
          <w:noProof/>
        </w:rPr>
        <w:fldChar w:fldCharType="end"/>
      </w:r>
    </w:p>
    <w:p w14:paraId="3DDA53BF" w14:textId="2DE3AB7D" w:rsidR="00D4011A" w:rsidRDefault="00D4011A">
      <w:pPr>
        <w:pStyle w:val="TOC2"/>
        <w:rPr>
          <w:rFonts w:eastAsiaTheme="minorEastAsia"/>
          <w:color w:val="auto"/>
          <w:kern w:val="2"/>
          <w:sz w:val="24"/>
          <w:szCs w:val="24"/>
          <w:lang w:val="en-AU" w:eastAsia="en-AU"/>
          <w14:ligatures w14:val="standardContextual"/>
        </w:rPr>
      </w:pPr>
      <w:r w:rsidRPr="00D44225">
        <w:t>12.1.</w:t>
      </w:r>
      <w:r>
        <w:rPr>
          <w:rFonts w:eastAsiaTheme="minorEastAsia"/>
          <w:color w:val="auto"/>
          <w:kern w:val="2"/>
          <w:sz w:val="24"/>
          <w:szCs w:val="24"/>
          <w:lang w:val="en-AU" w:eastAsia="en-AU"/>
          <w14:ligatures w14:val="standardContextual"/>
        </w:rPr>
        <w:tab/>
      </w:r>
      <w:r>
        <w:t>Risk mitigation</w:t>
      </w:r>
      <w:r>
        <w:tab/>
      </w:r>
      <w:r>
        <w:fldChar w:fldCharType="begin"/>
      </w:r>
      <w:r>
        <w:instrText xml:space="preserve"> PAGEREF _Toc211937900 \h </w:instrText>
      </w:r>
      <w:r>
        <w:fldChar w:fldCharType="separate"/>
      </w:r>
      <w:r>
        <w:t>22</w:t>
      </w:r>
      <w:r>
        <w:fldChar w:fldCharType="end"/>
      </w:r>
    </w:p>
    <w:p w14:paraId="7BCBABB9" w14:textId="56046010" w:rsidR="00D4011A" w:rsidRDefault="00D4011A">
      <w:pPr>
        <w:pStyle w:val="TOC1"/>
        <w:rPr>
          <w:rFonts w:eastAsiaTheme="minorEastAsia"/>
          <w:b w:val="0"/>
          <w:caps w:val="0"/>
          <w:color w:val="auto"/>
          <w:kern w:val="2"/>
          <w:sz w:val="24"/>
          <w:szCs w:val="24"/>
          <w:lang w:val="en-AU" w:eastAsia="en-AU"/>
          <w14:ligatures w14:val="standardContextual"/>
        </w:rPr>
      </w:pPr>
      <w:r w:rsidRPr="00D44225">
        <w:rPr>
          <w:rFonts w:eastAsia="SimSun"/>
          <w:lang w:val="en-US" w:eastAsia="zh-CN"/>
        </w:rPr>
        <w:t>13.</w:t>
      </w:r>
      <w:r>
        <w:rPr>
          <w:rFonts w:eastAsiaTheme="minorEastAsia"/>
          <w:b w:val="0"/>
          <w:caps w:val="0"/>
          <w:color w:val="auto"/>
          <w:kern w:val="2"/>
          <w:sz w:val="24"/>
          <w:szCs w:val="24"/>
          <w:lang w:val="en-AU" w:eastAsia="en-AU"/>
          <w14:ligatures w14:val="standardContextual"/>
        </w:rPr>
        <w:tab/>
      </w:r>
      <w:r w:rsidRPr="00D44225">
        <w:rPr>
          <w:rFonts w:eastAsia="SimSun"/>
          <w:lang w:val="en-US" w:eastAsia="zh-CN"/>
        </w:rPr>
        <w:t>General Considerations</w:t>
      </w:r>
      <w:r>
        <w:tab/>
      </w:r>
      <w:r>
        <w:fldChar w:fldCharType="begin"/>
      </w:r>
      <w:r>
        <w:instrText xml:space="preserve"> PAGEREF _Toc211937901 \h </w:instrText>
      </w:r>
      <w:r>
        <w:fldChar w:fldCharType="separate"/>
      </w:r>
      <w:r>
        <w:t>24</w:t>
      </w:r>
      <w:r>
        <w:fldChar w:fldCharType="end"/>
      </w:r>
    </w:p>
    <w:p w14:paraId="4F87DEED" w14:textId="16B262D8" w:rsidR="00D4011A" w:rsidRDefault="00D4011A">
      <w:pPr>
        <w:pStyle w:val="TOC1"/>
        <w:rPr>
          <w:rFonts w:eastAsiaTheme="minorEastAsia"/>
          <w:b w:val="0"/>
          <w:caps w:val="0"/>
          <w:color w:val="auto"/>
          <w:kern w:val="2"/>
          <w:sz w:val="24"/>
          <w:szCs w:val="24"/>
          <w:lang w:val="en-AU" w:eastAsia="en-AU"/>
          <w14:ligatures w14:val="standardContextual"/>
        </w:rPr>
      </w:pPr>
      <w:r w:rsidRPr="00D44225">
        <w:rPr>
          <w:rFonts w:eastAsia="SimSun"/>
          <w:lang w:val="en-US" w:eastAsia="zh-CN"/>
        </w:rPr>
        <w:t>14.</w:t>
      </w:r>
      <w:r>
        <w:rPr>
          <w:rFonts w:eastAsiaTheme="minorEastAsia"/>
          <w:b w:val="0"/>
          <w:caps w:val="0"/>
          <w:color w:val="auto"/>
          <w:kern w:val="2"/>
          <w:sz w:val="24"/>
          <w:szCs w:val="24"/>
          <w:lang w:val="en-AU" w:eastAsia="en-AU"/>
          <w14:ligatures w14:val="standardContextual"/>
        </w:rPr>
        <w:tab/>
      </w:r>
      <w:r w:rsidRPr="00D44225">
        <w:rPr>
          <w:rFonts w:eastAsia="SimSun"/>
          <w:lang w:val="en-US" w:eastAsia="zh-CN"/>
        </w:rPr>
        <w:t>Technical Deployment</w:t>
      </w:r>
      <w:r>
        <w:tab/>
      </w:r>
      <w:r>
        <w:fldChar w:fldCharType="begin"/>
      </w:r>
      <w:r>
        <w:instrText xml:space="preserve"> PAGEREF _Toc211937902 \h </w:instrText>
      </w:r>
      <w:r>
        <w:fldChar w:fldCharType="separate"/>
      </w:r>
      <w:r>
        <w:t>24</w:t>
      </w:r>
      <w:r>
        <w:fldChar w:fldCharType="end"/>
      </w:r>
    </w:p>
    <w:p w14:paraId="2A801AB7" w14:textId="4EC1319A" w:rsidR="00D4011A" w:rsidRDefault="00D4011A">
      <w:pPr>
        <w:pStyle w:val="TOC1"/>
        <w:rPr>
          <w:rFonts w:eastAsiaTheme="minorEastAsia"/>
          <w:b w:val="0"/>
          <w:caps w:val="0"/>
          <w:color w:val="auto"/>
          <w:kern w:val="2"/>
          <w:sz w:val="24"/>
          <w:szCs w:val="24"/>
          <w:lang w:val="en-AU" w:eastAsia="en-AU"/>
          <w14:ligatures w14:val="standardContextual"/>
        </w:rPr>
      </w:pPr>
      <w:r w:rsidRPr="00D44225">
        <w:t>15.</w:t>
      </w:r>
      <w:r>
        <w:rPr>
          <w:rFonts w:eastAsiaTheme="minorEastAsia"/>
          <w:b w:val="0"/>
          <w:caps w:val="0"/>
          <w:color w:val="auto"/>
          <w:kern w:val="2"/>
          <w:sz w:val="24"/>
          <w:szCs w:val="24"/>
          <w:lang w:val="en-AU" w:eastAsia="en-AU"/>
          <w14:ligatures w14:val="standardContextual"/>
        </w:rPr>
        <w:tab/>
      </w:r>
      <w:r w:rsidRPr="00D44225">
        <w:rPr>
          <w:rFonts w:eastAsia="SimSun"/>
          <w:lang w:val="en-US" w:eastAsia="zh-CN"/>
        </w:rPr>
        <w:t>Use cases for VAtoN</w:t>
      </w:r>
      <w:r>
        <w:tab/>
      </w:r>
      <w:r>
        <w:fldChar w:fldCharType="begin"/>
      </w:r>
      <w:r>
        <w:instrText xml:space="preserve"> PAGEREF _Toc211937903 \h </w:instrText>
      </w:r>
      <w:r>
        <w:fldChar w:fldCharType="separate"/>
      </w:r>
      <w:r>
        <w:t>25</w:t>
      </w:r>
      <w:r>
        <w:fldChar w:fldCharType="end"/>
      </w:r>
    </w:p>
    <w:p w14:paraId="06926ACC" w14:textId="0F8DB88C" w:rsidR="005A19E9" w:rsidRPr="00914082" w:rsidRDefault="00C37CD3" w:rsidP="00E07879">
      <w:pPr>
        <w:pStyle w:val="TOC1"/>
        <w:rPr>
          <w:noProof w:val="0"/>
        </w:rPr>
      </w:pPr>
      <w:r>
        <w:rPr>
          <w:b w:val="0"/>
          <w:caps w:val="0"/>
          <w:noProof w:val="0"/>
        </w:rPr>
        <w:fldChar w:fldCharType="end"/>
      </w:r>
    </w:p>
    <w:p w14:paraId="3A17BB26" w14:textId="67334616" w:rsidR="005A19E9" w:rsidRPr="00194982" w:rsidRDefault="005A19E9" w:rsidP="00A7646C">
      <w:pPr>
        <w:pStyle w:val="ListofFigures"/>
        <w:tabs>
          <w:tab w:val="left" w:pos="3940"/>
        </w:tabs>
      </w:pPr>
      <w:r w:rsidRPr="00194982">
        <w:t>List of Tables</w:t>
      </w:r>
      <w:r w:rsidR="00A7646C">
        <w:tab/>
      </w:r>
    </w:p>
    <w:p w14:paraId="34B6600B" w14:textId="38647A9A" w:rsidR="00B068AD" w:rsidRDefault="00073775">
      <w:pPr>
        <w:pStyle w:val="TableofFigures"/>
        <w:rPr>
          <w:rFonts w:eastAsiaTheme="minorEastAsia"/>
          <w:i w:val="0"/>
          <w:noProof/>
          <w:color w:val="auto"/>
          <w:lang w:eastAsia="en-GB"/>
        </w:rPr>
      </w:pPr>
      <w:r w:rsidRPr="00914082">
        <w:rPr>
          <w:b/>
          <w:color w:val="00558C" w:themeColor="accent1"/>
        </w:rPr>
        <w:fldChar w:fldCharType="begin"/>
      </w:r>
      <w:r w:rsidRPr="00194982">
        <w:rPr>
          <w:b/>
          <w:color w:val="00558C" w:themeColor="accent1"/>
        </w:rPr>
        <w:instrText xml:space="preserve"> TOC \t "Table caption,1" \c "Figure" </w:instrText>
      </w:r>
      <w:r w:rsidRPr="00914082">
        <w:rPr>
          <w:b/>
          <w:color w:val="00558C" w:themeColor="accent1"/>
        </w:rPr>
        <w:fldChar w:fldCharType="separate"/>
      </w:r>
      <w:r w:rsidR="00B068AD" w:rsidRPr="006E046B">
        <w:rPr>
          <w:rFonts w:ascii="Calibri" w:hAnsi="Calibri"/>
          <w:noProof/>
        </w:rPr>
        <w:t>Table 1</w:t>
      </w:r>
      <w:r w:rsidR="00B068AD">
        <w:rPr>
          <w:rFonts w:eastAsiaTheme="minorEastAsia"/>
          <w:i w:val="0"/>
          <w:noProof/>
          <w:color w:val="auto"/>
          <w:lang w:eastAsia="en-GB"/>
        </w:rPr>
        <w:tab/>
      </w:r>
      <w:r w:rsidR="00B068AD">
        <w:rPr>
          <w:noProof/>
        </w:rPr>
        <w:t>Summary of most common AIS AtoN Station messages</w:t>
      </w:r>
      <w:r w:rsidR="00B068AD">
        <w:rPr>
          <w:noProof/>
        </w:rPr>
        <w:tab/>
      </w:r>
      <w:r w:rsidR="00B068AD">
        <w:rPr>
          <w:noProof/>
        </w:rPr>
        <w:fldChar w:fldCharType="begin"/>
      </w:r>
      <w:r w:rsidR="00B068AD">
        <w:rPr>
          <w:noProof/>
        </w:rPr>
        <w:instrText xml:space="preserve"> PAGEREF _Toc86817853 \h </w:instrText>
      </w:r>
      <w:r w:rsidR="00B068AD">
        <w:rPr>
          <w:noProof/>
        </w:rPr>
      </w:r>
      <w:r w:rsidR="00B068AD">
        <w:rPr>
          <w:noProof/>
        </w:rPr>
        <w:fldChar w:fldCharType="separate"/>
      </w:r>
      <w:r w:rsidR="00345A10">
        <w:rPr>
          <w:noProof/>
        </w:rPr>
        <w:t>10</w:t>
      </w:r>
      <w:r w:rsidR="00B068AD">
        <w:rPr>
          <w:noProof/>
        </w:rPr>
        <w:fldChar w:fldCharType="end"/>
      </w:r>
    </w:p>
    <w:p w14:paraId="538F4B74" w14:textId="435C81BB" w:rsidR="00B068AD" w:rsidRDefault="00B068AD">
      <w:pPr>
        <w:pStyle w:val="TableofFigures"/>
        <w:rPr>
          <w:rFonts w:eastAsiaTheme="minorEastAsia"/>
          <w:i w:val="0"/>
          <w:noProof/>
          <w:color w:val="auto"/>
          <w:lang w:eastAsia="en-GB"/>
        </w:rPr>
      </w:pPr>
      <w:r w:rsidRPr="006E046B">
        <w:rPr>
          <w:rFonts w:ascii="Calibri" w:hAnsi="Calibri"/>
          <w:noProof/>
        </w:rPr>
        <w:t>Table 2</w:t>
      </w:r>
      <w:r>
        <w:rPr>
          <w:rFonts w:eastAsiaTheme="minorEastAsia"/>
          <w:i w:val="0"/>
          <w:noProof/>
          <w:color w:val="auto"/>
          <w:lang w:eastAsia="en-GB"/>
        </w:rPr>
        <w:tab/>
      </w:r>
      <w:r>
        <w:rPr>
          <w:noProof/>
        </w:rPr>
        <w:t>Summary of MMSI and Virtual AIS AtoN flag settings</w:t>
      </w:r>
      <w:r>
        <w:rPr>
          <w:noProof/>
        </w:rPr>
        <w:tab/>
      </w:r>
      <w:r>
        <w:rPr>
          <w:noProof/>
        </w:rPr>
        <w:fldChar w:fldCharType="begin"/>
      </w:r>
      <w:r>
        <w:rPr>
          <w:noProof/>
        </w:rPr>
        <w:instrText xml:space="preserve"> PAGEREF _Toc86817854 \h </w:instrText>
      </w:r>
      <w:r>
        <w:rPr>
          <w:noProof/>
        </w:rPr>
      </w:r>
      <w:r>
        <w:rPr>
          <w:noProof/>
        </w:rPr>
        <w:fldChar w:fldCharType="separate"/>
      </w:r>
      <w:r w:rsidR="00345A10">
        <w:rPr>
          <w:noProof/>
        </w:rPr>
        <w:t>14</w:t>
      </w:r>
      <w:r>
        <w:rPr>
          <w:noProof/>
        </w:rPr>
        <w:fldChar w:fldCharType="end"/>
      </w:r>
    </w:p>
    <w:p w14:paraId="3B4E8997" w14:textId="794F1157" w:rsidR="00B068AD" w:rsidRDefault="00B068AD">
      <w:pPr>
        <w:pStyle w:val="TableofFigures"/>
        <w:rPr>
          <w:rFonts w:eastAsiaTheme="minorEastAsia"/>
          <w:i w:val="0"/>
          <w:noProof/>
          <w:color w:val="auto"/>
          <w:lang w:eastAsia="en-GB"/>
        </w:rPr>
      </w:pPr>
      <w:r w:rsidRPr="006E046B">
        <w:rPr>
          <w:rFonts w:ascii="Calibri" w:hAnsi="Calibri"/>
          <w:noProof/>
        </w:rPr>
        <w:t>Table 3</w:t>
      </w:r>
      <w:r>
        <w:rPr>
          <w:rFonts w:eastAsiaTheme="minorEastAsia"/>
          <w:i w:val="0"/>
          <w:noProof/>
          <w:color w:val="auto"/>
          <w:lang w:eastAsia="en-GB"/>
        </w:rPr>
        <w:tab/>
      </w:r>
      <w:r>
        <w:rPr>
          <w:noProof/>
        </w:rPr>
        <w:t>AtoN codes</w:t>
      </w:r>
      <w:r>
        <w:rPr>
          <w:noProof/>
        </w:rPr>
        <w:tab/>
      </w:r>
      <w:r>
        <w:rPr>
          <w:noProof/>
        </w:rPr>
        <w:fldChar w:fldCharType="begin"/>
      </w:r>
      <w:r>
        <w:rPr>
          <w:noProof/>
        </w:rPr>
        <w:instrText xml:space="preserve"> PAGEREF _Toc86817855 \h </w:instrText>
      </w:r>
      <w:r>
        <w:rPr>
          <w:noProof/>
        </w:rPr>
      </w:r>
      <w:r>
        <w:rPr>
          <w:noProof/>
        </w:rPr>
        <w:fldChar w:fldCharType="separate"/>
      </w:r>
      <w:r w:rsidR="00345A10">
        <w:rPr>
          <w:noProof/>
        </w:rPr>
        <w:t>23</w:t>
      </w:r>
      <w:r>
        <w:rPr>
          <w:noProof/>
        </w:rPr>
        <w:fldChar w:fldCharType="end"/>
      </w:r>
    </w:p>
    <w:p w14:paraId="4F0147A3" w14:textId="1F088FFB" w:rsidR="00B068AD" w:rsidRDefault="00B068AD">
      <w:pPr>
        <w:pStyle w:val="TableofFigures"/>
        <w:rPr>
          <w:rFonts w:eastAsiaTheme="minorEastAsia"/>
          <w:i w:val="0"/>
          <w:noProof/>
          <w:color w:val="auto"/>
          <w:lang w:eastAsia="en-GB"/>
        </w:rPr>
      </w:pPr>
      <w:r w:rsidRPr="006E046B">
        <w:rPr>
          <w:rFonts w:ascii="Calibri" w:hAnsi="Calibri"/>
          <w:noProof/>
        </w:rPr>
        <w:t>Table 4</w:t>
      </w:r>
      <w:r>
        <w:rPr>
          <w:rFonts w:eastAsiaTheme="minorEastAsia"/>
          <w:i w:val="0"/>
          <w:noProof/>
          <w:color w:val="auto"/>
          <w:lang w:eastAsia="en-GB"/>
        </w:rPr>
        <w:tab/>
      </w:r>
      <w:r>
        <w:rPr>
          <w:noProof/>
        </w:rPr>
        <w:t>GLA Format for AIS Aids to Navigation Monitoring Message</w:t>
      </w:r>
      <w:r>
        <w:rPr>
          <w:noProof/>
        </w:rPr>
        <w:tab/>
      </w:r>
      <w:r>
        <w:rPr>
          <w:noProof/>
        </w:rPr>
        <w:fldChar w:fldCharType="begin"/>
      </w:r>
      <w:r>
        <w:rPr>
          <w:noProof/>
        </w:rPr>
        <w:instrText xml:space="preserve"> PAGEREF _Toc86817856 \h </w:instrText>
      </w:r>
      <w:r>
        <w:rPr>
          <w:noProof/>
        </w:rPr>
      </w:r>
      <w:r>
        <w:rPr>
          <w:noProof/>
        </w:rPr>
        <w:fldChar w:fldCharType="separate"/>
      </w:r>
      <w:r w:rsidR="00345A10">
        <w:rPr>
          <w:noProof/>
        </w:rPr>
        <w:t>30</w:t>
      </w:r>
      <w:r>
        <w:rPr>
          <w:noProof/>
        </w:rPr>
        <w:fldChar w:fldCharType="end"/>
      </w:r>
    </w:p>
    <w:p w14:paraId="7F2613A0" w14:textId="55871155" w:rsidR="00B068AD" w:rsidRDefault="00B068AD">
      <w:pPr>
        <w:pStyle w:val="TableofFigures"/>
        <w:rPr>
          <w:rFonts w:eastAsiaTheme="minorEastAsia"/>
          <w:i w:val="0"/>
          <w:noProof/>
          <w:color w:val="auto"/>
          <w:lang w:eastAsia="en-GB"/>
        </w:rPr>
      </w:pPr>
      <w:r w:rsidRPr="006E046B">
        <w:rPr>
          <w:rFonts w:ascii="Calibri" w:hAnsi="Calibri"/>
          <w:noProof/>
        </w:rPr>
        <w:t>Table 5</w:t>
      </w:r>
      <w:r>
        <w:rPr>
          <w:rFonts w:eastAsiaTheme="minorEastAsia"/>
          <w:i w:val="0"/>
          <w:noProof/>
          <w:color w:val="auto"/>
          <w:lang w:eastAsia="en-GB"/>
        </w:rPr>
        <w:tab/>
      </w:r>
      <w:r>
        <w:rPr>
          <w:noProof/>
        </w:rPr>
        <w:t>Addressed Binary Message 6 as used by Zeni Lite Buoys Co., Ltd</w:t>
      </w:r>
      <w:r>
        <w:rPr>
          <w:noProof/>
        </w:rPr>
        <w:tab/>
      </w:r>
      <w:r>
        <w:rPr>
          <w:noProof/>
        </w:rPr>
        <w:fldChar w:fldCharType="begin"/>
      </w:r>
      <w:r>
        <w:rPr>
          <w:noProof/>
        </w:rPr>
        <w:instrText xml:space="preserve"> PAGEREF _Toc86817857 \h </w:instrText>
      </w:r>
      <w:r>
        <w:rPr>
          <w:noProof/>
        </w:rPr>
      </w:r>
      <w:r>
        <w:rPr>
          <w:noProof/>
        </w:rPr>
        <w:fldChar w:fldCharType="separate"/>
      </w:r>
      <w:r w:rsidR="00345A10">
        <w:rPr>
          <w:noProof/>
        </w:rPr>
        <w:t>31</w:t>
      </w:r>
      <w:r>
        <w:rPr>
          <w:noProof/>
        </w:rPr>
        <w:fldChar w:fldCharType="end"/>
      </w:r>
    </w:p>
    <w:p w14:paraId="13CBAC21" w14:textId="77777777" w:rsidR="005A19E9" w:rsidRPr="00194982" w:rsidRDefault="00073775" w:rsidP="005A19E9">
      <w:pPr>
        <w:pStyle w:val="BodyText"/>
      </w:pPr>
      <w:r w:rsidRPr="00914082">
        <w:rPr>
          <w:rFonts w:ascii="Calibri" w:eastAsia="Times New Roman" w:hAnsi="Calibri" w:cs="Times New Roman"/>
          <w:b/>
          <w:color w:val="00558C" w:themeColor="accent1"/>
          <w:szCs w:val="20"/>
        </w:rPr>
        <w:fldChar w:fldCharType="end"/>
      </w:r>
    </w:p>
    <w:p w14:paraId="07971F5F" w14:textId="77777777" w:rsidR="005A19E9" w:rsidRPr="00194982" w:rsidRDefault="005A19E9" w:rsidP="005A19E9">
      <w:pPr>
        <w:pStyle w:val="ListofFigures"/>
      </w:pPr>
      <w:r w:rsidRPr="00194982">
        <w:t>List of Figures</w:t>
      </w:r>
    </w:p>
    <w:p w14:paraId="35285F29" w14:textId="314FE0FB" w:rsidR="00B068AD" w:rsidRDefault="00920E23">
      <w:pPr>
        <w:pStyle w:val="TableofFigures"/>
        <w:rPr>
          <w:rFonts w:eastAsiaTheme="minorEastAsia"/>
          <w:i w:val="0"/>
          <w:noProof/>
          <w:color w:val="auto"/>
          <w:lang w:eastAsia="en-GB"/>
        </w:rPr>
      </w:pPr>
      <w:r w:rsidRPr="00914082">
        <w:rPr>
          <w:rFonts w:ascii="Calibri" w:eastAsiaTheme="minorEastAsia" w:hAnsi="Calibri" w:cs="Times New Roman"/>
          <w:b/>
          <w:color w:val="00558C" w:themeColor="accent1"/>
          <w:sz w:val="24"/>
          <w:szCs w:val="24"/>
          <w:lang w:eastAsia="en-GB"/>
        </w:rPr>
        <w:fldChar w:fldCharType="begin"/>
      </w:r>
      <w:r w:rsidRPr="00194982">
        <w:instrText xml:space="preserve"> TOC \t "Figure caption" \c </w:instrText>
      </w:r>
      <w:r w:rsidRPr="00914082">
        <w:rPr>
          <w:rFonts w:ascii="Calibri" w:eastAsiaTheme="minorEastAsia" w:hAnsi="Calibri" w:cs="Times New Roman"/>
          <w:b/>
          <w:color w:val="00558C" w:themeColor="accent1"/>
          <w:sz w:val="24"/>
          <w:szCs w:val="24"/>
          <w:lang w:eastAsia="en-GB"/>
        </w:rPr>
        <w:fldChar w:fldCharType="separate"/>
      </w:r>
      <w:r w:rsidR="00B068AD">
        <w:rPr>
          <w:noProof/>
        </w:rPr>
        <w:t>Figure 1</w:t>
      </w:r>
      <w:r w:rsidR="00B068AD">
        <w:rPr>
          <w:rFonts w:eastAsiaTheme="minorEastAsia"/>
          <w:i w:val="0"/>
          <w:noProof/>
          <w:color w:val="auto"/>
          <w:lang w:eastAsia="en-GB"/>
        </w:rPr>
        <w:tab/>
      </w:r>
      <w:r w:rsidR="00B068AD">
        <w:rPr>
          <w:noProof/>
        </w:rPr>
        <w:t>Reporting Modes for Message 21</w:t>
      </w:r>
      <w:r w:rsidR="00B068AD">
        <w:rPr>
          <w:noProof/>
        </w:rPr>
        <w:tab/>
      </w:r>
      <w:r w:rsidR="00B068AD">
        <w:rPr>
          <w:noProof/>
        </w:rPr>
        <w:fldChar w:fldCharType="begin"/>
      </w:r>
      <w:r w:rsidR="00B068AD">
        <w:rPr>
          <w:noProof/>
        </w:rPr>
        <w:instrText xml:space="preserve"> PAGEREF _Toc86817862 \h </w:instrText>
      </w:r>
      <w:r w:rsidR="00B068AD">
        <w:rPr>
          <w:noProof/>
        </w:rPr>
      </w:r>
      <w:r w:rsidR="00B068AD">
        <w:rPr>
          <w:noProof/>
        </w:rPr>
        <w:fldChar w:fldCharType="separate"/>
      </w:r>
      <w:r w:rsidR="00345A10">
        <w:rPr>
          <w:noProof/>
        </w:rPr>
        <w:t>16</w:t>
      </w:r>
      <w:r w:rsidR="00B068AD">
        <w:rPr>
          <w:noProof/>
        </w:rPr>
        <w:fldChar w:fldCharType="end"/>
      </w:r>
    </w:p>
    <w:p w14:paraId="68D78627" w14:textId="47131628" w:rsidR="00B068AD" w:rsidRDefault="00B068AD">
      <w:pPr>
        <w:pStyle w:val="TableofFigure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Dimension/reference for position AtoN field</w:t>
      </w:r>
      <w:r>
        <w:rPr>
          <w:noProof/>
        </w:rPr>
        <w:tab/>
      </w:r>
      <w:r>
        <w:rPr>
          <w:noProof/>
        </w:rPr>
        <w:fldChar w:fldCharType="begin"/>
      </w:r>
      <w:r>
        <w:rPr>
          <w:noProof/>
        </w:rPr>
        <w:instrText xml:space="preserve"> PAGEREF _Toc86817863 \h </w:instrText>
      </w:r>
      <w:r>
        <w:rPr>
          <w:noProof/>
        </w:rPr>
      </w:r>
      <w:r>
        <w:rPr>
          <w:noProof/>
        </w:rPr>
        <w:fldChar w:fldCharType="separate"/>
      </w:r>
      <w:r w:rsidR="00345A10">
        <w:rPr>
          <w:noProof/>
        </w:rPr>
        <w:t>19</w:t>
      </w:r>
      <w:r>
        <w:rPr>
          <w:noProof/>
        </w:rPr>
        <w:fldChar w:fldCharType="end"/>
      </w:r>
    </w:p>
    <w:p w14:paraId="2F427357" w14:textId="0E0C975E" w:rsidR="00B068AD" w:rsidRDefault="00B068AD">
      <w:pPr>
        <w:pStyle w:val="TableofFigure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 xml:space="preserve">Recommended use of status bits (light, </w:t>
      </w:r>
      <w:r w:rsidR="004145AE">
        <w:rPr>
          <w:noProof/>
        </w:rPr>
        <w:t>R</w:t>
      </w:r>
      <w:r>
        <w:rPr>
          <w:noProof/>
        </w:rPr>
        <w:t>acon and health)</w:t>
      </w:r>
      <w:r>
        <w:rPr>
          <w:noProof/>
        </w:rPr>
        <w:tab/>
      </w:r>
      <w:r>
        <w:rPr>
          <w:noProof/>
        </w:rPr>
        <w:fldChar w:fldCharType="begin"/>
      </w:r>
      <w:r>
        <w:rPr>
          <w:noProof/>
        </w:rPr>
        <w:instrText xml:space="preserve"> PAGEREF _Toc86817864 \h </w:instrText>
      </w:r>
      <w:r>
        <w:rPr>
          <w:noProof/>
        </w:rPr>
      </w:r>
      <w:r>
        <w:rPr>
          <w:noProof/>
        </w:rPr>
        <w:fldChar w:fldCharType="separate"/>
      </w:r>
      <w:r w:rsidR="00345A10">
        <w:rPr>
          <w:noProof/>
        </w:rPr>
        <w:t>20</w:t>
      </w:r>
      <w:r>
        <w:rPr>
          <w:noProof/>
        </w:rPr>
        <w:fldChar w:fldCharType="end"/>
      </w:r>
    </w:p>
    <w:p w14:paraId="234F9D09" w14:textId="68501419" w:rsidR="00B068AD" w:rsidRDefault="00B068AD">
      <w:pPr>
        <w:pStyle w:val="TableofFigures"/>
        <w:rPr>
          <w:rFonts w:eastAsiaTheme="minorEastAsia"/>
          <w:i w:val="0"/>
          <w:noProof/>
          <w:color w:val="auto"/>
          <w:lang w:eastAsia="en-GB"/>
        </w:rPr>
      </w:pPr>
      <w:r>
        <w:rPr>
          <w:noProof/>
        </w:rPr>
        <w:t>Figure 4</w:t>
      </w:r>
      <w:r>
        <w:rPr>
          <w:rFonts w:eastAsiaTheme="minorEastAsia"/>
          <w:i w:val="0"/>
          <w:noProof/>
          <w:color w:val="auto"/>
          <w:lang w:eastAsia="en-GB"/>
        </w:rPr>
        <w:tab/>
      </w:r>
      <w:r>
        <w:rPr>
          <w:noProof/>
        </w:rPr>
        <w:t>Recommended use of status bits for MAtoN</w:t>
      </w:r>
      <w:r>
        <w:rPr>
          <w:noProof/>
        </w:rPr>
        <w:tab/>
      </w:r>
      <w:r>
        <w:rPr>
          <w:noProof/>
        </w:rPr>
        <w:fldChar w:fldCharType="begin"/>
      </w:r>
      <w:r>
        <w:rPr>
          <w:noProof/>
        </w:rPr>
        <w:instrText xml:space="preserve"> PAGEREF _Toc86817865 \h </w:instrText>
      </w:r>
      <w:r>
        <w:rPr>
          <w:noProof/>
        </w:rPr>
      </w:r>
      <w:r>
        <w:rPr>
          <w:noProof/>
        </w:rPr>
        <w:fldChar w:fldCharType="separate"/>
      </w:r>
      <w:r w:rsidR="00345A10">
        <w:rPr>
          <w:noProof/>
        </w:rPr>
        <w:t>22</w:t>
      </w:r>
      <w:r>
        <w:rPr>
          <w:noProof/>
        </w:rPr>
        <w:fldChar w:fldCharType="end"/>
      </w:r>
    </w:p>
    <w:p w14:paraId="4048203C" w14:textId="5D5342E4" w:rsidR="00B068AD" w:rsidRDefault="00B068AD">
      <w:pPr>
        <w:pStyle w:val="TableofFigures"/>
        <w:rPr>
          <w:rFonts w:eastAsiaTheme="minorEastAsia"/>
          <w:i w:val="0"/>
          <w:noProof/>
          <w:color w:val="auto"/>
          <w:lang w:eastAsia="en-GB"/>
        </w:rPr>
      </w:pPr>
      <w:r>
        <w:rPr>
          <w:noProof/>
        </w:rPr>
        <w:t>Figure 5</w:t>
      </w:r>
      <w:r>
        <w:rPr>
          <w:rFonts w:eastAsiaTheme="minorEastAsia"/>
          <w:i w:val="0"/>
          <w:noProof/>
          <w:color w:val="auto"/>
          <w:lang w:eastAsia="en-GB"/>
        </w:rPr>
        <w:tab/>
      </w:r>
      <w:r>
        <w:rPr>
          <w:noProof/>
        </w:rPr>
        <w:t>Recommended use of status bits for regional use</w:t>
      </w:r>
      <w:r>
        <w:rPr>
          <w:noProof/>
        </w:rPr>
        <w:tab/>
      </w:r>
      <w:r>
        <w:rPr>
          <w:noProof/>
        </w:rPr>
        <w:fldChar w:fldCharType="begin"/>
      </w:r>
      <w:r>
        <w:rPr>
          <w:noProof/>
        </w:rPr>
        <w:instrText xml:space="preserve"> PAGEREF _Toc86817866 \h </w:instrText>
      </w:r>
      <w:r>
        <w:rPr>
          <w:noProof/>
        </w:rPr>
      </w:r>
      <w:r>
        <w:rPr>
          <w:noProof/>
        </w:rPr>
        <w:fldChar w:fldCharType="separate"/>
      </w:r>
      <w:r w:rsidR="00345A10">
        <w:rPr>
          <w:noProof/>
        </w:rPr>
        <w:t>23</w:t>
      </w:r>
      <w:r>
        <w:rPr>
          <w:noProof/>
        </w:rPr>
        <w:fldChar w:fldCharType="end"/>
      </w:r>
    </w:p>
    <w:p w14:paraId="79F5F384" w14:textId="77777777" w:rsidR="00920E23" w:rsidRPr="00194982" w:rsidRDefault="00920E23" w:rsidP="00822100">
      <w:pPr>
        <w:pStyle w:val="BodyText"/>
      </w:pPr>
      <w:r w:rsidRPr="00914082">
        <w:fldChar w:fldCharType="end"/>
      </w:r>
    </w:p>
    <w:p w14:paraId="6B8C02CA" w14:textId="77777777" w:rsidR="005A19E9" w:rsidRPr="00194982" w:rsidRDefault="005A19E9" w:rsidP="005A19E9">
      <w:pPr>
        <w:pStyle w:val="BodyText"/>
      </w:pPr>
    </w:p>
    <w:p w14:paraId="7318A389" w14:textId="77777777" w:rsidR="00995229" w:rsidRPr="00194982" w:rsidRDefault="00995229" w:rsidP="005A19E9">
      <w:pPr>
        <w:pStyle w:val="BodyText"/>
        <w:sectPr w:rsidR="00995229" w:rsidRPr="00194982" w:rsidSect="0083218D">
          <w:headerReference w:type="even" r:id="rId19"/>
          <w:headerReference w:type="default" r:id="rId20"/>
          <w:headerReference w:type="first" r:id="rId21"/>
          <w:pgSz w:w="11906" w:h="16838" w:code="9"/>
          <w:pgMar w:top="567" w:right="794" w:bottom="567" w:left="907" w:header="850" w:footer="850" w:gutter="0"/>
          <w:cols w:space="708"/>
          <w:docGrid w:linePitch="360"/>
        </w:sectPr>
      </w:pPr>
    </w:p>
    <w:p w14:paraId="4296B5A3" w14:textId="77777777" w:rsidR="00CE131A" w:rsidRDefault="00CE131A">
      <w:pPr>
        <w:spacing w:after="200" w:line="276" w:lineRule="auto"/>
        <w:rPr>
          <w:b/>
          <w:caps/>
          <w:color w:val="00558C"/>
          <w:sz w:val="28"/>
        </w:rPr>
      </w:pPr>
      <w:bookmarkStart w:id="2" w:name="_Toc211937863"/>
      <w:bookmarkStart w:id="3" w:name="_Toc288028510"/>
      <w:bookmarkStart w:id="4" w:name="_Toc296938504"/>
      <w:r>
        <w:br w:type="page"/>
      </w:r>
    </w:p>
    <w:p w14:paraId="1346B8C1" w14:textId="70AD4757" w:rsidR="0027507B" w:rsidRPr="00194982" w:rsidRDefault="0027507B" w:rsidP="0038672D">
      <w:pPr>
        <w:pStyle w:val="AnnextitleHead10"/>
        <w:ind w:left="0" w:firstLine="0"/>
      </w:pPr>
      <w:r w:rsidRPr="00194982">
        <w:lastRenderedPageBreak/>
        <w:t>THE USE OF THE AUTOMATIC IDENTIFICATION SYSTEM (AIS) IN MARINE AIDS TO NAVIGATION SERVICES</w:t>
      </w:r>
      <w:bookmarkEnd w:id="2"/>
    </w:p>
    <w:p w14:paraId="1B2A92DE" w14:textId="4044422E" w:rsidR="0060166E" w:rsidRPr="007C56AC" w:rsidRDefault="00DD3B42" w:rsidP="007C56AC">
      <w:pPr>
        <w:pStyle w:val="Heading1"/>
      </w:pPr>
      <w:bookmarkStart w:id="5" w:name="_Toc211937864"/>
      <w:bookmarkEnd w:id="3"/>
      <w:bookmarkEnd w:id="4"/>
      <w:r w:rsidRPr="007C56AC">
        <w:t>Introduction</w:t>
      </w:r>
      <w:bookmarkEnd w:id="5"/>
    </w:p>
    <w:p w14:paraId="4B50FE74" w14:textId="77777777" w:rsidR="00290582" w:rsidRPr="00194982" w:rsidRDefault="00290582" w:rsidP="00290582">
      <w:pPr>
        <w:pStyle w:val="Heading1separatationline"/>
      </w:pPr>
    </w:p>
    <w:p w14:paraId="276B8E1B" w14:textId="6F32B74C" w:rsidR="00EB433C" w:rsidRDefault="008056CC" w:rsidP="00EB433C">
      <w:pPr>
        <w:pStyle w:val="BodyText"/>
      </w:pPr>
      <w:r>
        <w:t xml:space="preserve">The </w:t>
      </w:r>
      <w:r w:rsidR="0060166E" w:rsidRPr="00194982">
        <w:t>Automatic Identification System (AIS) is an autonomous broadcast system, operating in the VHF maritime mobile band.</w:t>
      </w:r>
      <w:r w:rsidR="00DA6A17" w:rsidRPr="00194982">
        <w:t xml:space="preserve"> </w:t>
      </w:r>
      <w:r w:rsidR="0060166E" w:rsidRPr="00194982">
        <w:t xml:space="preserve">It exchanges information such as vessel identification, position, course, </w:t>
      </w:r>
      <w:r w:rsidR="0060166E" w:rsidRPr="004C2018">
        <w:t>speed, etc.</w:t>
      </w:r>
      <w:r w:rsidR="0060166E" w:rsidRPr="00DF4638">
        <w:t xml:space="preserve"> between</w:t>
      </w:r>
      <w:r w:rsidR="00DD3B42" w:rsidRPr="00DF4638">
        <w:t xml:space="preserve"> </w:t>
      </w:r>
      <w:r w:rsidR="004C2018" w:rsidRPr="00DF4638">
        <w:t>stations</w:t>
      </w:r>
      <w:r w:rsidR="0060166E" w:rsidRPr="004C2018">
        <w:t>.</w:t>
      </w:r>
      <w:r w:rsidR="00DA6A17" w:rsidRPr="004C2018">
        <w:t xml:space="preserve"> </w:t>
      </w:r>
      <w:r w:rsidR="0060166E" w:rsidRPr="00194982">
        <w:t>It handles multiple reports, using Time Division Multiple Access (TDMA) technology ensuring reliable and robust operation.</w:t>
      </w:r>
      <w:r w:rsidR="008D2313" w:rsidRPr="00194982">
        <w:t xml:space="preserve"> </w:t>
      </w:r>
      <w:r w:rsidR="00EB433C" w:rsidRPr="00F40C50">
        <w:t>The carriage requirements for AIS equipment on vessels are set in Chapter V of the 1974 SOLAS Convention (as amended)</w:t>
      </w:r>
      <w:r w:rsidR="00EB433C" w:rsidRPr="00F40C50">
        <w:rPr>
          <w:rStyle w:val="FootnoteReference"/>
        </w:rPr>
        <w:footnoteReference w:id="1"/>
      </w:r>
      <w:r w:rsidR="00EB433C" w:rsidRPr="00F40C50">
        <w:t xml:space="preserve">. </w:t>
      </w:r>
    </w:p>
    <w:p w14:paraId="7D3E7DA1" w14:textId="0CF2D309" w:rsidR="0060166E" w:rsidRPr="00194982" w:rsidRDefault="008D2313" w:rsidP="00290582">
      <w:pPr>
        <w:pStyle w:val="BodyText"/>
      </w:pPr>
      <w:r w:rsidRPr="00194982">
        <w:t xml:space="preserve">The main purpose of shipborne AIS is: </w:t>
      </w:r>
    </w:p>
    <w:p w14:paraId="6166935B" w14:textId="44CD7467" w:rsidR="008D2313" w:rsidRPr="00DF4638" w:rsidRDefault="00DE4E95" w:rsidP="00DD3B42">
      <w:pPr>
        <w:pStyle w:val="Bullet1"/>
      </w:pPr>
      <w:r w:rsidRPr="00DD3B42">
        <w:t>t</w:t>
      </w:r>
      <w:r w:rsidR="008D2313" w:rsidRPr="00DD3B42">
        <w:t xml:space="preserve">o be used in ship-to-ship mode for </w:t>
      </w:r>
      <w:r w:rsidR="00972ECA" w:rsidRPr="00DD3B42">
        <w:t>situational awareness</w:t>
      </w:r>
      <w:r w:rsidR="006B7B69">
        <w:t xml:space="preserve"> and </w:t>
      </w:r>
      <w:r w:rsidR="00EA408B">
        <w:t>collision avoidance</w:t>
      </w:r>
      <w:r w:rsidR="003C0D0A" w:rsidRPr="00DD3B42">
        <w:t>;</w:t>
      </w:r>
    </w:p>
    <w:p w14:paraId="372FEC4A" w14:textId="36960C97" w:rsidR="008D2313" w:rsidRPr="00DF4638" w:rsidRDefault="00DE4E95" w:rsidP="00DD3B42">
      <w:pPr>
        <w:pStyle w:val="Bullet1"/>
      </w:pPr>
      <w:r w:rsidRPr="00DD3B42">
        <w:t>a</w:t>
      </w:r>
      <w:r w:rsidR="008D2313" w:rsidRPr="00DD3B42">
        <w:t xml:space="preserve">s a means for littoral States to obtain information about a ship and its cargo; and </w:t>
      </w:r>
    </w:p>
    <w:p w14:paraId="4488B1BE" w14:textId="50D82796" w:rsidR="008D2313" w:rsidRPr="00DF4638" w:rsidRDefault="00DE4E95" w:rsidP="00DD3B42">
      <w:pPr>
        <w:pStyle w:val="Bullet1"/>
      </w:pPr>
      <w:r w:rsidRPr="00DD3B42">
        <w:t>a</w:t>
      </w:r>
      <w:r w:rsidR="008D2313" w:rsidRPr="00DD3B42">
        <w:t xml:space="preserve">s a VTS tool, </w:t>
      </w:r>
      <w:r w:rsidR="00DA6A17" w:rsidRPr="00DD3B42">
        <w:t>i.e.,</w:t>
      </w:r>
      <w:r w:rsidR="008D2313" w:rsidRPr="00DD3B42">
        <w:t xml:space="preserve"> ship-to-shore (traffic management).</w:t>
      </w:r>
    </w:p>
    <w:p w14:paraId="593D20CC" w14:textId="628EEE4F" w:rsidR="0060166E" w:rsidRPr="00194982" w:rsidRDefault="0060166E" w:rsidP="0060166E">
      <w:pPr>
        <w:pStyle w:val="BodyText"/>
      </w:pPr>
      <w:r w:rsidRPr="00194982">
        <w:t xml:space="preserve">AIS, as applied to </w:t>
      </w:r>
      <w:r w:rsidR="003C0D0A">
        <w:t>Marine A</w:t>
      </w:r>
      <w:r w:rsidRPr="00194982">
        <w:t xml:space="preserve">ids to </w:t>
      </w:r>
      <w:r w:rsidR="003C0D0A">
        <w:t>N</w:t>
      </w:r>
      <w:r w:rsidRPr="00194982">
        <w:t>avigation (AtoN), improves and enhances services provided to mariners.</w:t>
      </w:r>
      <w:r w:rsidR="00DA6A17" w:rsidRPr="00194982">
        <w:t xml:space="preserve"> </w:t>
      </w:r>
      <w:r w:rsidRPr="00194982">
        <w:t>The purpose of this document is to provide recommendations and guidance for the use of AIS in this field.</w:t>
      </w:r>
    </w:p>
    <w:p w14:paraId="19201E75" w14:textId="0B5CF5AC" w:rsidR="0060166E" w:rsidRPr="007C56AC" w:rsidRDefault="00704AD5" w:rsidP="007C56AC">
      <w:pPr>
        <w:pStyle w:val="Heading1"/>
      </w:pPr>
      <w:bookmarkStart w:id="6" w:name="_Toc211937865"/>
      <w:r w:rsidRPr="007C56AC">
        <w:t xml:space="preserve">AIS as </w:t>
      </w:r>
      <w:r w:rsidR="00DD3B42" w:rsidRPr="007C56AC">
        <w:t xml:space="preserve">a Marine Aid </w:t>
      </w:r>
      <w:r w:rsidRPr="007C56AC">
        <w:t xml:space="preserve">to </w:t>
      </w:r>
      <w:r w:rsidR="00DD3B42" w:rsidRPr="007C56AC">
        <w:t>Navigation</w:t>
      </w:r>
      <w:bookmarkEnd w:id="6"/>
    </w:p>
    <w:p w14:paraId="003D3B03" w14:textId="77777777" w:rsidR="00290582" w:rsidRPr="00194982" w:rsidRDefault="00290582" w:rsidP="00290582">
      <w:pPr>
        <w:pStyle w:val="Heading1separatationline"/>
      </w:pPr>
    </w:p>
    <w:p w14:paraId="490DB16E" w14:textId="1D5E715D" w:rsidR="0060166E" w:rsidRPr="00194982" w:rsidRDefault="0060166E" w:rsidP="0060166E">
      <w:pPr>
        <w:pStyle w:val="BodyText"/>
      </w:pPr>
      <w:r w:rsidRPr="00194982">
        <w:t xml:space="preserve">The International </w:t>
      </w:r>
      <w:r w:rsidR="003D16F8">
        <w:t>Organi</w:t>
      </w:r>
      <w:r w:rsidR="00923737">
        <w:t>z</w:t>
      </w:r>
      <w:r w:rsidR="003D16F8">
        <w:t>ation</w:t>
      </w:r>
      <w:r w:rsidR="003D16F8" w:rsidRPr="00194982">
        <w:t xml:space="preserve"> </w:t>
      </w:r>
      <w:r w:rsidR="003D16F8">
        <w:t>for</w:t>
      </w:r>
      <w:r w:rsidR="003D16F8" w:rsidRPr="00194982">
        <w:t xml:space="preserve"> </w:t>
      </w:r>
      <w:r w:rsidRPr="00194982">
        <w:t>Marine Aids to Navigation (IALA) define</w:t>
      </w:r>
      <w:r w:rsidR="003D16F8">
        <w:t>s</w:t>
      </w:r>
      <w:r w:rsidRPr="00194982">
        <w:t xml:space="preserve"> a </w:t>
      </w:r>
      <w:r w:rsidR="00F06F4E">
        <w:t xml:space="preserve">Marine </w:t>
      </w:r>
      <w:r w:rsidRPr="00194982">
        <w:t>A</w:t>
      </w:r>
      <w:r w:rsidR="00F06F4E">
        <w:t xml:space="preserve">id </w:t>
      </w:r>
      <w:r w:rsidRPr="00194982">
        <w:t>to</w:t>
      </w:r>
      <w:r w:rsidR="00F06F4E">
        <w:t xml:space="preserve"> </w:t>
      </w:r>
      <w:r w:rsidRPr="00194982">
        <w:t>N</w:t>
      </w:r>
      <w:r w:rsidR="00F06F4E">
        <w:t>avigation</w:t>
      </w:r>
      <w:r w:rsidRPr="00194982">
        <w:t xml:space="preserve"> as:</w:t>
      </w:r>
    </w:p>
    <w:p w14:paraId="2D5CAF9D" w14:textId="1916FC62" w:rsidR="0060166E" w:rsidRPr="00D64A6A" w:rsidRDefault="00923737" w:rsidP="00CA55AE">
      <w:pPr>
        <w:pStyle w:val="BodyText"/>
        <w:ind w:left="720" w:right="566"/>
        <w:rPr>
          <w:i/>
          <w:iCs/>
          <w:rPrChange w:id="7" w:author="Barr, Angela" w:date="2025-10-23T13:42:00Z" w16du:dateUtc="2025-10-23T11:42:00Z">
            <w:rPr/>
          </w:rPrChange>
        </w:rPr>
      </w:pPr>
      <w:r w:rsidRPr="00D64A6A">
        <w:rPr>
          <w:i/>
          <w:iCs/>
          <w:rPrChange w:id="8" w:author="Barr, Angela" w:date="2025-10-23T13:42:00Z" w16du:dateUtc="2025-10-23T11:42:00Z">
            <w:rPr/>
          </w:rPrChange>
        </w:rPr>
        <w:t>“a device, system or service, external to a vessel, designed and operated to enhance safe and efficient navigation of individual vessels and vessel traffic</w:t>
      </w:r>
      <w:ins w:id="9" w:author="Barr, Angela" w:date="2025-10-23T14:22:00Z" w16du:dateUtc="2025-10-23T12:22:00Z">
        <w:r w:rsidR="001326D5">
          <w:rPr>
            <w:i/>
            <w:iCs/>
          </w:rPr>
          <w:t>”</w:t>
        </w:r>
      </w:ins>
    </w:p>
    <w:p w14:paraId="7315252B" w14:textId="54D3BA8C" w:rsidR="001A5B46" w:rsidRPr="00194982" w:rsidRDefault="001A5B46" w:rsidP="001A5B46">
      <w:pPr>
        <w:pStyle w:val="BodyText"/>
      </w:pPr>
      <w:r w:rsidRPr="00194982">
        <w:t xml:space="preserve">The </w:t>
      </w:r>
      <w:r>
        <w:t>application</w:t>
      </w:r>
      <w:r w:rsidRPr="00194982">
        <w:t xml:space="preserve"> of AIS </w:t>
      </w:r>
      <w:r>
        <w:t xml:space="preserve">as </w:t>
      </w:r>
      <w:r w:rsidRPr="001326D5">
        <w:t xml:space="preserve">a </w:t>
      </w:r>
      <w:commentRangeStart w:id="10"/>
      <w:r w:rsidRPr="001326D5">
        <w:rPr>
          <w:rPrChange w:id="11" w:author="Barr, Angela" w:date="2025-10-23T14:23:00Z" w16du:dateUtc="2025-10-23T12:23:00Z">
            <w:rPr>
              <w:highlight w:val="yellow"/>
            </w:rPr>
          </w:rPrChange>
        </w:rPr>
        <w:t>Marine Aid to Navigation</w:t>
      </w:r>
      <w:commentRangeEnd w:id="10"/>
      <w:r w:rsidRPr="001326D5">
        <w:rPr>
          <w:rStyle w:val="CommentReference"/>
          <w:rPrChange w:id="12" w:author="Barr, Angela" w:date="2025-10-23T14:23:00Z" w16du:dateUtc="2025-10-23T12:23:00Z">
            <w:rPr>
              <w:rStyle w:val="CommentReference"/>
              <w:highlight w:val="yellow"/>
            </w:rPr>
          </w:rPrChange>
        </w:rPr>
        <w:commentReference w:id="10"/>
      </w:r>
      <w:r w:rsidRPr="001326D5">
        <w:t xml:space="preserve"> is through the broadcast of an Aids-to-navigation report message </w:t>
      </w:r>
      <w:commentRangeStart w:id="13"/>
      <w:r w:rsidRPr="001326D5">
        <w:t>(</w:t>
      </w:r>
      <w:r w:rsidRPr="001326D5">
        <w:rPr>
          <w:rPrChange w:id="14" w:author="Barr, Angela" w:date="2025-10-23T14:23:00Z" w16du:dateUtc="2025-10-23T12:23:00Z">
            <w:rPr>
              <w:highlight w:val="yellow"/>
            </w:rPr>
          </w:rPrChange>
        </w:rPr>
        <w:t xml:space="preserve">Message 21) </w:t>
      </w:r>
      <w:commentRangeEnd w:id="13"/>
      <w:r w:rsidRPr="001326D5">
        <w:rPr>
          <w:rStyle w:val="CommentReference"/>
          <w:rPrChange w:id="15" w:author="Barr, Angela" w:date="2025-10-23T14:23:00Z" w16du:dateUtc="2025-10-23T12:23:00Z">
            <w:rPr>
              <w:rStyle w:val="CommentReference"/>
              <w:highlight w:val="yellow"/>
            </w:rPr>
          </w:rPrChange>
        </w:rPr>
        <w:commentReference w:id="13"/>
      </w:r>
      <w:r w:rsidRPr="001326D5">
        <w:t>from</w:t>
      </w:r>
      <w:r>
        <w:t xml:space="preserve"> an AIS AtoN Station or base station. The AIS AtoN is implemented as a physical, synthetic or virtual aid.   </w:t>
      </w:r>
    </w:p>
    <w:p w14:paraId="57C9EE07" w14:textId="341B4C27" w:rsidR="0060166E" w:rsidRPr="00194982" w:rsidRDefault="0060166E" w:rsidP="00290582">
      <w:pPr>
        <w:pStyle w:val="BodyText"/>
      </w:pPr>
      <w:r w:rsidRPr="00194982">
        <w:t xml:space="preserve">The primary purpose of </w:t>
      </w:r>
      <w:r w:rsidR="00D30064">
        <w:t xml:space="preserve">AIS AtoN </w:t>
      </w:r>
      <w:r w:rsidRPr="00194982">
        <w:t>is to promote and enhance safety and efficiency of navigation by one or more of the following:</w:t>
      </w:r>
    </w:p>
    <w:p w14:paraId="78BD7422" w14:textId="311FD49A" w:rsidR="0060166E" w:rsidRPr="00914082" w:rsidRDefault="00CA55AE" w:rsidP="000A352D">
      <w:pPr>
        <w:pStyle w:val="Bulletannexindented"/>
      </w:pPr>
      <w:r w:rsidRPr="00E07879">
        <w:t>p</w:t>
      </w:r>
      <w:r w:rsidR="0060166E" w:rsidRPr="00914082">
        <w:t>roviding a positive and all-weather means of identification;</w:t>
      </w:r>
    </w:p>
    <w:p w14:paraId="171D2448" w14:textId="0921269E" w:rsidR="0060166E" w:rsidRPr="00914082" w:rsidRDefault="00CA55AE" w:rsidP="00290582">
      <w:pPr>
        <w:pStyle w:val="Bulletannexindented"/>
      </w:pPr>
      <w:r w:rsidRPr="00E07879">
        <w:t>c</w:t>
      </w:r>
      <w:r w:rsidR="0060166E" w:rsidRPr="00914082">
        <w:t>omplementing existing services (</w:t>
      </w:r>
      <w:r w:rsidR="00DA6A17" w:rsidRPr="00E07879">
        <w:t>e.g.,</w:t>
      </w:r>
      <w:r w:rsidR="0060166E" w:rsidRPr="00914082">
        <w:t xml:space="preserve"> racons) from AtoN;</w:t>
      </w:r>
    </w:p>
    <w:p w14:paraId="54058F3C" w14:textId="57D33E3C" w:rsidR="0060166E" w:rsidRPr="00914082" w:rsidRDefault="00CA55AE" w:rsidP="00290582">
      <w:pPr>
        <w:pStyle w:val="Bulletannexindented"/>
      </w:pPr>
      <w:r w:rsidRPr="00E07879">
        <w:t>t</w:t>
      </w:r>
      <w:r w:rsidR="0060166E" w:rsidRPr="00914082">
        <w:t>ransmitting accurate positions of floating AtoN;</w:t>
      </w:r>
    </w:p>
    <w:p w14:paraId="7454C9A9" w14:textId="5E075E89" w:rsidR="0060166E" w:rsidRPr="00914082" w:rsidRDefault="00CA55AE" w:rsidP="00290582">
      <w:pPr>
        <w:pStyle w:val="Bulletannexindented"/>
      </w:pPr>
      <w:r w:rsidRPr="00E07879">
        <w:t>i</w:t>
      </w:r>
      <w:r w:rsidR="0060166E" w:rsidRPr="00914082">
        <w:t>ndicating if a floating AtoN is off position;</w:t>
      </w:r>
    </w:p>
    <w:p w14:paraId="73C94291" w14:textId="5A8610B2" w:rsidR="0060166E" w:rsidRPr="00914082" w:rsidRDefault="00CA55AE" w:rsidP="00290582">
      <w:pPr>
        <w:pStyle w:val="Bulletannexindented"/>
      </w:pPr>
      <w:r w:rsidRPr="00E07879">
        <w:t>p</w:t>
      </w:r>
      <w:r w:rsidR="0060166E" w:rsidRPr="00914082">
        <w:t xml:space="preserve">romulgation of Application Specific Messages </w:t>
      </w:r>
      <w:r w:rsidR="003D16F8">
        <w:t xml:space="preserve">(ASM) </w:t>
      </w:r>
      <w:r w:rsidR="0060166E" w:rsidRPr="00914082">
        <w:t>including:</w:t>
      </w:r>
    </w:p>
    <w:p w14:paraId="0B0B9D5B" w14:textId="50A85F8B" w:rsidR="0060166E" w:rsidRPr="00194982" w:rsidRDefault="00CA55AE" w:rsidP="00D64A6A">
      <w:pPr>
        <w:pStyle w:val="Bullet2"/>
        <w:pPrChange w:id="16" w:author="Barr, Angela" w:date="2025-10-23T13:43:00Z" w16du:dateUtc="2025-10-23T11:43:00Z">
          <w:pPr>
            <w:pStyle w:val="Bullet2-recommendation"/>
          </w:pPr>
        </w:pPrChange>
      </w:pPr>
      <w:r w:rsidRPr="00194982">
        <w:t>m</w:t>
      </w:r>
      <w:r w:rsidR="0060166E" w:rsidRPr="00194982">
        <w:t>arking or delineating tracks, routes, areas, and limits (for example, areas to be avoided and Traffic Separation Schemes (TSS));</w:t>
      </w:r>
    </w:p>
    <w:p w14:paraId="57A05618" w14:textId="66662A37" w:rsidR="0060166E" w:rsidRPr="00194982" w:rsidRDefault="00CA55AE" w:rsidP="00D64A6A">
      <w:pPr>
        <w:pStyle w:val="Bullet2"/>
        <w:pPrChange w:id="17" w:author="Barr, Angela" w:date="2025-10-23T13:43:00Z" w16du:dateUtc="2025-10-23T11:43:00Z">
          <w:pPr>
            <w:pStyle w:val="Bullet2-recommendation"/>
            <w:numPr>
              <w:numId w:val="102"/>
            </w:numPr>
          </w:pPr>
        </w:pPrChange>
      </w:pPr>
      <w:r w:rsidRPr="00194982">
        <w:t>m</w:t>
      </w:r>
      <w:r w:rsidR="0060166E" w:rsidRPr="00194982">
        <w:t>arking offshore structures (for example, wind turbines, wave and tidal energy devices, oil and gas platforms); and</w:t>
      </w:r>
    </w:p>
    <w:p w14:paraId="3D13ACBD" w14:textId="0FE805F0" w:rsidR="0060166E" w:rsidRPr="00194982" w:rsidRDefault="00CA55AE" w:rsidP="00D64A6A">
      <w:pPr>
        <w:pStyle w:val="Bullet2"/>
        <w:pPrChange w:id="18" w:author="Barr, Angela" w:date="2025-10-23T13:43:00Z" w16du:dateUtc="2025-10-23T11:43:00Z">
          <w:pPr>
            <w:pStyle w:val="Bullet2-recommendation"/>
          </w:pPr>
        </w:pPrChange>
      </w:pPr>
      <w:r w:rsidRPr="00194982">
        <w:t>p</w:t>
      </w:r>
      <w:r w:rsidR="0060166E" w:rsidRPr="00194982">
        <w:t>roviding weather, tidal, and sea state data</w:t>
      </w:r>
      <w:r w:rsidR="00B839E5">
        <w:t>;</w:t>
      </w:r>
    </w:p>
    <w:p w14:paraId="36D69638" w14:textId="16454FA9" w:rsidR="0060166E" w:rsidRPr="00914082" w:rsidRDefault="00CA55AE" w:rsidP="00290582">
      <w:pPr>
        <w:pStyle w:val="Bulletannexindented"/>
      </w:pPr>
      <w:r w:rsidRPr="00E07879">
        <w:lastRenderedPageBreak/>
        <w:t>p</w:t>
      </w:r>
      <w:r w:rsidR="0060166E" w:rsidRPr="00914082">
        <w:t>rovid</w:t>
      </w:r>
      <w:r w:rsidR="00A814D1">
        <w:t>ing</w:t>
      </w:r>
      <w:r w:rsidR="0060166E" w:rsidRPr="00914082">
        <w:t xml:space="preserve"> additional AtoN capability through use of Virtual AIS AtoN, where installation of physical AtoN is technically or operationally difficult;</w:t>
      </w:r>
    </w:p>
    <w:p w14:paraId="614DA7BA" w14:textId="7C0DB18D" w:rsidR="0060166E" w:rsidRPr="00914082" w:rsidRDefault="00CA55AE" w:rsidP="00290582">
      <w:pPr>
        <w:pStyle w:val="Bulletannexindented"/>
      </w:pPr>
      <w:r w:rsidRPr="00E07879">
        <w:t>e</w:t>
      </w:r>
      <w:r w:rsidR="0060166E" w:rsidRPr="00914082">
        <w:t>nabl</w:t>
      </w:r>
      <w:r w:rsidR="00A814D1">
        <w:t>ing</w:t>
      </w:r>
      <w:r w:rsidR="0060166E" w:rsidRPr="00914082">
        <w:t xml:space="preserve"> timely marking of new</w:t>
      </w:r>
      <w:r w:rsidR="005D0631" w:rsidRPr="00914082">
        <w:t xml:space="preserve"> immobile</w:t>
      </w:r>
      <w:r w:rsidR="00DA6A17" w:rsidRPr="00E07879">
        <w:t xml:space="preserve"> </w:t>
      </w:r>
      <w:r w:rsidR="0060166E" w:rsidRPr="00914082">
        <w:t>hazards</w:t>
      </w:r>
      <w:r w:rsidRPr="00E07879">
        <w:t>; and</w:t>
      </w:r>
    </w:p>
    <w:p w14:paraId="3FCA1B65" w14:textId="3461600A" w:rsidR="008F1DD1" w:rsidRDefault="00CA55AE" w:rsidP="00DF4638">
      <w:pPr>
        <w:pStyle w:val="Bulletannexindented"/>
      </w:pPr>
      <w:r w:rsidRPr="00E07879">
        <w:t>e</w:t>
      </w:r>
      <w:r w:rsidR="001B2DD3" w:rsidRPr="00914082">
        <w:t>nabl</w:t>
      </w:r>
      <w:r w:rsidR="00A814D1">
        <w:t>ing</w:t>
      </w:r>
      <w:r w:rsidR="001B2DD3" w:rsidRPr="00914082">
        <w:t xml:space="preserve"> marking of mobile</w:t>
      </w:r>
      <w:r w:rsidR="00603DB5" w:rsidRPr="00914082">
        <w:t xml:space="preserve"> hazards by use of Mobile AtoN</w:t>
      </w:r>
      <w:r w:rsidR="00AA2D60">
        <w:t xml:space="preserve"> (MAtoN)</w:t>
      </w:r>
      <w:r w:rsidR="00603DB5" w:rsidRPr="00914082">
        <w:t>.</w:t>
      </w:r>
    </w:p>
    <w:p w14:paraId="74BAAA78" w14:textId="77777777" w:rsidR="00CA7DC5" w:rsidRDefault="00CA7DC5" w:rsidP="003510CA">
      <w:pPr>
        <w:pStyle w:val="BodyText"/>
      </w:pPr>
      <w:r>
        <w:t xml:space="preserve">The criteria for the use of AIS as an AtoN should be based on the navigational requirement derived from assessment of risk. </w:t>
      </w:r>
    </w:p>
    <w:p w14:paraId="6BDACEC1" w14:textId="3CE740ED" w:rsidR="008F1DD1" w:rsidRDefault="008F1DD1" w:rsidP="003510CA">
      <w:pPr>
        <w:pStyle w:val="BodyText"/>
      </w:pPr>
      <w:commentRangeStart w:id="19"/>
      <w:r w:rsidRPr="00F40C50">
        <w:t xml:space="preserve">When </w:t>
      </w:r>
      <w:r w:rsidR="00D621D1" w:rsidRPr="00F40C50">
        <w:t xml:space="preserve">planning </w:t>
      </w:r>
      <w:r w:rsidRPr="00F40C50">
        <w:t xml:space="preserve">AIS AtoN </w:t>
      </w:r>
      <w:commentRangeEnd w:id="19"/>
      <w:r w:rsidR="006D4CF8" w:rsidRPr="00F40C50">
        <w:rPr>
          <w:rStyle w:val="CommentReference"/>
        </w:rPr>
        <w:commentReference w:id="19"/>
      </w:r>
      <w:r w:rsidRPr="00F40C50">
        <w:t>it</w:t>
      </w:r>
      <w:r w:rsidRPr="00C62A29">
        <w:t xml:space="preserve"> is important</w:t>
      </w:r>
      <w:r>
        <w:t xml:space="preserve"> to bear in mind that not all vessels are equipped with AIS. In addition, for those vessels that are AIS equipped, the display of AIS data can range from</w:t>
      </w:r>
      <w:r w:rsidR="00623C58">
        <w:t xml:space="preserve"> </w:t>
      </w:r>
      <w:r w:rsidR="00F06F4E">
        <w:t>limited text display</w:t>
      </w:r>
      <w:r>
        <w:t>, to full ECDIS and Radar overlay. In the absence of ECDIS or Radar overlay users will not be able to fully use AIS AtoN functionality.</w:t>
      </w:r>
    </w:p>
    <w:p w14:paraId="443AB1C2" w14:textId="7B7340BD" w:rsidR="008F1DD1" w:rsidRDefault="008F1DD1" w:rsidP="003510CA">
      <w:pPr>
        <w:pStyle w:val="BodyText"/>
      </w:pPr>
      <w:r>
        <w:t xml:space="preserve">It is also very important when considering deploying AIS AtoN to </w:t>
      </w:r>
      <w:r w:rsidR="00F06F4E">
        <w:t>note</w:t>
      </w:r>
      <w:r>
        <w:t xml:space="preserve"> the mariner’s need for appropriate, relevant, accurate and unambiguous information. </w:t>
      </w:r>
    </w:p>
    <w:p w14:paraId="0B7A880F" w14:textId="77777777" w:rsidR="00263850" w:rsidRDefault="00263850" w:rsidP="003510CA">
      <w:pPr>
        <w:pStyle w:val="BodyText"/>
      </w:pPr>
      <w:r w:rsidRPr="00F87628">
        <w:t xml:space="preserve">Particular care must be exercised with the activation and promulgation </w:t>
      </w:r>
      <w:r w:rsidRPr="00C62A29">
        <w:t xml:space="preserve">of </w:t>
      </w:r>
      <w:r w:rsidRPr="00F40C50">
        <w:t>virtual AIS AtoN</w:t>
      </w:r>
      <w:r w:rsidRPr="00F87628">
        <w:t xml:space="preserve"> so as to avoid errors, particularly errors in position, and to avoid the unintentional creation of situations where mariners could be faced with too much information, irrelevant information, or information that results in confusion or distraction.</w:t>
      </w:r>
    </w:p>
    <w:p w14:paraId="790CE713" w14:textId="59ABBCCE" w:rsidR="00AA2D60" w:rsidRDefault="00AA2D60" w:rsidP="003510CA">
      <w:pPr>
        <w:pStyle w:val="BodyText"/>
      </w:pPr>
      <w:r>
        <w:t xml:space="preserve">For further information regarding Mobile AtoN refer to IALA Guideline </w:t>
      </w:r>
      <w:r w:rsidRPr="00F40C50">
        <w:rPr>
          <w:i/>
          <w:iCs/>
        </w:rPr>
        <w:t xml:space="preserve">G1154 Use of Mobile </w:t>
      </w:r>
      <w:del w:id="20" w:author="Barr, Angela" w:date="2025-10-23T14:24:00Z" w16du:dateUtc="2025-10-23T12:24:00Z">
        <w:r w:rsidRPr="00F40C50" w:rsidDel="001326D5">
          <w:rPr>
            <w:i/>
            <w:iCs/>
          </w:rPr>
          <w:delText>A</w:delText>
        </w:r>
      </w:del>
      <w:ins w:id="21" w:author="Barr, Angela" w:date="2025-10-23T14:24:00Z" w16du:dateUtc="2025-10-23T12:24:00Z">
        <w:r w:rsidR="001326D5">
          <w:rPr>
            <w:i/>
            <w:iCs/>
          </w:rPr>
          <w:t>Aids to Navigation</w:t>
        </w:r>
      </w:ins>
      <w:del w:id="22" w:author="Barr, Angela" w:date="2025-10-23T14:24:00Z" w16du:dateUtc="2025-10-23T12:24:00Z">
        <w:r w:rsidRPr="00F40C50" w:rsidDel="001326D5">
          <w:rPr>
            <w:i/>
            <w:iCs/>
          </w:rPr>
          <w:delText>toN</w:delText>
        </w:r>
      </w:del>
      <w:r w:rsidRPr="00F40C50">
        <w:rPr>
          <w:i/>
          <w:iCs/>
        </w:rPr>
        <w:t>.</w:t>
      </w:r>
      <w:ins w:id="23" w:author="Barr, Angela" w:date="2025-10-23T14:26:00Z" w16du:dateUtc="2025-10-23T12:26:00Z">
        <w:r w:rsidR="001326D5">
          <w:rPr>
            <w:i/>
            <w:iCs/>
          </w:rPr>
          <w:t xml:space="preserve"> [1]</w:t>
        </w:r>
      </w:ins>
      <w:ins w:id="24" w:author="Barr, Angela" w:date="2025-10-23T14:25:00Z" w16du:dateUtc="2025-10-23T12:25:00Z">
        <w:r w:rsidR="001326D5">
          <w:rPr>
            <w:i/>
            <w:iCs/>
          </w:rPr>
          <w:t xml:space="preserve"> </w:t>
        </w:r>
      </w:ins>
      <w:r>
        <w:t xml:space="preserve"> </w:t>
      </w:r>
    </w:p>
    <w:p w14:paraId="6DB4CF6D" w14:textId="16AE362E" w:rsidR="00496338" w:rsidRDefault="006E7DDF" w:rsidP="003510CA">
      <w:pPr>
        <w:pStyle w:val="BodyText"/>
      </w:pPr>
      <w:commentRangeStart w:id="25"/>
      <w:r w:rsidRPr="00DF4638">
        <w:t>See Annex B</w:t>
      </w:r>
      <w:r w:rsidRPr="00C32C50">
        <w:t xml:space="preserve"> </w:t>
      </w:r>
      <w:r w:rsidR="00F87628" w:rsidRPr="00C32C50">
        <w:t>f</w:t>
      </w:r>
      <w:r>
        <w:t xml:space="preserve">or guidance </w:t>
      </w:r>
      <w:commentRangeEnd w:id="25"/>
      <w:r w:rsidR="00105D13">
        <w:rPr>
          <w:rStyle w:val="CommentReference"/>
        </w:rPr>
        <w:commentReference w:id="25"/>
      </w:r>
      <w:r>
        <w:t>on criteria for establishing AIS AtoN.</w:t>
      </w:r>
    </w:p>
    <w:p w14:paraId="0AD3D07D" w14:textId="5F7E65FF" w:rsidR="00496338" w:rsidRDefault="00496338" w:rsidP="00D64A6A">
      <w:pPr>
        <w:pStyle w:val="Heading1"/>
        <w:rPr>
          <w:ins w:id="26" w:author="Barr, Angela" w:date="2025-10-23T13:41:00Z" w16du:dateUtc="2025-10-23T11:41:00Z"/>
        </w:rPr>
      </w:pPr>
      <w:bookmarkStart w:id="27" w:name="_Toc288028518"/>
      <w:bookmarkStart w:id="28" w:name="_Toc296938519"/>
      <w:bookmarkStart w:id="29" w:name="_Toc211937866"/>
      <w:r w:rsidRPr="00D64A6A">
        <w:t>The Aids to navigation report (message 21)</w:t>
      </w:r>
    </w:p>
    <w:p w14:paraId="1C6F2C52" w14:textId="77777777" w:rsidR="00D64A6A" w:rsidRPr="00D64A6A" w:rsidRDefault="00D64A6A" w:rsidP="00D64A6A">
      <w:pPr>
        <w:pStyle w:val="Heading1separatationline"/>
        <w:pPrChange w:id="30" w:author="Barr, Angela" w:date="2025-10-23T13:41:00Z" w16du:dateUtc="2025-10-23T11:41:00Z">
          <w:pPr>
            <w:pStyle w:val="Heading1"/>
          </w:pPr>
        </w:pPrChange>
      </w:pPr>
    </w:p>
    <w:p w14:paraId="01ACF6E5" w14:textId="0D7C17D8" w:rsidR="00496338" w:rsidRPr="00AE355A" w:rsidRDefault="00496338" w:rsidP="003510CA">
      <w:pPr>
        <w:pStyle w:val="BodyText"/>
      </w:pPr>
      <w:r>
        <w:t>Establishing an AIS AtoN service enables AtoN providers to broadcast information about an AtoN</w:t>
      </w:r>
      <w:r w:rsidR="0027466F">
        <w:t>. The Aids to Navigation Report (</w:t>
      </w:r>
      <w:r>
        <w:t xml:space="preserve">Message 21) </w:t>
      </w:r>
      <w:r w:rsidR="0027466F">
        <w:t>can include the following information</w:t>
      </w:r>
      <w:r w:rsidRPr="00AE355A">
        <w:t>:</w:t>
      </w:r>
    </w:p>
    <w:p w14:paraId="6388673C" w14:textId="77777777" w:rsidR="00496338" w:rsidRPr="00AE355A" w:rsidRDefault="00496338" w:rsidP="003510CA">
      <w:pPr>
        <w:pStyle w:val="Bullet1"/>
      </w:pPr>
      <w:r w:rsidRPr="00AE355A">
        <w:t>Type of AtoN</w:t>
      </w:r>
    </w:p>
    <w:p w14:paraId="02ED63E9" w14:textId="77777777" w:rsidR="00496338" w:rsidRPr="00AE355A" w:rsidRDefault="00496338" w:rsidP="003510CA">
      <w:pPr>
        <w:pStyle w:val="Bullet1"/>
      </w:pPr>
      <w:r w:rsidRPr="00AE355A">
        <w:t>Name of the AtoN</w:t>
      </w:r>
    </w:p>
    <w:p w14:paraId="681E9678" w14:textId="77777777" w:rsidR="00496338" w:rsidRPr="00AE355A" w:rsidRDefault="00496338" w:rsidP="003510CA">
      <w:pPr>
        <w:pStyle w:val="Bullet1"/>
      </w:pPr>
      <w:r w:rsidRPr="00AE355A">
        <w:t>Position of the AtoN</w:t>
      </w:r>
    </w:p>
    <w:p w14:paraId="787F559B" w14:textId="651E4A4C" w:rsidR="00496338" w:rsidRPr="00AE355A" w:rsidRDefault="00E070F2" w:rsidP="003510CA">
      <w:pPr>
        <w:pStyle w:val="Bullet1"/>
      </w:pPr>
      <w:r>
        <w:t>Accuracy of AtoN p</w:t>
      </w:r>
      <w:r w:rsidR="000D690F">
        <w:t xml:space="preserve">osition </w:t>
      </w:r>
    </w:p>
    <w:p w14:paraId="48040E40" w14:textId="77777777" w:rsidR="00496338" w:rsidRPr="00AE355A" w:rsidRDefault="00496338" w:rsidP="003510CA">
      <w:pPr>
        <w:pStyle w:val="Bullet1"/>
      </w:pPr>
      <w:r w:rsidRPr="00AE355A">
        <w:t>Type of position fixing device</w:t>
      </w:r>
    </w:p>
    <w:p w14:paraId="5EA3794D" w14:textId="561534BA" w:rsidR="00496338" w:rsidRDefault="00E070F2" w:rsidP="003510CA">
      <w:pPr>
        <w:pStyle w:val="Bullet1"/>
      </w:pPr>
      <w:r>
        <w:t>P</w:t>
      </w:r>
      <w:r w:rsidR="00496338" w:rsidRPr="00555055">
        <w:t xml:space="preserve">osition status </w:t>
      </w:r>
      <w:r>
        <w:t>(for floating AtoN)</w:t>
      </w:r>
    </w:p>
    <w:p w14:paraId="407166D3" w14:textId="0694ABB9" w:rsidR="00496338" w:rsidRPr="00555055" w:rsidRDefault="00E070F2" w:rsidP="003510CA">
      <w:pPr>
        <w:pStyle w:val="Bullet1"/>
      </w:pPr>
      <w:r>
        <w:t xml:space="preserve">Whether physical </w:t>
      </w:r>
      <w:r w:rsidR="0067293E">
        <w:t xml:space="preserve">or Virtual </w:t>
      </w:r>
      <w:r>
        <w:t xml:space="preserve">AtoN </w:t>
      </w:r>
      <w:r w:rsidR="000D690F">
        <w:t xml:space="preserve"> </w:t>
      </w:r>
    </w:p>
    <w:p w14:paraId="59827D0D" w14:textId="77777777" w:rsidR="00496338" w:rsidRPr="00AE355A" w:rsidRDefault="00496338" w:rsidP="003510CA">
      <w:pPr>
        <w:pStyle w:val="Bullet1"/>
      </w:pPr>
      <w:r w:rsidRPr="00AE355A">
        <w:t>Dimension of the AtoN and reference positions</w:t>
      </w:r>
    </w:p>
    <w:p w14:paraId="7E0431BD" w14:textId="77777777" w:rsidR="00496338" w:rsidRDefault="00496338" w:rsidP="003510CA">
      <w:pPr>
        <w:pStyle w:val="Bullet1"/>
      </w:pPr>
      <w:r w:rsidRPr="00AE355A">
        <w:t>Status of AtoN systems</w:t>
      </w:r>
    </w:p>
    <w:p w14:paraId="01F50D96" w14:textId="07788559" w:rsidR="00496338" w:rsidRPr="00EB1CF9" w:rsidRDefault="00496338" w:rsidP="003510CA">
      <w:pPr>
        <w:pStyle w:val="BodyText"/>
      </w:pPr>
      <w:commentRangeStart w:id="31"/>
      <w:r w:rsidRPr="00F40C50">
        <w:t xml:space="preserve">See Annex </w:t>
      </w:r>
      <w:r w:rsidR="00F40C50" w:rsidRPr="00F40C50">
        <w:t>B</w:t>
      </w:r>
      <w:r w:rsidRPr="00F40C50">
        <w:t xml:space="preserve"> for</w:t>
      </w:r>
      <w:r w:rsidRPr="00DF4638">
        <w:t xml:space="preserve"> </w:t>
      </w:r>
      <w:r>
        <w:t xml:space="preserve">more detail on the information included in Message 21. </w:t>
      </w:r>
      <w:r w:rsidRPr="00DF4638">
        <w:t xml:space="preserve"> </w:t>
      </w:r>
      <w:commentRangeEnd w:id="31"/>
      <w:r w:rsidR="000B34A4">
        <w:rPr>
          <w:rStyle w:val="CommentReference"/>
        </w:rPr>
        <w:commentReference w:id="31"/>
      </w:r>
    </w:p>
    <w:p w14:paraId="07931E1B" w14:textId="6BCF5CB1" w:rsidR="00496338" w:rsidRPr="00496338" w:rsidDel="003510CA" w:rsidRDefault="00496338" w:rsidP="00F40C50">
      <w:pPr>
        <w:pStyle w:val="Heading1separationline"/>
        <w:rPr>
          <w:del w:id="32" w:author="Barr, Angela" w:date="2025-10-23T12:54:00Z" w16du:dateUtc="2025-10-23T10:54:00Z"/>
        </w:rPr>
      </w:pPr>
    </w:p>
    <w:p w14:paraId="14AEF33D" w14:textId="1046E535" w:rsidR="00C74AD2" w:rsidRPr="007C56AC" w:rsidRDefault="00C74AD2" w:rsidP="007C56AC">
      <w:pPr>
        <w:pStyle w:val="Heading1"/>
      </w:pPr>
      <w:commentRangeStart w:id="33"/>
      <w:r w:rsidRPr="007C56AC">
        <w:t>Physical, Synthetic, and Virtual AIS AtoN</w:t>
      </w:r>
      <w:bookmarkEnd w:id="27"/>
      <w:bookmarkEnd w:id="28"/>
      <w:bookmarkEnd w:id="29"/>
      <w:commentRangeEnd w:id="33"/>
      <w:r w:rsidR="008A622F" w:rsidRPr="00F40C50">
        <w:rPr>
          <w:rStyle w:val="CommentReference"/>
          <w:sz w:val="28"/>
          <w:szCs w:val="24"/>
        </w:rPr>
        <w:commentReference w:id="33"/>
      </w:r>
    </w:p>
    <w:p w14:paraId="16B61A71" w14:textId="77777777" w:rsidR="00C74AD2" w:rsidRPr="00194982" w:rsidRDefault="00C74AD2" w:rsidP="00D64A6A">
      <w:pPr>
        <w:pStyle w:val="Heading1separatationline"/>
        <w:pPrChange w:id="34" w:author="Barr, Angela" w:date="2025-10-23T13:40:00Z" w16du:dateUtc="2025-10-23T11:40:00Z">
          <w:pPr>
            <w:pStyle w:val="Heading2separationline"/>
          </w:pPr>
        </w:pPrChange>
      </w:pPr>
    </w:p>
    <w:p w14:paraId="63212C21" w14:textId="2163CF36" w:rsidR="00C74AD2" w:rsidRPr="00194982" w:rsidRDefault="00C74AD2" w:rsidP="00C74AD2">
      <w:pPr>
        <w:pStyle w:val="BodyText"/>
        <w:rPr>
          <w:lang w:eastAsia="de-DE"/>
        </w:rPr>
      </w:pPr>
      <w:r w:rsidRPr="00194982">
        <w:rPr>
          <w:lang w:eastAsia="de-DE"/>
        </w:rPr>
        <w:t xml:space="preserve">AIS AtoN </w:t>
      </w:r>
      <w:r w:rsidRPr="003510CA">
        <w:rPr>
          <w:lang w:eastAsia="de-DE"/>
        </w:rPr>
        <w:t>can</w:t>
      </w:r>
      <w:del w:id="35" w:author="Barr, Angela" w:date="2025-10-23T12:47:00Z" w16du:dateUtc="2025-10-23T10:47:00Z">
        <w:r w:rsidRPr="003510CA" w:rsidDel="003510CA">
          <w:rPr>
            <w:lang w:eastAsia="de-DE"/>
          </w:rPr>
          <w:delText xml:space="preserve"> </w:delText>
        </w:r>
      </w:del>
      <w:commentRangeStart w:id="36"/>
      <w:r w:rsidRPr="003510CA">
        <w:rPr>
          <w:lang w:eastAsia="de-DE"/>
        </w:rPr>
        <w:t xml:space="preserve"> </w:t>
      </w:r>
      <w:commentRangeEnd w:id="36"/>
      <w:r w:rsidR="00FC5E61" w:rsidRPr="003510CA">
        <w:rPr>
          <w:rStyle w:val="CommentReference"/>
        </w:rPr>
        <w:commentReference w:id="36"/>
      </w:r>
      <w:r w:rsidRPr="00194982">
        <w:rPr>
          <w:lang w:eastAsia="de-DE"/>
        </w:rPr>
        <w:t xml:space="preserve">be </w:t>
      </w:r>
      <w:commentRangeStart w:id="37"/>
      <w:r w:rsidRPr="00194982">
        <w:rPr>
          <w:lang w:eastAsia="de-DE"/>
        </w:rPr>
        <w:t>implemented</w:t>
      </w:r>
      <w:commentRangeEnd w:id="37"/>
      <w:r w:rsidR="008A622F">
        <w:rPr>
          <w:rStyle w:val="CommentReference"/>
        </w:rPr>
        <w:commentReference w:id="37"/>
      </w:r>
      <w:r w:rsidRPr="00194982">
        <w:rPr>
          <w:lang w:eastAsia="de-DE"/>
        </w:rPr>
        <w:t xml:space="preserve"> in three ways – Physical, Synthetic and Virtual.</w:t>
      </w:r>
    </w:p>
    <w:p w14:paraId="3B52A16E" w14:textId="0690F132" w:rsidR="00C74AD2" w:rsidRPr="00D64A6A" w:rsidRDefault="00C74AD2" w:rsidP="00D64A6A">
      <w:pPr>
        <w:pStyle w:val="Heading2"/>
      </w:pPr>
      <w:bookmarkStart w:id="38" w:name="_Toc296938520"/>
      <w:bookmarkStart w:id="39" w:name="_Toc211937867"/>
      <w:r w:rsidRPr="00D64A6A">
        <w:t>Physical AIS AtoN</w:t>
      </w:r>
      <w:bookmarkEnd w:id="38"/>
      <w:bookmarkEnd w:id="39"/>
    </w:p>
    <w:p w14:paraId="0181D1FA" w14:textId="77777777" w:rsidR="00294C5E" w:rsidRPr="00D64A6A" w:rsidRDefault="00294C5E" w:rsidP="00D64A6A">
      <w:pPr>
        <w:pStyle w:val="Heading2separationline"/>
      </w:pPr>
    </w:p>
    <w:p w14:paraId="6C07CA1B" w14:textId="209D182C" w:rsidR="00C74AD2" w:rsidRPr="00194982" w:rsidRDefault="00C74AD2" w:rsidP="00C74AD2">
      <w:pPr>
        <w:pStyle w:val="BodyText"/>
      </w:pPr>
      <w:r w:rsidRPr="00194982">
        <w:rPr>
          <w:lang w:eastAsia="en-AU"/>
        </w:rPr>
        <w:lastRenderedPageBreak/>
        <w:t xml:space="preserve">A Physical AIS AtoN is </w:t>
      </w:r>
      <w:r w:rsidR="00D05AF3">
        <w:rPr>
          <w:lang w:eastAsia="en-AU"/>
        </w:rPr>
        <w:t>an</w:t>
      </w:r>
      <w:r w:rsidR="00D05AF3" w:rsidRPr="00194982">
        <w:rPr>
          <w:lang w:eastAsia="en-AU"/>
        </w:rPr>
        <w:t xml:space="preserve"> AtoN that physically exists</w:t>
      </w:r>
      <w:r w:rsidR="00D05AF3" w:rsidRPr="00194982" w:rsidDel="00D05AF3">
        <w:rPr>
          <w:lang w:eastAsia="en-AU"/>
        </w:rPr>
        <w:t xml:space="preserve"> </w:t>
      </w:r>
      <w:r w:rsidR="00D05AF3">
        <w:rPr>
          <w:lang w:eastAsia="en-AU"/>
        </w:rPr>
        <w:t xml:space="preserve">and is fitted with an </w:t>
      </w:r>
      <w:r w:rsidRPr="00194982">
        <w:rPr>
          <w:lang w:eastAsia="en-AU"/>
        </w:rPr>
        <w:t>AIS At</w:t>
      </w:r>
      <w:ins w:id="40" w:author="Barr, Angela" w:date="2025-10-23T13:43:00Z" w16du:dateUtc="2025-10-23T11:43:00Z">
        <w:r w:rsidR="00D64A6A">
          <w:rPr>
            <w:lang w:eastAsia="en-AU"/>
          </w:rPr>
          <w:t>o</w:t>
        </w:r>
      </w:ins>
      <w:del w:id="41" w:author="Barr, Angela" w:date="2025-10-23T12:49:00Z" w16du:dateUtc="2025-10-23T10:49:00Z">
        <w:r w:rsidRPr="00194982" w:rsidDel="003510CA">
          <w:rPr>
            <w:lang w:eastAsia="en-AU"/>
          </w:rPr>
          <w:delText>o</w:delText>
        </w:r>
      </w:del>
      <w:r w:rsidRPr="00194982">
        <w:rPr>
          <w:lang w:eastAsia="en-AU"/>
        </w:rPr>
        <w:t xml:space="preserve">N </w:t>
      </w:r>
      <w:r w:rsidR="00EC7C83">
        <w:rPr>
          <w:lang w:eastAsia="en-AU"/>
        </w:rPr>
        <w:t xml:space="preserve">station broadcasting its own Message 21. </w:t>
      </w:r>
      <w:r w:rsidRPr="00194982">
        <w:t>It is displayed as a solid line diamond with crossed lines centred at the reported position of the AtoN.</w:t>
      </w:r>
    </w:p>
    <w:p w14:paraId="01E16327" w14:textId="1642039F" w:rsidR="00C74AD2" w:rsidRDefault="00C74AD2" w:rsidP="00C74AD2">
      <w:pPr>
        <w:pStyle w:val="Heading2"/>
      </w:pPr>
      <w:bookmarkStart w:id="42" w:name="_Toc86674500"/>
      <w:bookmarkStart w:id="43" w:name="_Toc86817748"/>
      <w:bookmarkStart w:id="44" w:name="_Toc86829251"/>
      <w:bookmarkStart w:id="45" w:name="_Toc86829353"/>
      <w:bookmarkStart w:id="46" w:name="_Toc86829411"/>
      <w:bookmarkStart w:id="47" w:name="_Toc86829547"/>
      <w:bookmarkStart w:id="48" w:name="_Toc296938521"/>
      <w:bookmarkStart w:id="49" w:name="_Toc211937868"/>
      <w:bookmarkEnd w:id="42"/>
      <w:bookmarkEnd w:id="43"/>
      <w:bookmarkEnd w:id="44"/>
      <w:bookmarkEnd w:id="45"/>
      <w:bookmarkEnd w:id="46"/>
      <w:bookmarkEnd w:id="47"/>
      <w:r w:rsidRPr="00194982">
        <w:t>Synthetic AIS AtoN</w:t>
      </w:r>
      <w:bookmarkEnd w:id="48"/>
      <w:bookmarkEnd w:id="49"/>
    </w:p>
    <w:p w14:paraId="7D91A5BA" w14:textId="77777777" w:rsidR="00F855C4" w:rsidRPr="00F855C4" w:rsidRDefault="00F855C4" w:rsidP="00F855C4">
      <w:pPr>
        <w:pStyle w:val="Heading2separationline"/>
      </w:pPr>
    </w:p>
    <w:p w14:paraId="3EA56DAA" w14:textId="7E1D18FD" w:rsidR="00C74AD2" w:rsidRPr="00194982" w:rsidRDefault="0064172A" w:rsidP="00C74AD2">
      <w:pPr>
        <w:pStyle w:val="BodyText"/>
      </w:pPr>
      <w:r>
        <w:rPr>
          <w:lang w:eastAsia="en-AU"/>
        </w:rPr>
        <w:t>A</w:t>
      </w:r>
      <w:r w:rsidRPr="00194982">
        <w:rPr>
          <w:lang w:eastAsia="en-AU"/>
        </w:rPr>
        <w:t xml:space="preserve"> Synthetic AIS AtoN</w:t>
      </w:r>
      <w:r>
        <w:rPr>
          <w:lang w:eastAsia="en-AU"/>
        </w:rPr>
        <w:t xml:space="preserve"> is an</w:t>
      </w:r>
      <w:r w:rsidRPr="00194982">
        <w:rPr>
          <w:lang w:eastAsia="en-AU"/>
        </w:rPr>
        <w:t xml:space="preserve"> </w:t>
      </w:r>
      <w:r w:rsidR="00C74AD2" w:rsidRPr="00194982">
        <w:rPr>
          <w:lang w:eastAsia="en-AU"/>
        </w:rPr>
        <w:t xml:space="preserve">AtoN that </w:t>
      </w:r>
      <w:r w:rsidR="00A8738F" w:rsidRPr="00194982">
        <w:rPr>
          <w:lang w:eastAsia="en-AU"/>
        </w:rPr>
        <w:t>physically exists;</w:t>
      </w:r>
      <w:r w:rsidR="00C74AD2" w:rsidRPr="00194982">
        <w:rPr>
          <w:lang w:eastAsia="en-AU"/>
        </w:rPr>
        <w:t xml:space="preserve"> </w:t>
      </w:r>
      <w:r w:rsidR="00FC5E61">
        <w:rPr>
          <w:lang w:eastAsia="en-AU"/>
        </w:rPr>
        <w:t>however,</w:t>
      </w:r>
      <w:r w:rsidR="00D05AF3">
        <w:rPr>
          <w:lang w:eastAsia="en-AU"/>
        </w:rPr>
        <w:t xml:space="preserve"> its Message 21 is </w:t>
      </w:r>
      <w:r w:rsidR="00C74AD2" w:rsidRPr="00194982">
        <w:rPr>
          <w:lang w:eastAsia="en-AU"/>
        </w:rPr>
        <w:t>transmitted from a geographically separated AIS AtoN station</w:t>
      </w:r>
      <w:r w:rsidR="00D05AF3">
        <w:rPr>
          <w:lang w:eastAsia="en-AU"/>
        </w:rPr>
        <w:t>.</w:t>
      </w:r>
      <w:r w:rsidR="00C74AD2" w:rsidRPr="00194982">
        <w:rPr>
          <w:lang w:eastAsia="en-AU"/>
        </w:rPr>
        <w:t xml:space="preserve"> </w:t>
      </w:r>
      <w:r w:rsidR="00C74AD2" w:rsidRPr="00194982">
        <w:t>It is displayed as a solid line diamond with crossed lines centred at the reported position of the AtoN.</w:t>
      </w:r>
      <w:r w:rsidR="00C32C50">
        <w:t xml:space="preserve"> </w:t>
      </w:r>
    </w:p>
    <w:p w14:paraId="4C53370B" w14:textId="77777777" w:rsidR="00C74AD2" w:rsidRPr="00194982" w:rsidRDefault="00C74AD2" w:rsidP="00C74AD2">
      <w:pPr>
        <w:pStyle w:val="BodyText"/>
        <w:keepNext/>
        <w:keepLines/>
      </w:pPr>
      <w:r w:rsidRPr="00194982">
        <w:t>There are 2 types of Synthetic AIS AtoN, “Monitored Synthetic AIS AtoN” and “Predicted Synthetic AIS AtoN”.</w:t>
      </w:r>
    </w:p>
    <w:p w14:paraId="612755FD" w14:textId="186B3A7F" w:rsidR="00D64A6A" w:rsidRPr="00D64A6A" w:rsidRDefault="00C74AD2" w:rsidP="00D64A6A">
      <w:pPr>
        <w:pStyle w:val="Heading3"/>
      </w:pPr>
      <w:bookmarkStart w:id="50" w:name="_Toc211937869"/>
      <w:r w:rsidRPr="00194982">
        <w:t>Monitored Synthetic AIS AtoN</w:t>
      </w:r>
      <w:bookmarkEnd w:id="50"/>
    </w:p>
    <w:p w14:paraId="7AA9C784" w14:textId="36079415" w:rsidR="00C74AD2" w:rsidRPr="00194982" w:rsidRDefault="00C74AD2" w:rsidP="00C74AD2">
      <w:pPr>
        <w:pStyle w:val="BodyText"/>
      </w:pPr>
      <w:r w:rsidRPr="00194982">
        <w:t>A “Monitored Synthetic AIS AtoN”</w:t>
      </w:r>
      <w:del w:id="51" w:author="Barr, Angela" w:date="2025-10-23T12:45:00Z" w16du:dateUtc="2025-10-23T10:45:00Z">
        <w:r w:rsidR="00A8738F" w:rsidDel="00F40C50">
          <w:delText xml:space="preserve"> </w:delText>
        </w:r>
      </w:del>
      <w:r w:rsidR="00A8738F">
        <w:t xml:space="preserve"> has a </w:t>
      </w:r>
      <w:r w:rsidR="00A8738F" w:rsidRPr="00194982">
        <w:t>communication link between the</w:t>
      </w:r>
      <w:r w:rsidR="00A8738F">
        <w:t xml:space="preserve"> physical AtoN and </w:t>
      </w:r>
      <w:r w:rsidR="00FC1223">
        <w:t>the</w:t>
      </w:r>
      <w:r w:rsidR="00FC5E61">
        <w:t xml:space="preserve"> broadcasting </w:t>
      </w:r>
      <w:r w:rsidR="00A8738F" w:rsidRPr="00194982">
        <w:t xml:space="preserve">AIS </w:t>
      </w:r>
      <w:r w:rsidR="00FC1223">
        <w:t xml:space="preserve">AtoN </w:t>
      </w:r>
      <w:r w:rsidR="00A8738F" w:rsidRPr="00194982">
        <w:t>Station</w:t>
      </w:r>
      <w:r w:rsidR="00FC5E61" w:rsidRPr="00F40C50">
        <w:t xml:space="preserve">. </w:t>
      </w:r>
      <w:r w:rsidR="00FC1223" w:rsidRPr="00F40C50">
        <w:t>The location and status information of the physical AtoN</w:t>
      </w:r>
      <w:r w:rsidR="00FC1223" w:rsidRPr="00F40C50" w:rsidDel="00A8738F">
        <w:t xml:space="preserve"> </w:t>
      </w:r>
      <w:r w:rsidR="00FC1223" w:rsidRPr="00F40C50">
        <w:t>is received by the AIS AtoN Station and included in the</w:t>
      </w:r>
      <w:r w:rsidR="00A8738F" w:rsidRPr="00F40C50">
        <w:t xml:space="preserve"> Message 21</w:t>
      </w:r>
      <w:r w:rsidR="00FC1223" w:rsidRPr="00F40C50">
        <w:t>.</w:t>
      </w:r>
      <w:r w:rsidR="00FC1223">
        <w:t xml:space="preserve"> </w:t>
      </w:r>
    </w:p>
    <w:p w14:paraId="740BF577" w14:textId="12AFCA88" w:rsidR="00C74AD2" w:rsidRPr="00194982" w:rsidRDefault="00C74AD2" w:rsidP="00C74AD2">
      <w:pPr>
        <w:pStyle w:val="Heading3"/>
      </w:pPr>
      <w:bookmarkStart w:id="52" w:name="_Toc211937870"/>
      <w:r w:rsidRPr="00194982">
        <w:t>Predicted Synthetic AIS AtoN</w:t>
      </w:r>
      <w:bookmarkEnd w:id="52"/>
    </w:p>
    <w:p w14:paraId="09D4C9A0" w14:textId="1CF7ED18" w:rsidR="00C74AD2" w:rsidRPr="00194982" w:rsidRDefault="00C74AD2" w:rsidP="00C74AD2">
      <w:pPr>
        <w:pStyle w:val="BodyText"/>
      </w:pPr>
      <w:r w:rsidRPr="00194982">
        <w:t xml:space="preserve">A “Predicted Synthetic AIS AtoN” </w:t>
      </w:r>
      <w:r w:rsidR="00FC5E61">
        <w:t>does not have a communication link to update the location and status information of the physical AtoN to the</w:t>
      </w:r>
      <w:r w:rsidR="00DB0D83">
        <w:t xml:space="preserve"> </w:t>
      </w:r>
      <w:r w:rsidR="00FC5E61">
        <w:t xml:space="preserve">broadcasting </w:t>
      </w:r>
      <w:r w:rsidR="00DB0D83">
        <w:t xml:space="preserve">AIS </w:t>
      </w:r>
      <w:r w:rsidR="00FC5E61">
        <w:t xml:space="preserve">AtoN </w:t>
      </w:r>
      <w:r w:rsidR="00DB0D83">
        <w:t>station</w:t>
      </w:r>
      <w:r w:rsidR="00FC5E61">
        <w:t xml:space="preserve">. </w:t>
      </w:r>
      <w:r w:rsidRPr="00194982">
        <w:t xml:space="preserve"> </w:t>
      </w:r>
    </w:p>
    <w:p w14:paraId="4347A81C" w14:textId="40E784E1" w:rsidR="00C74AD2" w:rsidRPr="00194982" w:rsidRDefault="00FC5E61" w:rsidP="00C74AD2">
      <w:pPr>
        <w:pStyle w:val="BodyText"/>
      </w:pPr>
      <w:r>
        <w:t xml:space="preserve">As a </w:t>
      </w:r>
      <w:r w:rsidR="00844C48">
        <w:t>result,</w:t>
      </w:r>
      <w:r>
        <w:t xml:space="preserve"> the </w:t>
      </w:r>
      <w:r w:rsidR="00C74AD2" w:rsidRPr="00194982">
        <w:t xml:space="preserve">Predicted Synthetic AIS AtoN </w:t>
      </w:r>
      <w:r w:rsidR="00E940B9" w:rsidRPr="00194982">
        <w:t>Message 21</w:t>
      </w:r>
      <w:r w:rsidR="00E940B9">
        <w:t xml:space="preserve"> </w:t>
      </w:r>
      <w:r w:rsidR="00C74AD2" w:rsidRPr="00194982">
        <w:t xml:space="preserve">does not </w:t>
      </w:r>
      <w:r w:rsidR="00E940B9" w:rsidRPr="00194982">
        <w:t>confirm the location and status of the AtoN</w:t>
      </w:r>
      <w:del w:id="53" w:author="Barr, Angela" w:date="2025-10-23T13:56:00Z" w16du:dateUtc="2025-10-23T11:56:00Z">
        <w:r w:rsidR="00E940B9" w:rsidRPr="00194982" w:rsidDel="000B34A4">
          <w:delText xml:space="preserve"> </w:delText>
        </w:r>
      </w:del>
      <w:r w:rsidR="00C74AD2" w:rsidRPr="00194982">
        <w:t>, and therefore is not recommended for use on floating AtoN.</w:t>
      </w:r>
    </w:p>
    <w:p w14:paraId="2F0921B9" w14:textId="77777777" w:rsidR="00C74AD2" w:rsidRPr="00194982" w:rsidRDefault="00C74AD2" w:rsidP="00C74AD2">
      <w:pPr>
        <w:pStyle w:val="BodyText"/>
      </w:pPr>
      <w:r w:rsidRPr="00194982">
        <w:t>The use of Predicted Synthetic AIS AtoN broadcasts for fixed AtoN is acceptable as the location will not change, but the status of the AtoN is not verified.</w:t>
      </w:r>
    </w:p>
    <w:p w14:paraId="0C5F9119" w14:textId="3EAD00AB" w:rsidR="00C74AD2" w:rsidRDefault="00C74AD2" w:rsidP="00C74AD2">
      <w:pPr>
        <w:pStyle w:val="Heading2"/>
      </w:pPr>
      <w:bookmarkStart w:id="54" w:name="_Toc296938522"/>
      <w:bookmarkStart w:id="55" w:name="_Toc211937871"/>
      <w:r w:rsidRPr="00194982">
        <w:t>Virtual AIS AtoN</w:t>
      </w:r>
      <w:bookmarkEnd w:id="54"/>
      <w:bookmarkEnd w:id="55"/>
    </w:p>
    <w:p w14:paraId="0DFF7BFD" w14:textId="77777777" w:rsidR="00F855C4" w:rsidRPr="00F855C4" w:rsidRDefault="00F855C4" w:rsidP="00F855C4">
      <w:pPr>
        <w:pStyle w:val="Heading2separationline"/>
      </w:pPr>
    </w:p>
    <w:p w14:paraId="494E2C38" w14:textId="70DDA85A" w:rsidR="00C74AD2" w:rsidRPr="00194982" w:rsidRDefault="00C74AD2" w:rsidP="00C74AD2">
      <w:pPr>
        <w:pStyle w:val="BodyText"/>
      </w:pPr>
      <w:r w:rsidRPr="00194982">
        <w:t xml:space="preserve">A “Virtual AIS AtoN” </w:t>
      </w:r>
      <w:r w:rsidR="00B162F1">
        <w:t xml:space="preserve">(VAtoN) </w:t>
      </w:r>
      <w:r w:rsidRPr="00194982">
        <w:t>is transmitted as a Message 21 for an AtoN that does not physically exist. It is displayed as a thin dashed line diamond with crossed lines centred at the reported position of the AtoN.</w:t>
      </w:r>
    </w:p>
    <w:p w14:paraId="57034CC4" w14:textId="5213841F" w:rsidR="00C74AD2" w:rsidRPr="00194982" w:rsidRDefault="00C74AD2" w:rsidP="00C74AD2">
      <w:pPr>
        <w:pStyle w:val="BodyText"/>
      </w:pPr>
      <w:r w:rsidRPr="00194982">
        <w:t xml:space="preserve">When a Virtual AIS AtoN is used, the AtoN symbol or information would be available for presentation to a mariner, even though there is no physical AtoN such as a buoy or beacon. A base station or </w:t>
      </w:r>
      <w:r w:rsidR="00A13E10">
        <w:t xml:space="preserve">geographically separate </w:t>
      </w:r>
      <w:r w:rsidRPr="00194982">
        <w:t>AtoN station would broadcast this message.</w:t>
      </w:r>
    </w:p>
    <w:p w14:paraId="34A4CEAD" w14:textId="77777777" w:rsidR="00C74AD2" w:rsidRPr="00194982" w:rsidRDefault="00C74AD2" w:rsidP="00C74AD2">
      <w:pPr>
        <w:pStyle w:val="BodyText"/>
      </w:pPr>
      <w:r w:rsidRPr="00194982">
        <w:t>The “Virtual AtoN Flag” in Message 21 would be set to 1, to clearly identify this as a Virtual AIS AtoN.</w:t>
      </w:r>
    </w:p>
    <w:p w14:paraId="319983A9" w14:textId="05585A75" w:rsidR="00C74AD2" w:rsidRDefault="00C74AD2" w:rsidP="00C74AD2">
      <w:pPr>
        <w:pStyle w:val="BodyText"/>
      </w:pPr>
      <w:r w:rsidRPr="00194982">
        <w:t xml:space="preserve">An example of where Virtual AIS AtoN could be useful is the marking of hazards to navigation on a temporary basis (see IALA Recommendation </w:t>
      </w:r>
      <w:commentRangeStart w:id="56"/>
      <w:r w:rsidRPr="00914082">
        <w:rPr>
          <w:i/>
          <w:iCs/>
        </w:rPr>
        <w:t>R1015 Marking of Hazardous Wrecks</w:t>
      </w:r>
      <w:r w:rsidRPr="00194982">
        <w:t xml:space="preserve">, and IALA Guideline </w:t>
      </w:r>
      <w:r w:rsidRPr="00914082">
        <w:rPr>
          <w:i/>
          <w:iCs/>
        </w:rPr>
        <w:t xml:space="preserve">G1046 Response plan for the </w:t>
      </w:r>
      <w:r>
        <w:rPr>
          <w:i/>
          <w:iCs/>
        </w:rPr>
        <w:t>M</w:t>
      </w:r>
      <w:r w:rsidRPr="00914082">
        <w:rPr>
          <w:i/>
          <w:iCs/>
        </w:rPr>
        <w:t xml:space="preserve">arking of </w:t>
      </w:r>
      <w:r>
        <w:rPr>
          <w:i/>
          <w:iCs/>
        </w:rPr>
        <w:t>N</w:t>
      </w:r>
      <w:r w:rsidRPr="00914082">
        <w:rPr>
          <w:i/>
          <w:iCs/>
        </w:rPr>
        <w:t xml:space="preserve">ew </w:t>
      </w:r>
      <w:r>
        <w:rPr>
          <w:i/>
          <w:iCs/>
        </w:rPr>
        <w:t>W</w:t>
      </w:r>
      <w:r w:rsidRPr="00914082">
        <w:rPr>
          <w:i/>
          <w:iCs/>
        </w:rPr>
        <w:t>recks</w:t>
      </w:r>
      <w:r w:rsidRPr="00194982">
        <w:t>)</w:t>
      </w:r>
      <w:r w:rsidR="005A00C7">
        <w:t>.</w:t>
      </w:r>
      <w:bookmarkStart w:id="57" w:name="_Toc288028519"/>
      <w:bookmarkEnd w:id="57"/>
      <w:commentRangeEnd w:id="56"/>
      <w:r w:rsidR="0055785F">
        <w:rPr>
          <w:rStyle w:val="CommentReference"/>
        </w:rPr>
        <w:commentReference w:id="56"/>
      </w:r>
    </w:p>
    <w:p w14:paraId="4EE0F2E4" w14:textId="3901E7BC" w:rsidR="00953963" w:rsidDel="00D64A6A" w:rsidRDefault="00953963" w:rsidP="00953963">
      <w:pPr>
        <w:pStyle w:val="BodyText"/>
        <w:ind w:left="708"/>
        <w:jc w:val="center"/>
        <w:rPr>
          <w:del w:id="58" w:author="Barr, Angela" w:date="2025-10-23T13:45:00Z" w16du:dateUtc="2025-10-23T11:45:00Z"/>
        </w:rPr>
      </w:pPr>
    </w:p>
    <w:p w14:paraId="56F4553D" w14:textId="6C03FC46" w:rsidR="006835D7" w:rsidRPr="00D64A6A" w:rsidRDefault="006835D7" w:rsidP="00D64A6A">
      <w:pPr>
        <w:pStyle w:val="Tablecaption"/>
        <w:pPrChange w:id="59" w:author="Barr, Angela" w:date="2025-10-23T13:44:00Z" w16du:dateUtc="2025-10-23T11:44:00Z">
          <w:pPr>
            <w:pStyle w:val="Caption"/>
            <w:keepNext/>
            <w:jc w:val="center"/>
          </w:pPr>
        </w:pPrChange>
      </w:pPr>
      <w:del w:id="60" w:author="Barr, Angela" w:date="2025-10-23T13:44:00Z" w16du:dateUtc="2025-10-23T11:44:00Z">
        <w:r w:rsidRPr="00D64A6A" w:rsidDel="00D64A6A">
          <w:delText xml:space="preserve">Table </w:delText>
        </w:r>
      </w:del>
      <w:del w:id="61" w:author="Barr, Angela" w:date="2025-10-23T13:45:00Z" w16du:dateUtc="2025-10-23T11:45:00Z">
        <w:r w:rsidRPr="00D64A6A" w:rsidDel="00D64A6A">
          <w:fldChar w:fldCharType="begin"/>
        </w:r>
        <w:r w:rsidRPr="00D64A6A" w:rsidDel="00D64A6A">
          <w:delInstrText xml:space="preserve"> SEQ Table \* ARABIC </w:delInstrText>
        </w:r>
        <w:r w:rsidRPr="00D64A6A" w:rsidDel="00D64A6A">
          <w:fldChar w:fldCharType="separate"/>
        </w:r>
        <w:r w:rsidR="00F07E58" w:rsidRPr="00D64A6A" w:rsidDel="00D64A6A">
          <w:rPr>
            <w:rPrChange w:id="62" w:author="Barr, Angela" w:date="2025-10-23T13:44:00Z" w16du:dateUtc="2025-10-23T11:44:00Z">
              <w:rPr>
                <w:noProof/>
              </w:rPr>
            </w:rPrChange>
          </w:rPr>
          <w:delText>1</w:delText>
        </w:r>
        <w:r w:rsidRPr="00D64A6A" w:rsidDel="00D64A6A">
          <w:fldChar w:fldCharType="end"/>
        </w:r>
        <w:r w:rsidRPr="00D64A6A" w:rsidDel="00D64A6A">
          <w:delText xml:space="preserve"> – </w:delText>
        </w:r>
      </w:del>
      <w:r w:rsidRPr="00D64A6A">
        <w:t>Use cases for AIS AtoN</w:t>
      </w:r>
    </w:p>
    <w:p w14:paraId="27259182" w14:textId="35D372C1" w:rsidR="006835D7" w:rsidRPr="006835D7" w:rsidDel="00D64A6A" w:rsidRDefault="006835D7" w:rsidP="006835D7">
      <w:pPr>
        <w:rPr>
          <w:del w:id="63" w:author="Barr, Angela" w:date="2025-10-23T13:47:00Z" w16du:dateUtc="2025-10-23T11:47:00Z"/>
        </w:rPr>
      </w:pPr>
    </w:p>
    <w:tbl>
      <w:tblPr>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1"/>
        <w:gridCol w:w="1134"/>
        <w:gridCol w:w="1418"/>
        <w:gridCol w:w="1276"/>
        <w:tblGridChange w:id="64">
          <w:tblGrid>
            <w:gridCol w:w="5101"/>
            <w:gridCol w:w="1134"/>
            <w:gridCol w:w="1418"/>
            <w:gridCol w:w="1276"/>
          </w:tblGrid>
        </w:tblGridChange>
      </w:tblGrid>
      <w:tr w:rsidR="00953963" w:rsidRPr="00B64BA1" w14:paraId="6987A252" w14:textId="77777777" w:rsidTr="00953963">
        <w:tc>
          <w:tcPr>
            <w:tcW w:w="5101" w:type="dxa"/>
          </w:tcPr>
          <w:p w14:paraId="3E1075A2" w14:textId="77777777" w:rsidR="00953963" w:rsidRPr="00B64BA1" w:rsidRDefault="00953963" w:rsidP="00D64A6A">
            <w:pPr>
              <w:pStyle w:val="Tableheading"/>
              <w:pPrChange w:id="65" w:author="Barr, Angela" w:date="2025-10-23T13:46:00Z" w16du:dateUtc="2025-10-23T11:46:00Z">
                <w:pPr>
                  <w:spacing w:before="60" w:after="60"/>
                  <w:ind w:left="113" w:right="113"/>
                  <w:jc w:val="center"/>
                </w:pPr>
              </w:pPrChange>
            </w:pPr>
            <w:r w:rsidRPr="00B64BA1">
              <w:t>Element to be addressed</w:t>
            </w:r>
          </w:p>
        </w:tc>
        <w:tc>
          <w:tcPr>
            <w:tcW w:w="1134" w:type="dxa"/>
          </w:tcPr>
          <w:p w14:paraId="187D9E19" w14:textId="3D8488AB" w:rsidR="00953963" w:rsidRPr="00B64BA1" w:rsidRDefault="00953963" w:rsidP="00D64A6A">
            <w:pPr>
              <w:pStyle w:val="Tableheading"/>
              <w:pPrChange w:id="66" w:author="Barr, Angela" w:date="2025-10-23T13:46:00Z" w16du:dateUtc="2025-10-23T11:46:00Z">
                <w:pPr>
                  <w:spacing w:before="60" w:after="60"/>
                  <w:ind w:left="113" w:right="113"/>
                  <w:jc w:val="center"/>
                </w:pPr>
              </w:pPrChange>
            </w:pPr>
            <w:r>
              <w:t>Physical</w:t>
            </w:r>
          </w:p>
        </w:tc>
        <w:tc>
          <w:tcPr>
            <w:tcW w:w="1418" w:type="dxa"/>
          </w:tcPr>
          <w:p w14:paraId="2626DB2F" w14:textId="77777777" w:rsidR="00953963" w:rsidRPr="00B64BA1" w:rsidRDefault="00953963" w:rsidP="00D64A6A">
            <w:pPr>
              <w:pStyle w:val="Tableheading"/>
              <w:pPrChange w:id="67" w:author="Barr, Angela" w:date="2025-10-23T13:46:00Z" w16du:dateUtc="2025-10-23T11:46:00Z">
                <w:pPr>
                  <w:spacing w:before="60" w:after="60"/>
                  <w:ind w:left="113" w:right="113"/>
                  <w:jc w:val="center"/>
                </w:pPr>
              </w:pPrChange>
            </w:pPr>
            <w:r w:rsidRPr="00B64BA1">
              <w:t>Synthetic</w:t>
            </w:r>
          </w:p>
        </w:tc>
        <w:tc>
          <w:tcPr>
            <w:tcW w:w="1276" w:type="dxa"/>
          </w:tcPr>
          <w:p w14:paraId="3BB35318" w14:textId="77777777" w:rsidR="00953963" w:rsidRPr="00B64BA1" w:rsidRDefault="00953963" w:rsidP="00D64A6A">
            <w:pPr>
              <w:pStyle w:val="Tableheading"/>
              <w:pPrChange w:id="68" w:author="Barr, Angela" w:date="2025-10-23T13:46:00Z" w16du:dateUtc="2025-10-23T11:46:00Z">
                <w:pPr>
                  <w:spacing w:before="60" w:after="60"/>
                  <w:ind w:left="113" w:right="113"/>
                  <w:jc w:val="center"/>
                </w:pPr>
              </w:pPrChange>
            </w:pPr>
            <w:r w:rsidRPr="00B64BA1">
              <w:t>Virtual</w:t>
            </w:r>
          </w:p>
        </w:tc>
      </w:tr>
      <w:tr w:rsidR="00953963" w:rsidRPr="00B64BA1" w14:paraId="6998B671" w14:textId="77777777" w:rsidTr="00D64A6A">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69" w:author="Barr, Angela" w:date="2025-10-23T13:46:00Z" w16du:dateUtc="2025-10-23T11:46:00Z">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5101" w:type="dxa"/>
            <w:vAlign w:val="center"/>
            <w:tcPrChange w:id="70" w:author="Barr, Angela" w:date="2025-10-23T13:46:00Z" w16du:dateUtc="2025-10-23T11:46:00Z">
              <w:tcPr>
                <w:tcW w:w="5101" w:type="dxa"/>
                <w:vAlign w:val="center"/>
              </w:tcPr>
            </w:tcPrChange>
          </w:tcPr>
          <w:p w14:paraId="136B257E" w14:textId="77777777" w:rsidR="00953963" w:rsidRPr="00B64BA1" w:rsidRDefault="00953963" w:rsidP="00D64A6A">
            <w:pPr>
              <w:pStyle w:val="Tabletext"/>
              <w:pPrChange w:id="71" w:author="Barr, Angela" w:date="2025-10-23T13:46:00Z" w16du:dateUtc="2025-10-23T11:46:00Z">
                <w:pPr>
                  <w:spacing w:before="60" w:after="60"/>
                  <w:ind w:left="113" w:right="113"/>
                  <w:jc w:val="center"/>
                </w:pPr>
              </w:pPrChange>
            </w:pPr>
            <w:r w:rsidRPr="00B64BA1">
              <w:t>Low power availability at site</w:t>
            </w:r>
          </w:p>
        </w:tc>
        <w:tc>
          <w:tcPr>
            <w:tcW w:w="1134" w:type="dxa"/>
            <w:vAlign w:val="center"/>
            <w:tcPrChange w:id="72" w:author="Barr, Angela" w:date="2025-10-23T13:46:00Z" w16du:dateUtc="2025-10-23T11:46:00Z">
              <w:tcPr>
                <w:tcW w:w="1134" w:type="dxa"/>
                <w:vAlign w:val="center"/>
              </w:tcPr>
            </w:tcPrChange>
          </w:tcPr>
          <w:p w14:paraId="108A165D" w14:textId="77777777" w:rsidR="00953963" w:rsidRPr="00B64BA1" w:rsidRDefault="00953963" w:rsidP="00D64A6A">
            <w:pPr>
              <w:pStyle w:val="Tabletext"/>
              <w:jc w:val="center"/>
              <w:pPrChange w:id="73" w:author="Barr, Angela" w:date="2025-10-23T13:46:00Z" w16du:dateUtc="2025-10-23T11:46:00Z">
                <w:pPr>
                  <w:spacing w:before="60" w:after="60"/>
                  <w:ind w:left="113" w:right="113"/>
                  <w:jc w:val="center"/>
                </w:pPr>
              </w:pPrChange>
            </w:pPr>
          </w:p>
        </w:tc>
        <w:tc>
          <w:tcPr>
            <w:tcW w:w="1418" w:type="dxa"/>
            <w:vAlign w:val="center"/>
            <w:tcPrChange w:id="74" w:author="Barr, Angela" w:date="2025-10-23T13:46:00Z" w16du:dateUtc="2025-10-23T11:46:00Z">
              <w:tcPr>
                <w:tcW w:w="1418" w:type="dxa"/>
                <w:vAlign w:val="center"/>
              </w:tcPr>
            </w:tcPrChange>
          </w:tcPr>
          <w:p w14:paraId="1C889B1F" w14:textId="77777777" w:rsidR="00953963" w:rsidRPr="00B64BA1" w:rsidRDefault="00953963" w:rsidP="00D64A6A">
            <w:pPr>
              <w:pStyle w:val="Tabletext"/>
              <w:jc w:val="center"/>
              <w:pPrChange w:id="75" w:author="Barr, Angela" w:date="2025-10-23T13:46:00Z" w16du:dateUtc="2025-10-23T11:46:00Z">
                <w:pPr>
                  <w:spacing w:before="60" w:after="60"/>
                  <w:ind w:left="113" w:right="113"/>
                  <w:jc w:val="center"/>
                </w:pPr>
              </w:pPrChange>
            </w:pPr>
            <w:r w:rsidRPr="00B64BA1">
              <w:t>X</w:t>
            </w:r>
          </w:p>
        </w:tc>
        <w:tc>
          <w:tcPr>
            <w:tcW w:w="1276" w:type="dxa"/>
            <w:vAlign w:val="center"/>
            <w:tcPrChange w:id="76" w:author="Barr, Angela" w:date="2025-10-23T13:46:00Z" w16du:dateUtc="2025-10-23T11:46:00Z">
              <w:tcPr>
                <w:tcW w:w="1276" w:type="dxa"/>
                <w:vAlign w:val="center"/>
              </w:tcPr>
            </w:tcPrChange>
          </w:tcPr>
          <w:p w14:paraId="3FB3A39E" w14:textId="77777777" w:rsidR="00953963" w:rsidRPr="00B64BA1" w:rsidRDefault="00953963" w:rsidP="00D64A6A">
            <w:pPr>
              <w:pStyle w:val="Tabletext"/>
              <w:jc w:val="center"/>
              <w:pPrChange w:id="77" w:author="Barr, Angela" w:date="2025-10-23T13:46:00Z" w16du:dateUtc="2025-10-23T11:46:00Z">
                <w:pPr>
                  <w:spacing w:before="60" w:after="60"/>
                  <w:ind w:left="113" w:right="113"/>
                  <w:jc w:val="center"/>
                </w:pPr>
              </w:pPrChange>
            </w:pPr>
            <w:r w:rsidRPr="00B64BA1">
              <w:t>X</w:t>
            </w:r>
          </w:p>
        </w:tc>
      </w:tr>
      <w:tr w:rsidR="00953963" w:rsidRPr="00B64BA1" w14:paraId="2C63B135" w14:textId="77777777" w:rsidTr="00D64A6A">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78" w:author="Barr, Angela" w:date="2025-10-23T13:46:00Z" w16du:dateUtc="2025-10-23T11:46:00Z">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5101" w:type="dxa"/>
            <w:vAlign w:val="center"/>
            <w:tcPrChange w:id="79" w:author="Barr, Angela" w:date="2025-10-23T13:46:00Z" w16du:dateUtc="2025-10-23T11:46:00Z">
              <w:tcPr>
                <w:tcW w:w="5101" w:type="dxa"/>
                <w:vAlign w:val="center"/>
              </w:tcPr>
            </w:tcPrChange>
          </w:tcPr>
          <w:p w14:paraId="229C0949" w14:textId="77777777" w:rsidR="00953963" w:rsidRPr="00B64BA1" w:rsidRDefault="00953963" w:rsidP="00D64A6A">
            <w:pPr>
              <w:pStyle w:val="Tabletext"/>
              <w:pPrChange w:id="80" w:author="Barr, Angela" w:date="2025-10-23T13:46:00Z" w16du:dateUtc="2025-10-23T11:46:00Z">
                <w:pPr>
                  <w:spacing w:before="60" w:after="60"/>
                  <w:ind w:left="113" w:right="113"/>
                  <w:jc w:val="center"/>
                </w:pPr>
              </w:pPrChange>
            </w:pPr>
            <w:r w:rsidRPr="00B64BA1">
              <w:t>Difficult to access site</w:t>
            </w:r>
          </w:p>
        </w:tc>
        <w:tc>
          <w:tcPr>
            <w:tcW w:w="1134" w:type="dxa"/>
            <w:vAlign w:val="center"/>
            <w:tcPrChange w:id="81" w:author="Barr, Angela" w:date="2025-10-23T13:46:00Z" w16du:dateUtc="2025-10-23T11:46:00Z">
              <w:tcPr>
                <w:tcW w:w="1134" w:type="dxa"/>
                <w:vAlign w:val="center"/>
              </w:tcPr>
            </w:tcPrChange>
          </w:tcPr>
          <w:p w14:paraId="571CEF23" w14:textId="77777777" w:rsidR="00953963" w:rsidRPr="00B64BA1" w:rsidRDefault="00953963" w:rsidP="00D64A6A">
            <w:pPr>
              <w:pStyle w:val="Tabletext"/>
              <w:jc w:val="center"/>
              <w:pPrChange w:id="82" w:author="Barr, Angela" w:date="2025-10-23T13:46:00Z" w16du:dateUtc="2025-10-23T11:46:00Z">
                <w:pPr>
                  <w:spacing w:before="60" w:after="60"/>
                  <w:ind w:left="113" w:right="113"/>
                  <w:jc w:val="center"/>
                </w:pPr>
              </w:pPrChange>
            </w:pPr>
          </w:p>
        </w:tc>
        <w:tc>
          <w:tcPr>
            <w:tcW w:w="1418" w:type="dxa"/>
            <w:vAlign w:val="center"/>
            <w:tcPrChange w:id="83" w:author="Barr, Angela" w:date="2025-10-23T13:46:00Z" w16du:dateUtc="2025-10-23T11:46:00Z">
              <w:tcPr>
                <w:tcW w:w="1418" w:type="dxa"/>
                <w:vAlign w:val="center"/>
              </w:tcPr>
            </w:tcPrChange>
          </w:tcPr>
          <w:p w14:paraId="0C0F05B5" w14:textId="77777777" w:rsidR="00953963" w:rsidRPr="00B64BA1" w:rsidRDefault="00953963" w:rsidP="00D64A6A">
            <w:pPr>
              <w:pStyle w:val="Tabletext"/>
              <w:jc w:val="center"/>
              <w:pPrChange w:id="84" w:author="Barr, Angela" w:date="2025-10-23T13:46:00Z" w16du:dateUtc="2025-10-23T11:46:00Z">
                <w:pPr>
                  <w:spacing w:before="60" w:after="60"/>
                  <w:ind w:left="113" w:right="113"/>
                  <w:jc w:val="center"/>
                </w:pPr>
              </w:pPrChange>
            </w:pPr>
            <w:r w:rsidRPr="00B64BA1">
              <w:t>X</w:t>
            </w:r>
          </w:p>
        </w:tc>
        <w:tc>
          <w:tcPr>
            <w:tcW w:w="1276" w:type="dxa"/>
            <w:vAlign w:val="center"/>
            <w:tcPrChange w:id="85" w:author="Barr, Angela" w:date="2025-10-23T13:46:00Z" w16du:dateUtc="2025-10-23T11:46:00Z">
              <w:tcPr>
                <w:tcW w:w="1276" w:type="dxa"/>
                <w:vAlign w:val="center"/>
              </w:tcPr>
            </w:tcPrChange>
          </w:tcPr>
          <w:p w14:paraId="375AAB20" w14:textId="77777777" w:rsidR="00953963" w:rsidRPr="00B64BA1" w:rsidRDefault="00953963" w:rsidP="00D64A6A">
            <w:pPr>
              <w:pStyle w:val="Tabletext"/>
              <w:jc w:val="center"/>
              <w:pPrChange w:id="86" w:author="Barr, Angela" w:date="2025-10-23T13:46:00Z" w16du:dateUtc="2025-10-23T11:46:00Z">
                <w:pPr>
                  <w:spacing w:before="60" w:after="60"/>
                  <w:ind w:left="113" w:right="113"/>
                  <w:jc w:val="center"/>
                </w:pPr>
              </w:pPrChange>
            </w:pPr>
            <w:r w:rsidRPr="00B64BA1">
              <w:t>X</w:t>
            </w:r>
          </w:p>
        </w:tc>
      </w:tr>
      <w:tr w:rsidR="00953963" w:rsidRPr="00B64BA1" w14:paraId="4B391038" w14:textId="77777777" w:rsidTr="00D64A6A">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7" w:author="Barr, Angela" w:date="2025-10-23T13:46:00Z" w16du:dateUtc="2025-10-23T11:46:00Z">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5101" w:type="dxa"/>
            <w:vAlign w:val="center"/>
            <w:tcPrChange w:id="88" w:author="Barr, Angela" w:date="2025-10-23T13:46:00Z" w16du:dateUtc="2025-10-23T11:46:00Z">
              <w:tcPr>
                <w:tcW w:w="5101" w:type="dxa"/>
                <w:vAlign w:val="center"/>
              </w:tcPr>
            </w:tcPrChange>
          </w:tcPr>
          <w:p w14:paraId="07921C25" w14:textId="77777777" w:rsidR="00953963" w:rsidRPr="00B64BA1" w:rsidRDefault="00953963" w:rsidP="00D64A6A">
            <w:pPr>
              <w:pStyle w:val="Tabletext"/>
              <w:pPrChange w:id="89" w:author="Barr, Angela" w:date="2025-10-23T13:46:00Z" w16du:dateUtc="2025-10-23T11:46:00Z">
                <w:pPr>
                  <w:spacing w:before="60" w:after="60"/>
                  <w:ind w:left="113" w:right="113"/>
                  <w:jc w:val="center"/>
                </w:pPr>
              </w:pPrChange>
            </w:pPr>
            <w:r w:rsidRPr="00B64BA1">
              <w:t>Space limitations on site</w:t>
            </w:r>
          </w:p>
        </w:tc>
        <w:tc>
          <w:tcPr>
            <w:tcW w:w="1134" w:type="dxa"/>
            <w:vAlign w:val="center"/>
            <w:tcPrChange w:id="90" w:author="Barr, Angela" w:date="2025-10-23T13:46:00Z" w16du:dateUtc="2025-10-23T11:46:00Z">
              <w:tcPr>
                <w:tcW w:w="1134" w:type="dxa"/>
                <w:vAlign w:val="center"/>
              </w:tcPr>
            </w:tcPrChange>
          </w:tcPr>
          <w:p w14:paraId="0B4E5B69" w14:textId="77777777" w:rsidR="00953963" w:rsidRPr="00B64BA1" w:rsidRDefault="00953963" w:rsidP="00D64A6A">
            <w:pPr>
              <w:pStyle w:val="Tabletext"/>
              <w:jc w:val="center"/>
              <w:pPrChange w:id="91" w:author="Barr, Angela" w:date="2025-10-23T13:46:00Z" w16du:dateUtc="2025-10-23T11:46:00Z">
                <w:pPr>
                  <w:spacing w:before="60" w:after="60"/>
                  <w:ind w:left="113" w:right="113"/>
                  <w:jc w:val="center"/>
                </w:pPr>
              </w:pPrChange>
            </w:pPr>
          </w:p>
        </w:tc>
        <w:tc>
          <w:tcPr>
            <w:tcW w:w="1418" w:type="dxa"/>
            <w:vAlign w:val="center"/>
            <w:tcPrChange w:id="92" w:author="Barr, Angela" w:date="2025-10-23T13:46:00Z" w16du:dateUtc="2025-10-23T11:46:00Z">
              <w:tcPr>
                <w:tcW w:w="1418" w:type="dxa"/>
                <w:vAlign w:val="center"/>
              </w:tcPr>
            </w:tcPrChange>
          </w:tcPr>
          <w:p w14:paraId="581585D0" w14:textId="77777777" w:rsidR="00953963" w:rsidRPr="00B64BA1" w:rsidRDefault="00953963" w:rsidP="00D64A6A">
            <w:pPr>
              <w:pStyle w:val="Tabletext"/>
              <w:jc w:val="center"/>
              <w:pPrChange w:id="93" w:author="Barr, Angela" w:date="2025-10-23T13:46:00Z" w16du:dateUtc="2025-10-23T11:46:00Z">
                <w:pPr>
                  <w:spacing w:before="60" w:after="60"/>
                  <w:ind w:left="113" w:right="113"/>
                  <w:jc w:val="center"/>
                </w:pPr>
              </w:pPrChange>
            </w:pPr>
            <w:r w:rsidRPr="00B64BA1">
              <w:t>X</w:t>
            </w:r>
          </w:p>
        </w:tc>
        <w:tc>
          <w:tcPr>
            <w:tcW w:w="1276" w:type="dxa"/>
            <w:vAlign w:val="center"/>
            <w:tcPrChange w:id="94" w:author="Barr, Angela" w:date="2025-10-23T13:46:00Z" w16du:dateUtc="2025-10-23T11:46:00Z">
              <w:tcPr>
                <w:tcW w:w="1276" w:type="dxa"/>
                <w:vAlign w:val="center"/>
              </w:tcPr>
            </w:tcPrChange>
          </w:tcPr>
          <w:p w14:paraId="4CBB5F05" w14:textId="77777777" w:rsidR="00953963" w:rsidRPr="00B64BA1" w:rsidRDefault="00953963" w:rsidP="00D64A6A">
            <w:pPr>
              <w:pStyle w:val="Tabletext"/>
              <w:jc w:val="center"/>
              <w:pPrChange w:id="95" w:author="Barr, Angela" w:date="2025-10-23T13:46:00Z" w16du:dateUtc="2025-10-23T11:46:00Z">
                <w:pPr>
                  <w:spacing w:before="60" w:after="60"/>
                  <w:ind w:left="113" w:right="113"/>
                  <w:jc w:val="center"/>
                </w:pPr>
              </w:pPrChange>
            </w:pPr>
            <w:r w:rsidRPr="00B64BA1">
              <w:t>X</w:t>
            </w:r>
          </w:p>
        </w:tc>
      </w:tr>
      <w:tr w:rsidR="00953963" w:rsidRPr="00B64BA1" w14:paraId="22277A12" w14:textId="77777777" w:rsidTr="00D64A6A">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6" w:author="Barr, Angela" w:date="2025-10-23T13:46:00Z" w16du:dateUtc="2025-10-23T11:46:00Z">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5101" w:type="dxa"/>
            <w:vAlign w:val="center"/>
            <w:tcPrChange w:id="97" w:author="Barr, Angela" w:date="2025-10-23T13:46:00Z" w16du:dateUtc="2025-10-23T11:46:00Z">
              <w:tcPr>
                <w:tcW w:w="5101" w:type="dxa"/>
                <w:vAlign w:val="center"/>
              </w:tcPr>
            </w:tcPrChange>
          </w:tcPr>
          <w:p w14:paraId="6730002B" w14:textId="77777777" w:rsidR="00953963" w:rsidRPr="00B64BA1" w:rsidRDefault="00953963" w:rsidP="00D64A6A">
            <w:pPr>
              <w:pStyle w:val="Tabletext"/>
              <w:pPrChange w:id="98" w:author="Barr, Angela" w:date="2025-10-23T13:46:00Z" w16du:dateUtc="2025-10-23T11:46:00Z">
                <w:pPr>
                  <w:spacing w:before="60" w:after="60"/>
                  <w:ind w:left="113" w:right="113"/>
                  <w:jc w:val="center"/>
                </w:pPr>
              </w:pPrChange>
            </w:pPr>
            <w:r w:rsidRPr="00B64BA1">
              <w:t>Requirement for remote monitoring</w:t>
            </w:r>
          </w:p>
        </w:tc>
        <w:tc>
          <w:tcPr>
            <w:tcW w:w="1134" w:type="dxa"/>
            <w:vAlign w:val="center"/>
            <w:tcPrChange w:id="99" w:author="Barr, Angela" w:date="2025-10-23T13:46:00Z" w16du:dateUtc="2025-10-23T11:46:00Z">
              <w:tcPr>
                <w:tcW w:w="1134" w:type="dxa"/>
                <w:vAlign w:val="center"/>
              </w:tcPr>
            </w:tcPrChange>
          </w:tcPr>
          <w:p w14:paraId="37836AEE" w14:textId="77777777" w:rsidR="00953963" w:rsidRPr="00B64BA1" w:rsidRDefault="00953963" w:rsidP="00D64A6A">
            <w:pPr>
              <w:pStyle w:val="Tabletext"/>
              <w:jc w:val="center"/>
              <w:pPrChange w:id="100" w:author="Barr, Angela" w:date="2025-10-23T13:46:00Z" w16du:dateUtc="2025-10-23T11:46:00Z">
                <w:pPr>
                  <w:spacing w:before="60" w:after="60"/>
                  <w:ind w:left="113" w:right="113"/>
                  <w:jc w:val="center"/>
                </w:pPr>
              </w:pPrChange>
            </w:pPr>
            <w:r w:rsidRPr="00B64BA1">
              <w:t>X</w:t>
            </w:r>
          </w:p>
        </w:tc>
        <w:tc>
          <w:tcPr>
            <w:tcW w:w="1418" w:type="dxa"/>
            <w:vAlign w:val="center"/>
            <w:tcPrChange w:id="101" w:author="Barr, Angela" w:date="2025-10-23T13:46:00Z" w16du:dateUtc="2025-10-23T11:46:00Z">
              <w:tcPr>
                <w:tcW w:w="1418" w:type="dxa"/>
                <w:vAlign w:val="center"/>
              </w:tcPr>
            </w:tcPrChange>
          </w:tcPr>
          <w:p w14:paraId="47AA0939" w14:textId="77777777" w:rsidR="00953963" w:rsidRPr="00B64BA1" w:rsidRDefault="00953963" w:rsidP="00D64A6A">
            <w:pPr>
              <w:pStyle w:val="Tabletext"/>
              <w:jc w:val="center"/>
              <w:pPrChange w:id="102" w:author="Barr, Angela" w:date="2025-10-23T13:46:00Z" w16du:dateUtc="2025-10-23T11:46:00Z">
                <w:pPr>
                  <w:spacing w:before="60" w:after="60"/>
                  <w:ind w:left="113" w:right="113"/>
                  <w:jc w:val="center"/>
                </w:pPr>
              </w:pPrChange>
            </w:pPr>
          </w:p>
        </w:tc>
        <w:tc>
          <w:tcPr>
            <w:tcW w:w="1276" w:type="dxa"/>
            <w:vAlign w:val="center"/>
            <w:tcPrChange w:id="103" w:author="Barr, Angela" w:date="2025-10-23T13:46:00Z" w16du:dateUtc="2025-10-23T11:46:00Z">
              <w:tcPr>
                <w:tcW w:w="1276" w:type="dxa"/>
                <w:vAlign w:val="center"/>
              </w:tcPr>
            </w:tcPrChange>
          </w:tcPr>
          <w:p w14:paraId="6130A499" w14:textId="77777777" w:rsidR="00953963" w:rsidRPr="00B64BA1" w:rsidRDefault="00953963" w:rsidP="00D64A6A">
            <w:pPr>
              <w:pStyle w:val="Tabletext"/>
              <w:jc w:val="center"/>
              <w:pPrChange w:id="104" w:author="Barr, Angela" w:date="2025-10-23T13:46:00Z" w16du:dateUtc="2025-10-23T11:46:00Z">
                <w:pPr>
                  <w:spacing w:before="60" w:after="60"/>
                  <w:ind w:left="113" w:right="113"/>
                  <w:jc w:val="center"/>
                </w:pPr>
              </w:pPrChange>
            </w:pPr>
          </w:p>
        </w:tc>
      </w:tr>
      <w:tr w:rsidR="00953963" w:rsidRPr="00B64BA1" w14:paraId="1DB7CCBA" w14:textId="77777777" w:rsidTr="00D64A6A">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5" w:author="Barr, Angela" w:date="2025-10-23T13:46:00Z" w16du:dateUtc="2025-10-23T11:46:00Z">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5101" w:type="dxa"/>
            <w:vAlign w:val="center"/>
            <w:tcPrChange w:id="106" w:author="Barr, Angela" w:date="2025-10-23T13:46:00Z" w16du:dateUtc="2025-10-23T11:46:00Z">
              <w:tcPr>
                <w:tcW w:w="5101" w:type="dxa"/>
                <w:vAlign w:val="center"/>
              </w:tcPr>
            </w:tcPrChange>
          </w:tcPr>
          <w:p w14:paraId="5F82BB03" w14:textId="62859D14" w:rsidR="00953963" w:rsidRPr="00B64BA1" w:rsidRDefault="00953963" w:rsidP="00D64A6A">
            <w:pPr>
              <w:pStyle w:val="Tabletext"/>
              <w:pPrChange w:id="107" w:author="Barr, Angela" w:date="2025-10-23T13:46:00Z" w16du:dateUtc="2025-10-23T11:46:00Z">
                <w:pPr>
                  <w:spacing w:before="60" w:after="60"/>
                  <w:ind w:left="113" w:right="113"/>
                  <w:jc w:val="center"/>
                </w:pPr>
              </w:pPrChange>
            </w:pPr>
            <w:r w:rsidRPr="00B64BA1">
              <w:t xml:space="preserve">Additional functionality – met./hydro. </w:t>
            </w:r>
            <w:ins w:id="108" w:author="Barr, Angela" w:date="2025-10-23T13:46:00Z" w16du:dateUtc="2025-10-23T11:46:00Z">
              <w:r w:rsidR="00D64A6A">
                <w:t>d</w:t>
              </w:r>
            </w:ins>
            <w:del w:id="109" w:author="Barr, Angela" w:date="2025-10-23T13:46:00Z" w16du:dateUtc="2025-10-23T11:46:00Z">
              <w:r w:rsidRPr="00B64BA1" w:rsidDel="00D64A6A">
                <w:delText>D</w:delText>
              </w:r>
            </w:del>
            <w:r w:rsidRPr="00B64BA1">
              <w:t>ata, etc.</w:t>
            </w:r>
          </w:p>
        </w:tc>
        <w:tc>
          <w:tcPr>
            <w:tcW w:w="1134" w:type="dxa"/>
            <w:vAlign w:val="center"/>
            <w:tcPrChange w:id="110" w:author="Barr, Angela" w:date="2025-10-23T13:46:00Z" w16du:dateUtc="2025-10-23T11:46:00Z">
              <w:tcPr>
                <w:tcW w:w="1134" w:type="dxa"/>
                <w:vAlign w:val="center"/>
              </w:tcPr>
            </w:tcPrChange>
          </w:tcPr>
          <w:p w14:paraId="354D3DF4" w14:textId="77777777" w:rsidR="00953963" w:rsidRPr="00B64BA1" w:rsidRDefault="00953963" w:rsidP="00D64A6A">
            <w:pPr>
              <w:pStyle w:val="Tabletext"/>
              <w:jc w:val="center"/>
              <w:pPrChange w:id="111" w:author="Barr, Angela" w:date="2025-10-23T13:46:00Z" w16du:dateUtc="2025-10-23T11:46:00Z">
                <w:pPr>
                  <w:spacing w:before="60" w:after="60"/>
                  <w:ind w:left="113" w:right="113"/>
                  <w:jc w:val="center"/>
                </w:pPr>
              </w:pPrChange>
            </w:pPr>
            <w:r w:rsidRPr="00B64BA1">
              <w:t>X</w:t>
            </w:r>
          </w:p>
        </w:tc>
        <w:tc>
          <w:tcPr>
            <w:tcW w:w="1418" w:type="dxa"/>
            <w:vAlign w:val="center"/>
            <w:tcPrChange w:id="112" w:author="Barr, Angela" w:date="2025-10-23T13:46:00Z" w16du:dateUtc="2025-10-23T11:46:00Z">
              <w:tcPr>
                <w:tcW w:w="1418" w:type="dxa"/>
                <w:vAlign w:val="center"/>
              </w:tcPr>
            </w:tcPrChange>
          </w:tcPr>
          <w:p w14:paraId="6F4E87A3" w14:textId="77777777" w:rsidR="00953963" w:rsidRPr="00B64BA1" w:rsidRDefault="00953963" w:rsidP="00D64A6A">
            <w:pPr>
              <w:pStyle w:val="Tabletext"/>
              <w:jc w:val="center"/>
              <w:pPrChange w:id="113" w:author="Barr, Angela" w:date="2025-10-23T13:46:00Z" w16du:dateUtc="2025-10-23T11:46:00Z">
                <w:pPr>
                  <w:spacing w:before="60" w:after="60"/>
                  <w:ind w:left="113" w:right="113"/>
                  <w:jc w:val="center"/>
                </w:pPr>
              </w:pPrChange>
            </w:pPr>
          </w:p>
        </w:tc>
        <w:tc>
          <w:tcPr>
            <w:tcW w:w="1276" w:type="dxa"/>
            <w:vAlign w:val="center"/>
            <w:tcPrChange w:id="114" w:author="Barr, Angela" w:date="2025-10-23T13:46:00Z" w16du:dateUtc="2025-10-23T11:46:00Z">
              <w:tcPr>
                <w:tcW w:w="1276" w:type="dxa"/>
                <w:vAlign w:val="center"/>
              </w:tcPr>
            </w:tcPrChange>
          </w:tcPr>
          <w:p w14:paraId="32B67BCA" w14:textId="77777777" w:rsidR="00953963" w:rsidRPr="00B64BA1" w:rsidRDefault="00953963" w:rsidP="00D64A6A">
            <w:pPr>
              <w:pStyle w:val="Tabletext"/>
              <w:jc w:val="center"/>
              <w:pPrChange w:id="115" w:author="Barr, Angela" w:date="2025-10-23T13:46:00Z" w16du:dateUtc="2025-10-23T11:46:00Z">
                <w:pPr>
                  <w:spacing w:before="60" w:after="60"/>
                  <w:ind w:left="113" w:right="113"/>
                  <w:jc w:val="center"/>
                </w:pPr>
              </w:pPrChange>
            </w:pPr>
          </w:p>
        </w:tc>
      </w:tr>
      <w:tr w:rsidR="00953963" w:rsidRPr="00B64BA1" w14:paraId="57B881A5" w14:textId="77777777" w:rsidTr="00D64A6A">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6" w:author="Barr, Angela" w:date="2025-10-23T13:46:00Z" w16du:dateUtc="2025-10-23T11:46:00Z">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5101" w:type="dxa"/>
            <w:vAlign w:val="center"/>
            <w:tcPrChange w:id="117" w:author="Barr, Angela" w:date="2025-10-23T13:46:00Z" w16du:dateUtc="2025-10-23T11:46:00Z">
              <w:tcPr>
                <w:tcW w:w="5101" w:type="dxa"/>
                <w:vAlign w:val="center"/>
              </w:tcPr>
            </w:tcPrChange>
          </w:tcPr>
          <w:p w14:paraId="2F35B4F7" w14:textId="77777777" w:rsidR="00953963" w:rsidRPr="00B64BA1" w:rsidRDefault="00953963" w:rsidP="00D64A6A">
            <w:pPr>
              <w:pStyle w:val="Tabletext"/>
              <w:pPrChange w:id="118" w:author="Barr, Angela" w:date="2025-10-23T13:46:00Z" w16du:dateUtc="2025-10-23T11:46:00Z">
                <w:pPr>
                  <w:spacing w:before="60" w:after="60"/>
                  <w:ind w:left="113" w:right="113"/>
                  <w:jc w:val="center"/>
                </w:pPr>
              </w:pPrChange>
            </w:pPr>
            <w:r w:rsidRPr="00B64BA1">
              <w:lastRenderedPageBreak/>
              <w:t>Location – difficult Environmental conditions (including tide / current; cyclone /hurricane; extreme temperature)</w:t>
            </w:r>
          </w:p>
        </w:tc>
        <w:tc>
          <w:tcPr>
            <w:tcW w:w="1134" w:type="dxa"/>
            <w:vAlign w:val="center"/>
            <w:tcPrChange w:id="119" w:author="Barr, Angela" w:date="2025-10-23T13:46:00Z" w16du:dateUtc="2025-10-23T11:46:00Z">
              <w:tcPr>
                <w:tcW w:w="1134" w:type="dxa"/>
                <w:vAlign w:val="center"/>
              </w:tcPr>
            </w:tcPrChange>
          </w:tcPr>
          <w:p w14:paraId="3A6C46D1" w14:textId="77777777" w:rsidR="00953963" w:rsidRPr="00B64BA1" w:rsidRDefault="00953963" w:rsidP="00D64A6A">
            <w:pPr>
              <w:pStyle w:val="Tabletext"/>
              <w:jc w:val="center"/>
              <w:pPrChange w:id="120" w:author="Barr, Angela" w:date="2025-10-23T13:46:00Z" w16du:dateUtc="2025-10-23T11:46:00Z">
                <w:pPr>
                  <w:spacing w:before="60" w:after="60"/>
                  <w:ind w:left="113" w:right="113"/>
                  <w:jc w:val="center"/>
                </w:pPr>
              </w:pPrChange>
            </w:pPr>
          </w:p>
        </w:tc>
        <w:tc>
          <w:tcPr>
            <w:tcW w:w="1418" w:type="dxa"/>
            <w:vAlign w:val="center"/>
            <w:tcPrChange w:id="121" w:author="Barr, Angela" w:date="2025-10-23T13:46:00Z" w16du:dateUtc="2025-10-23T11:46:00Z">
              <w:tcPr>
                <w:tcW w:w="1418" w:type="dxa"/>
                <w:vAlign w:val="center"/>
              </w:tcPr>
            </w:tcPrChange>
          </w:tcPr>
          <w:p w14:paraId="66E586A8" w14:textId="77777777" w:rsidR="00953963" w:rsidRPr="00B64BA1" w:rsidRDefault="00953963" w:rsidP="00D64A6A">
            <w:pPr>
              <w:pStyle w:val="Tabletext"/>
              <w:jc w:val="center"/>
              <w:pPrChange w:id="122" w:author="Barr, Angela" w:date="2025-10-23T13:46:00Z" w16du:dateUtc="2025-10-23T11:46:00Z">
                <w:pPr>
                  <w:spacing w:before="60" w:after="60"/>
                  <w:ind w:left="113" w:right="113"/>
                  <w:jc w:val="center"/>
                </w:pPr>
              </w:pPrChange>
            </w:pPr>
            <w:r w:rsidRPr="00B64BA1">
              <w:t>X</w:t>
            </w:r>
          </w:p>
        </w:tc>
        <w:tc>
          <w:tcPr>
            <w:tcW w:w="1276" w:type="dxa"/>
            <w:vAlign w:val="center"/>
            <w:tcPrChange w:id="123" w:author="Barr, Angela" w:date="2025-10-23T13:46:00Z" w16du:dateUtc="2025-10-23T11:46:00Z">
              <w:tcPr>
                <w:tcW w:w="1276" w:type="dxa"/>
                <w:vAlign w:val="center"/>
              </w:tcPr>
            </w:tcPrChange>
          </w:tcPr>
          <w:p w14:paraId="0E6BC6DB" w14:textId="77777777" w:rsidR="00953963" w:rsidRPr="00B64BA1" w:rsidRDefault="00953963" w:rsidP="00D64A6A">
            <w:pPr>
              <w:pStyle w:val="Tabletext"/>
              <w:jc w:val="center"/>
              <w:pPrChange w:id="124" w:author="Barr, Angela" w:date="2025-10-23T13:46:00Z" w16du:dateUtc="2025-10-23T11:46:00Z">
                <w:pPr>
                  <w:spacing w:before="60" w:after="60"/>
                  <w:ind w:left="113" w:right="113"/>
                  <w:jc w:val="center"/>
                </w:pPr>
              </w:pPrChange>
            </w:pPr>
            <w:r w:rsidRPr="00B64BA1">
              <w:t>X</w:t>
            </w:r>
          </w:p>
        </w:tc>
      </w:tr>
      <w:tr w:rsidR="00953963" w:rsidRPr="00B64BA1" w14:paraId="269C0718" w14:textId="77777777" w:rsidTr="00D64A6A">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25" w:author="Barr, Angela" w:date="2025-10-23T13:46:00Z" w16du:dateUtc="2025-10-23T11:46:00Z">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5101" w:type="dxa"/>
            <w:vAlign w:val="center"/>
            <w:tcPrChange w:id="126" w:author="Barr, Angela" w:date="2025-10-23T13:46:00Z" w16du:dateUtc="2025-10-23T11:46:00Z">
              <w:tcPr>
                <w:tcW w:w="5101" w:type="dxa"/>
                <w:vAlign w:val="center"/>
              </w:tcPr>
            </w:tcPrChange>
          </w:tcPr>
          <w:p w14:paraId="5C5278B9" w14:textId="77777777" w:rsidR="00953963" w:rsidRPr="00B64BA1" w:rsidRDefault="00953963" w:rsidP="00D64A6A">
            <w:pPr>
              <w:pStyle w:val="Tabletext"/>
              <w:pPrChange w:id="127" w:author="Barr, Angela" w:date="2025-10-23T13:46:00Z" w16du:dateUtc="2025-10-23T11:46:00Z">
                <w:pPr>
                  <w:spacing w:before="60" w:after="60"/>
                  <w:ind w:left="113" w:right="113"/>
                  <w:jc w:val="center"/>
                </w:pPr>
              </w:pPrChange>
            </w:pPr>
            <w:r w:rsidRPr="00B64BA1">
              <w:t>Need for spatial awareness</w:t>
            </w:r>
          </w:p>
        </w:tc>
        <w:tc>
          <w:tcPr>
            <w:tcW w:w="1134" w:type="dxa"/>
            <w:vAlign w:val="center"/>
            <w:tcPrChange w:id="128" w:author="Barr, Angela" w:date="2025-10-23T13:46:00Z" w16du:dateUtc="2025-10-23T11:46:00Z">
              <w:tcPr>
                <w:tcW w:w="1134" w:type="dxa"/>
                <w:vAlign w:val="center"/>
              </w:tcPr>
            </w:tcPrChange>
          </w:tcPr>
          <w:p w14:paraId="62EE2C9E" w14:textId="77777777" w:rsidR="00953963" w:rsidRPr="00B64BA1" w:rsidRDefault="00953963" w:rsidP="00D64A6A">
            <w:pPr>
              <w:pStyle w:val="Tabletext"/>
              <w:jc w:val="center"/>
              <w:pPrChange w:id="129" w:author="Barr, Angela" w:date="2025-10-23T13:46:00Z" w16du:dateUtc="2025-10-23T11:46:00Z">
                <w:pPr>
                  <w:spacing w:before="60" w:after="60"/>
                  <w:ind w:left="113" w:right="113"/>
                  <w:jc w:val="center"/>
                </w:pPr>
              </w:pPrChange>
            </w:pPr>
            <w:r w:rsidRPr="00B64BA1">
              <w:t>X</w:t>
            </w:r>
          </w:p>
        </w:tc>
        <w:tc>
          <w:tcPr>
            <w:tcW w:w="1418" w:type="dxa"/>
            <w:vAlign w:val="center"/>
            <w:tcPrChange w:id="130" w:author="Barr, Angela" w:date="2025-10-23T13:46:00Z" w16du:dateUtc="2025-10-23T11:46:00Z">
              <w:tcPr>
                <w:tcW w:w="1418" w:type="dxa"/>
                <w:vAlign w:val="center"/>
              </w:tcPr>
            </w:tcPrChange>
          </w:tcPr>
          <w:p w14:paraId="66329A50" w14:textId="77777777" w:rsidR="00953963" w:rsidRPr="00B64BA1" w:rsidRDefault="00953963" w:rsidP="00D64A6A">
            <w:pPr>
              <w:pStyle w:val="Tabletext"/>
              <w:jc w:val="center"/>
              <w:pPrChange w:id="131" w:author="Barr, Angela" w:date="2025-10-23T13:46:00Z" w16du:dateUtc="2025-10-23T11:46:00Z">
                <w:pPr>
                  <w:spacing w:before="60" w:after="60"/>
                  <w:ind w:left="113" w:right="113"/>
                  <w:jc w:val="center"/>
                </w:pPr>
              </w:pPrChange>
            </w:pPr>
            <w:r w:rsidRPr="00B64BA1">
              <w:t>X</w:t>
            </w:r>
          </w:p>
        </w:tc>
        <w:tc>
          <w:tcPr>
            <w:tcW w:w="1276" w:type="dxa"/>
            <w:vAlign w:val="center"/>
            <w:tcPrChange w:id="132" w:author="Barr, Angela" w:date="2025-10-23T13:46:00Z" w16du:dateUtc="2025-10-23T11:46:00Z">
              <w:tcPr>
                <w:tcW w:w="1276" w:type="dxa"/>
                <w:vAlign w:val="center"/>
              </w:tcPr>
            </w:tcPrChange>
          </w:tcPr>
          <w:p w14:paraId="3E56E500" w14:textId="77777777" w:rsidR="00953963" w:rsidRPr="00B64BA1" w:rsidRDefault="00953963" w:rsidP="00D64A6A">
            <w:pPr>
              <w:pStyle w:val="Tabletext"/>
              <w:jc w:val="center"/>
              <w:pPrChange w:id="133" w:author="Barr, Angela" w:date="2025-10-23T13:46:00Z" w16du:dateUtc="2025-10-23T11:46:00Z">
                <w:pPr>
                  <w:spacing w:before="60" w:after="60"/>
                  <w:ind w:left="113" w:right="113"/>
                  <w:jc w:val="center"/>
                </w:pPr>
              </w:pPrChange>
            </w:pPr>
            <w:r w:rsidRPr="00B64BA1">
              <w:t>X</w:t>
            </w:r>
          </w:p>
        </w:tc>
      </w:tr>
      <w:tr w:rsidR="00953963" w:rsidRPr="00B64BA1" w14:paraId="04F0D0BB" w14:textId="77777777" w:rsidTr="00D64A6A">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34" w:author="Barr, Angela" w:date="2025-10-23T13:46:00Z" w16du:dateUtc="2025-10-23T11:46:00Z">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5101" w:type="dxa"/>
            <w:vAlign w:val="center"/>
            <w:tcPrChange w:id="135" w:author="Barr, Angela" w:date="2025-10-23T13:46:00Z" w16du:dateUtc="2025-10-23T11:46:00Z">
              <w:tcPr>
                <w:tcW w:w="5101" w:type="dxa"/>
                <w:vAlign w:val="center"/>
              </w:tcPr>
            </w:tcPrChange>
          </w:tcPr>
          <w:p w14:paraId="4AC8F23E" w14:textId="77777777" w:rsidR="00953963" w:rsidRPr="00B64BA1" w:rsidRDefault="00953963" w:rsidP="00D64A6A">
            <w:pPr>
              <w:pStyle w:val="Tabletext"/>
              <w:pPrChange w:id="136" w:author="Barr, Angela" w:date="2025-10-23T13:46:00Z" w16du:dateUtc="2025-10-23T11:46:00Z">
                <w:pPr>
                  <w:spacing w:before="60" w:after="60"/>
                  <w:ind w:left="113" w:right="113"/>
                  <w:jc w:val="center"/>
                </w:pPr>
              </w:pPrChange>
            </w:pPr>
            <w:r w:rsidRPr="00B64BA1">
              <w:t>Waterway use for SOLAS vessels only</w:t>
            </w:r>
          </w:p>
        </w:tc>
        <w:tc>
          <w:tcPr>
            <w:tcW w:w="1134" w:type="dxa"/>
            <w:vAlign w:val="center"/>
            <w:tcPrChange w:id="137" w:author="Barr, Angela" w:date="2025-10-23T13:46:00Z" w16du:dateUtc="2025-10-23T11:46:00Z">
              <w:tcPr>
                <w:tcW w:w="1134" w:type="dxa"/>
                <w:vAlign w:val="center"/>
              </w:tcPr>
            </w:tcPrChange>
          </w:tcPr>
          <w:p w14:paraId="1A021C27" w14:textId="77777777" w:rsidR="00953963" w:rsidRPr="00B64BA1" w:rsidRDefault="00953963" w:rsidP="00D64A6A">
            <w:pPr>
              <w:pStyle w:val="Tabletext"/>
              <w:jc w:val="center"/>
              <w:pPrChange w:id="138" w:author="Barr, Angela" w:date="2025-10-23T13:46:00Z" w16du:dateUtc="2025-10-23T11:46:00Z">
                <w:pPr>
                  <w:spacing w:before="60" w:after="60"/>
                  <w:ind w:left="113" w:right="113"/>
                  <w:jc w:val="center"/>
                </w:pPr>
              </w:pPrChange>
            </w:pPr>
          </w:p>
        </w:tc>
        <w:tc>
          <w:tcPr>
            <w:tcW w:w="1418" w:type="dxa"/>
            <w:vAlign w:val="center"/>
            <w:tcPrChange w:id="139" w:author="Barr, Angela" w:date="2025-10-23T13:46:00Z" w16du:dateUtc="2025-10-23T11:46:00Z">
              <w:tcPr>
                <w:tcW w:w="1418" w:type="dxa"/>
                <w:vAlign w:val="center"/>
              </w:tcPr>
            </w:tcPrChange>
          </w:tcPr>
          <w:p w14:paraId="5DFEBFA9" w14:textId="77777777" w:rsidR="00953963" w:rsidRPr="00B64BA1" w:rsidRDefault="00953963" w:rsidP="00D64A6A">
            <w:pPr>
              <w:pStyle w:val="Tabletext"/>
              <w:jc w:val="center"/>
              <w:pPrChange w:id="140" w:author="Barr, Angela" w:date="2025-10-23T13:46:00Z" w16du:dateUtc="2025-10-23T11:46:00Z">
                <w:pPr>
                  <w:spacing w:before="60" w:after="60"/>
                  <w:ind w:left="113" w:right="113"/>
                  <w:jc w:val="center"/>
                </w:pPr>
              </w:pPrChange>
            </w:pPr>
          </w:p>
        </w:tc>
        <w:tc>
          <w:tcPr>
            <w:tcW w:w="1276" w:type="dxa"/>
            <w:vAlign w:val="center"/>
            <w:tcPrChange w:id="141" w:author="Barr, Angela" w:date="2025-10-23T13:46:00Z" w16du:dateUtc="2025-10-23T11:46:00Z">
              <w:tcPr>
                <w:tcW w:w="1276" w:type="dxa"/>
                <w:vAlign w:val="center"/>
              </w:tcPr>
            </w:tcPrChange>
          </w:tcPr>
          <w:p w14:paraId="110B98C7" w14:textId="77777777" w:rsidR="00953963" w:rsidRPr="00B64BA1" w:rsidRDefault="00953963" w:rsidP="00D64A6A">
            <w:pPr>
              <w:pStyle w:val="Tabletext"/>
              <w:jc w:val="center"/>
              <w:pPrChange w:id="142" w:author="Barr, Angela" w:date="2025-10-23T13:46:00Z" w16du:dateUtc="2025-10-23T11:46:00Z">
                <w:pPr>
                  <w:spacing w:before="60" w:after="60"/>
                  <w:ind w:left="113" w:right="113"/>
                  <w:jc w:val="center"/>
                </w:pPr>
              </w:pPrChange>
            </w:pPr>
            <w:r w:rsidRPr="00B64BA1">
              <w:t>X</w:t>
            </w:r>
          </w:p>
        </w:tc>
      </w:tr>
      <w:tr w:rsidR="00953963" w:rsidRPr="00B64BA1" w14:paraId="498E6FB6" w14:textId="77777777" w:rsidTr="00D64A6A">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43" w:author="Barr, Angela" w:date="2025-10-23T13:46:00Z" w16du:dateUtc="2025-10-23T11:46:00Z">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5101" w:type="dxa"/>
            <w:vAlign w:val="center"/>
            <w:tcPrChange w:id="144" w:author="Barr, Angela" w:date="2025-10-23T13:46:00Z" w16du:dateUtc="2025-10-23T11:46:00Z">
              <w:tcPr>
                <w:tcW w:w="5101" w:type="dxa"/>
                <w:vAlign w:val="center"/>
              </w:tcPr>
            </w:tcPrChange>
          </w:tcPr>
          <w:p w14:paraId="25843F85" w14:textId="77777777" w:rsidR="00953963" w:rsidRPr="00B64BA1" w:rsidRDefault="00953963" w:rsidP="00D64A6A">
            <w:pPr>
              <w:pStyle w:val="Tabletext"/>
              <w:pPrChange w:id="145" w:author="Barr, Angela" w:date="2025-10-23T13:46:00Z" w16du:dateUtc="2025-10-23T11:46:00Z">
                <w:pPr>
                  <w:spacing w:before="60" w:after="60"/>
                  <w:ind w:left="113" w:right="113"/>
                  <w:jc w:val="center"/>
                </w:pPr>
              </w:pPrChange>
            </w:pPr>
            <w:r w:rsidRPr="00B64BA1">
              <w:t>Waterway use mixed vessels</w:t>
            </w:r>
          </w:p>
        </w:tc>
        <w:tc>
          <w:tcPr>
            <w:tcW w:w="1134" w:type="dxa"/>
            <w:vAlign w:val="center"/>
            <w:tcPrChange w:id="146" w:author="Barr, Angela" w:date="2025-10-23T13:46:00Z" w16du:dateUtc="2025-10-23T11:46:00Z">
              <w:tcPr>
                <w:tcW w:w="1134" w:type="dxa"/>
                <w:vAlign w:val="center"/>
              </w:tcPr>
            </w:tcPrChange>
          </w:tcPr>
          <w:p w14:paraId="5D85A3E3" w14:textId="77777777" w:rsidR="00953963" w:rsidRPr="00B64BA1" w:rsidRDefault="00953963" w:rsidP="00D64A6A">
            <w:pPr>
              <w:pStyle w:val="Tabletext"/>
              <w:jc w:val="center"/>
              <w:pPrChange w:id="147" w:author="Barr, Angela" w:date="2025-10-23T13:46:00Z" w16du:dateUtc="2025-10-23T11:46:00Z">
                <w:pPr>
                  <w:spacing w:before="60" w:after="60"/>
                  <w:ind w:left="113" w:right="113"/>
                  <w:jc w:val="center"/>
                </w:pPr>
              </w:pPrChange>
            </w:pPr>
            <w:r w:rsidRPr="00B64BA1">
              <w:t>X</w:t>
            </w:r>
          </w:p>
        </w:tc>
        <w:tc>
          <w:tcPr>
            <w:tcW w:w="1418" w:type="dxa"/>
            <w:vAlign w:val="center"/>
            <w:tcPrChange w:id="148" w:author="Barr, Angela" w:date="2025-10-23T13:46:00Z" w16du:dateUtc="2025-10-23T11:46:00Z">
              <w:tcPr>
                <w:tcW w:w="1418" w:type="dxa"/>
                <w:vAlign w:val="center"/>
              </w:tcPr>
            </w:tcPrChange>
          </w:tcPr>
          <w:p w14:paraId="6AED1BBF" w14:textId="77777777" w:rsidR="00953963" w:rsidRPr="00B64BA1" w:rsidRDefault="00953963" w:rsidP="00D64A6A">
            <w:pPr>
              <w:pStyle w:val="Tabletext"/>
              <w:jc w:val="center"/>
              <w:pPrChange w:id="149" w:author="Barr, Angela" w:date="2025-10-23T13:46:00Z" w16du:dateUtc="2025-10-23T11:46:00Z">
                <w:pPr>
                  <w:spacing w:before="60" w:after="60"/>
                  <w:ind w:left="113" w:right="113"/>
                  <w:jc w:val="center"/>
                </w:pPr>
              </w:pPrChange>
            </w:pPr>
            <w:r w:rsidRPr="00B64BA1">
              <w:t>X</w:t>
            </w:r>
          </w:p>
        </w:tc>
        <w:tc>
          <w:tcPr>
            <w:tcW w:w="1276" w:type="dxa"/>
            <w:vAlign w:val="center"/>
            <w:tcPrChange w:id="150" w:author="Barr, Angela" w:date="2025-10-23T13:46:00Z" w16du:dateUtc="2025-10-23T11:46:00Z">
              <w:tcPr>
                <w:tcW w:w="1276" w:type="dxa"/>
                <w:vAlign w:val="center"/>
              </w:tcPr>
            </w:tcPrChange>
          </w:tcPr>
          <w:p w14:paraId="254E57E3" w14:textId="77777777" w:rsidR="00953963" w:rsidRPr="00B64BA1" w:rsidRDefault="00953963" w:rsidP="00D64A6A">
            <w:pPr>
              <w:pStyle w:val="Tabletext"/>
              <w:jc w:val="center"/>
              <w:pPrChange w:id="151" w:author="Barr, Angela" w:date="2025-10-23T13:46:00Z" w16du:dateUtc="2025-10-23T11:46:00Z">
                <w:pPr>
                  <w:spacing w:before="60" w:after="60"/>
                  <w:ind w:left="113" w:right="113"/>
                  <w:jc w:val="center"/>
                </w:pPr>
              </w:pPrChange>
            </w:pPr>
          </w:p>
        </w:tc>
      </w:tr>
      <w:tr w:rsidR="00953963" w:rsidRPr="00B64BA1" w14:paraId="13808016" w14:textId="77777777" w:rsidTr="00D64A6A">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52" w:author="Barr, Angela" w:date="2025-10-23T13:46:00Z" w16du:dateUtc="2025-10-23T11:46:00Z">
            <w:tblPrEx>
              <w:tblW w:w="892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5101" w:type="dxa"/>
            <w:vAlign w:val="center"/>
            <w:tcPrChange w:id="153" w:author="Barr, Angela" w:date="2025-10-23T13:46:00Z" w16du:dateUtc="2025-10-23T11:46:00Z">
              <w:tcPr>
                <w:tcW w:w="5101" w:type="dxa"/>
                <w:vAlign w:val="center"/>
              </w:tcPr>
            </w:tcPrChange>
          </w:tcPr>
          <w:p w14:paraId="7860878F" w14:textId="77777777" w:rsidR="00953963" w:rsidRPr="00B64BA1" w:rsidRDefault="00953963" w:rsidP="00D64A6A">
            <w:pPr>
              <w:pStyle w:val="Tabletext"/>
              <w:pPrChange w:id="154" w:author="Barr, Angela" w:date="2025-10-23T13:46:00Z" w16du:dateUtc="2025-10-23T11:46:00Z">
                <w:pPr>
                  <w:spacing w:before="60" w:after="60"/>
                  <w:ind w:left="113" w:right="113"/>
                  <w:jc w:val="center"/>
                </w:pPr>
              </w:pPrChange>
            </w:pPr>
            <w:r w:rsidRPr="00B64BA1">
              <w:t>Temporary marking of new danger / wreck</w:t>
            </w:r>
          </w:p>
        </w:tc>
        <w:tc>
          <w:tcPr>
            <w:tcW w:w="1134" w:type="dxa"/>
            <w:vAlign w:val="center"/>
            <w:tcPrChange w:id="155" w:author="Barr, Angela" w:date="2025-10-23T13:46:00Z" w16du:dateUtc="2025-10-23T11:46:00Z">
              <w:tcPr>
                <w:tcW w:w="1134" w:type="dxa"/>
                <w:vAlign w:val="center"/>
              </w:tcPr>
            </w:tcPrChange>
          </w:tcPr>
          <w:p w14:paraId="2A3D6F1D" w14:textId="77777777" w:rsidR="00953963" w:rsidRPr="00B64BA1" w:rsidRDefault="00953963" w:rsidP="00D64A6A">
            <w:pPr>
              <w:pStyle w:val="Tabletext"/>
              <w:jc w:val="center"/>
              <w:pPrChange w:id="156" w:author="Barr, Angela" w:date="2025-10-23T13:46:00Z" w16du:dateUtc="2025-10-23T11:46:00Z">
                <w:pPr>
                  <w:spacing w:before="60" w:after="60"/>
                  <w:ind w:left="113" w:right="113"/>
                  <w:jc w:val="center"/>
                </w:pPr>
              </w:pPrChange>
            </w:pPr>
          </w:p>
        </w:tc>
        <w:tc>
          <w:tcPr>
            <w:tcW w:w="1418" w:type="dxa"/>
            <w:vAlign w:val="center"/>
            <w:tcPrChange w:id="157" w:author="Barr, Angela" w:date="2025-10-23T13:46:00Z" w16du:dateUtc="2025-10-23T11:46:00Z">
              <w:tcPr>
                <w:tcW w:w="1418" w:type="dxa"/>
                <w:vAlign w:val="center"/>
              </w:tcPr>
            </w:tcPrChange>
          </w:tcPr>
          <w:p w14:paraId="11DC703F" w14:textId="77777777" w:rsidR="00953963" w:rsidRPr="00B64BA1" w:rsidRDefault="00953963" w:rsidP="00D64A6A">
            <w:pPr>
              <w:pStyle w:val="Tabletext"/>
              <w:jc w:val="center"/>
              <w:pPrChange w:id="158" w:author="Barr, Angela" w:date="2025-10-23T13:46:00Z" w16du:dateUtc="2025-10-23T11:46:00Z">
                <w:pPr>
                  <w:spacing w:before="60" w:after="60"/>
                  <w:ind w:left="113" w:right="113"/>
                  <w:jc w:val="center"/>
                </w:pPr>
              </w:pPrChange>
            </w:pPr>
          </w:p>
        </w:tc>
        <w:tc>
          <w:tcPr>
            <w:tcW w:w="1276" w:type="dxa"/>
            <w:vAlign w:val="center"/>
            <w:tcPrChange w:id="159" w:author="Barr, Angela" w:date="2025-10-23T13:46:00Z" w16du:dateUtc="2025-10-23T11:46:00Z">
              <w:tcPr>
                <w:tcW w:w="1276" w:type="dxa"/>
                <w:vAlign w:val="center"/>
              </w:tcPr>
            </w:tcPrChange>
          </w:tcPr>
          <w:p w14:paraId="50CAEA04" w14:textId="77777777" w:rsidR="00953963" w:rsidRPr="00B64BA1" w:rsidRDefault="00953963" w:rsidP="00D64A6A">
            <w:pPr>
              <w:pStyle w:val="Tabletext"/>
              <w:jc w:val="center"/>
              <w:pPrChange w:id="160" w:author="Barr, Angela" w:date="2025-10-23T13:46:00Z" w16du:dateUtc="2025-10-23T11:46:00Z">
                <w:pPr>
                  <w:spacing w:before="60" w:after="60"/>
                  <w:ind w:left="113" w:right="113"/>
                  <w:jc w:val="center"/>
                </w:pPr>
              </w:pPrChange>
            </w:pPr>
            <w:r w:rsidRPr="00B64BA1">
              <w:t>X</w:t>
            </w:r>
          </w:p>
        </w:tc>
      </w:tr>
    </w:tbl>
    <w:p w14:paraId="43BE7D4C" w14:textId="77777777" w:rsidR="00953963" w:rsidRPr="00B64BA1" w:rsidRDefault="00953963" w:rsidP="00953963">
      <w:pPr>
        <w:spacing w:after="120"/>
        <w:ind w:left="708"/>
        <w:jc w:val="center"/>
        <w:rPr>
          <w:sz w:val="22"/>
        </w:rPr>
      </w:pPr>
    </w:p>
    <w:p w14:paraId="510C44D0" w14:textId="23865A46" w:rsidR="005343DA" w:rsidRPr="005343DA" w:rsidRDefault="005343DA" w:rsidP="005343DA">
      <w:pPr>
        <w:pStyle w:val="BodyText"/>
      </w:pPr>
      <w:r w:rsidRPr="00DF4638">
        <w:t xml:space="preserve">See </w:t>
      </w:r>
      <w:r w:rsidR="005A00C7" w:rsidRPr="00DF4638">
        <w:t xml:space="preserve">Annex </w:t>
      </w:r>
      <w:r w:rsidR="006E7DDF" w:rsidRPr="00DF4638">
        <w:t>C</w:t>
      </w:r>
      <w:r w:rsidRPr="00DF4638">
        <w:t xml:space="preserve"> for more details</w:t>
      </w:r>
      <w:r w:rsidR="008C404E" w:rsidRPr="00DF4638">
        <w:t xml:space="preserve"> o</w:t>
      </w:r>
      <w:ins w:id="161" w:author="Barr, Angela" w:date="2025-10-23T13:59:00Z" w16du:dateUtc="2025-10-23T11:59:00Z">
        <w:r w:rsidR="000B34A4">
          <w:t>n</w:t>
        </w:r>
      </w:ins>
      <w:del w:id="162" w:author="Barr, Angela" w:date="2025-10-23T13:59:00Z" w16du:dateUtc="2025-10-23T11:59:00Z">
        <w:r w:rsidR="008C404E" w:rsidRPr="00DF4638" w:rsidDel="000B34A4">
          <w:delText>f</w:delText>
        </w:r>
      </w:del>
      <w:r w:rsidR="008C404E" w:rsidRPr="00DF4638">
        <w:t xml:space="preserve"> Virtual </w:t>
      </w:r>
      <w:ins w:id="163" w:author="Barr, Angela" w:date="2025-10-23T14:30:00Z" w16du:dateUtc="2025-10-23T12:30:00Z">
        <w:r w:rsidR="001326D5">
          <w:t xml:space="preserve">AIS </w:t>
        </w:r>
      </w:ins>
      <w:r w:rsidR="008C404E" w:rsidRPr="00DF4638">
        <w:t>AtoN</w:t>
      </w:r>
      <w:r w:rsidRPr="00DF4638">
        <w:t>.</w:t>
      </w:r>
    </w:p>
    <w:p w14:paraId="1D7C7812" w14:textId="45D1B1AF" w:rsidR="005343DA" w:rsidRDefault="00AB139E" w:rsidP="005343DA">
      <w:pPr>
        <w:pStyle w:val="Heading1"/>
      </w:pPr>
      <w:bookmarkStart w:id="164" w:name="_Toc288028524"/>
      <w:bookmarkStart w:id="165" w:name="_Toc296938532"/>
      <w:bookmarkStart w:id="166" w:name="_Toc211937872"/>
      <w:r>
        <w:t>The VHF Data link</w:t>
      </w:r>
      <w:bookmarkEnd w:id="164"/>
      <w:bookmarkEnd w:id="165"/>
      <w:bookmarkEnd w:id="166"/>
    </w:p>
    <w:p w14:paraId="189A68F5" w14:textId="77777777" w:rsidR="00F855C4" w:rsidRPr="00F855C4" w:rsidRDefault="00F855C4" w:rsidP="00F855C4">
      <w:pPr>
        <w:pStyle w:val="Heading1separationline"/>
      </w:pPr>
    </w:p>
    <w:p w14:paraId="4B171E02" w14:textId="40F405C7" w:rsidR="005343DA" w:rsidRDefault="009D5FA7" w:rsidP="009D5FA7">
      <w:pPr>
        <w:pStyle w:val="BodyText"/>
      </w:pPr>
      <w:r w:rsidRPr="009D5FA7">
        <w:t xml:space="preserve">AIS uses TDMA protocols, this is the method used to communicate using pre-defined messages (sentences), which are exchanged between stations via </w:t>
      </w:r>
      <w:r w:rsidR="001D03A9">
        <w:t>two</w:t>
      </w:r>
      <w:r w:rsidR="001D03A9" w:rsidRPr="009D5FA7">
        <w:t xml:space="preserve"> </w:t>
      </w:r>
      <w:r w:rsidRPr="009D5FA7">
        <w:t>designated VHF frequencies</w:t>
      </w:r>
      <w:r w:rsidR="00F33636">
        <w:t xml:space="preserve">, </w:t>
      </w:r>
      <w:r w:rsidR="00F33636" w:rsidRPr="00AC4C45">
        <w:t>AIS1</w:t>
      </w:r>
      <w:r w:rsidR="00F33636">
        <w:t xml:space="preserve"> (161.975MHz)</w:t>
      </w:r>
      <w:r w:rsidR="00F33636" w:rsidRPr="00AC4C45">
        <w:t xml:space="preserve"> and AIS2</w:t>
      </w:r>
      <w:r w:rsidR="00F33636">
        <w:t xml:space="preserve"> (162.025MHz)</w:t>
      </w:r>
      <w:r w:rsidRPr="009D5FA7">
        <w:t>. The protocols, frequencies and the messages together are defined as the VHF data link (VDL). The VDL is similar to an internet email service where international compatibility is assured by a strict protocol, whatever the content of the message might be.</w:t>
      </w:r>
    </w:p>
    <w:p w14:paraId="274F8EA6" w14:textId="51B910E7" w:rsidR="009D5FA7" w:rsidRDefault="009D5FA7" w:rsidP="009D5FA7">
      <w:pPr>
        <w:pStyle w:val="BodyText"/>
      </w:pPr>
      <w:r>
        <w:t>AIS AtoN typical</w:t>
      </w:r>
      <w:r w:rsidR="00CE2152">
        <w:t>l</w:t>
      </w:r>
      <w:r>
        <w:t>y transmit a message every three minutes.</w:t>
      </w:r>
    </w:p>
    <w:p w14:paraId="1B8FCD0A" w14:textId="048CAA8D" w:rsidR="005A45DA" w:rsidRPr="00DF4638" w:rsidRDefault="005A45DA" w:rsidP="005A45DA">
      <w:pPr>
        <w:pStyle w:val="Heading2"/>
      </w:pPr>
      <w:bookmarkStart w:id="167" w:name="_Toc82608063"/>
      <w:bookmarkStart w:id="168" w:name="_Toc211937873"/>
      <w:bookmarkStart w:id="169" w:name="_Toc296938533"/>
      <w:r w:rsidRPr="00DF4638">
        <w:t>H</w:t>
      </w:r>
      <w:r w:rsidR="00EA69FC">
        <w:t>ow does it operate</w:t>
      </w:r>
      <w:bookmarkEnd w:id="167"/>
      <w:r w:rsidR="00AC4C45" w:rsidRPr="00DF4638">
        <w:t>?</w:t>
      </w:r>
      <w:bookmarkEnd w:id="168"/>
    </w:p>
    <w:p w14:paraId="76B9BA6B" w14:textId="77777777" w:rsidR="005A45DA" w:rsidRPr="00AC4C45" w:rsidRDefault="005A45DA" w:rsidP="00D64A6A">
      <w:pPr>
        <w:pStyle w:val="Heading2separationline"/>
        <w:pPrChange w:id="170" w:author="Barr, Angela" w:date="2025-10-23T13:48:00Z" w16du:dateUtc="2025-10-23T11:48:00Z">
          <w:pPr>
            <w:pBdr>
              <w:bottom w:val="single" w:sz="8" w:space="1" w:color="00558C" w:themeColor="accent1"/>
            </w:pBdr>
            <w:spacing w:after="120" w:line="90" w:lineRule="exact"/>
            <w:ind w:right="8789"/>
          </w:pPr>
        </w:pPrChange>
      </w:pPr>
    </w:p>
    <w:p w14:paraId="4E318724" w14:textId="2651BDC0" w:rsidR="005A45DA" w:rsidRPr="00AC4C45" w:rsidRDefault="001D03A9" w:rsidP="005A45DA">
      <w:pPr>
        <w:pStyle w:val="BodyText"/>
      </w:pPr>
      <w:r>
        <w:t>The VDL</w:t>
      </w:r>
      <w:r w:rsidR="005A45DA" w:rsidRPr="00AC4C45">
        <w:t xml:space="preserve"> is divided into a number of equal time slots which hold a set amount of data and are synchronized using </w:t>
      </w:r>
      <w:r w:rsidRPr="00AC4C45">
        <w:t>G</w:t>
      </w:r>
      <w:r>
        <w:t>NSS</w:t>
      </w:r>
      <w:r w:rsidRPr="00AC4C45">
        <w:t xml:space="preserve"> </w:t>
      </w:r>
      <w:r w:rsidR="005A45DA" w:rsidRPr="00AC4C45">
        <w:t>time. The primary methods by which AIS devices access the link (as detailed in ITU-R M.1371) are:</w:t>
      </w:r>
    </w:p>
    <w:p w14:paraId="5D1A5C0C" w14:textId="0A529BEE" w:rsidR="005A45DA" w:rsidRPr="00AC4C45" w:rsidRDefault="005A45DA" w:rsidP="00DF4638">
      <w:pPr>
        <w:pStyle w:val="Bullet1"/>
      </w:pPr>
      <w:r w:rsidRPr="00AC4C45">
        <w:t>Self-Organized (SOTDMA) is the basic access method for mobile stations</w:t>
      </w:r>
      <w:r w:rsidR="006C1E7D">
        <w:t xml:space="preserve"> (vessels)</w:t>
      </w:r>
      <w:r w:rsidRPr="00AC4C45">
        <w:t>. Stations preannounce when they are going to transmit and plan their transmissions based on slot use information collected from other stations in order to prevent slot collisions (two stations picking the same slot to transmit their data packet).</w:t>
      </w:r>
    </w:p>
    <w:p w14:paraId="574A2EBF" w14:textId="77777777" w:rsidR="005A45DA" w:rsidRPr="00AC4C45" w:rsidRDefault="005A45DA" w:rsidP="00DF4638">
      <w:pPr>
        <w:pStyle w:val="Bullet1"/>
      </w:pPr>
      <w:r w:rsidRPr="00AC4C45">
        <w:t>Random Access (RATDMA)</w:t>
      </w:r>
      <w:r w:rsidRPr="00AC4C45">
        <w:rPr>
          <w:sz w:val="20"/>
          <w:vertAlign w:val="superscript"/>
        </w:rPr>
        <w:footnoteReference w:id="2"/>
      </w:r>
      <w:r w:rsidRPr="00AC4C45">
        <w:rPr>
          <w:vertAlign w:val="superscript"/>
        </w:rPr>
        <w:t xml:space="preserve"> </w:t>
      </w:r>
      <w:r w:rsidRPr="00AC4C45">
        <w:t>is used by AIS stations to access the link for unscheduled transmissions.</w:t>
      </w:r>
    </w:p>
    <w:p w14:paraId="53F02EED" w14:textId="77777777" w:rsidR="005A45DA" w:rsidRPr="00AC4C45" w:rsidRDefault="005A45DA" w:rsidP="00DF4638">
      <w:pPr>
        <w:pStyle w:val="Bullet1"/>
      </w:pPr>
      <w:r w:rsidRPr="00AC4C45">
        <w:t>Fixed Access (FATDMA)</w:t>
      </w:r>
      <w:r w:rsidRPr="00AC4C45">
        <w:rPr>
          <w:sz w:val="20"/>
          <w:vertAlign w:val="superscript"/>
        </w:rPr>
        <w:footnoteReference w:id="3"/>
      </w:r>
      <w:r w:rsidRPr="00AC4C45">
        <w:t xml:space="preserve"> is used by AIS stations that have a requirement to transmit data at predetermined intervals, and involves the reservation of particular slots for their exclusive use.</w:t>
      </w:r>
    </w:p>
    <w:p w14:paraId="40451642" w14:textId="780618B7" w:rsidR="005A45DA" w:rsidRPr="00AC4C45" w:rsidRDefault="005A45DA" w:rsidP="00DF4638">
      <w:pPr>
        <w:pStyle w:val="Bullet1"/>
      </w:pPr>
      <w:r w:rsidRPr="00AC4C45">
        <w:t xml:space="preserve">Carrier Sense (CSTDMA) </w:t>
      </w:r>
      <w:r w:rsidR="00F23DAA">
        <w:t xml:space="preserve">also </w:t>
      </w:r>
      <w:r w:rsidRPr="00AC4C45">
        <w:t>known as “polite” behaviour is used by some mobile stations which can access the link only when they find an unused slot. These stations must listen to the beginning of a slot to detect occupancy and are therefore limited to a single slot transmission</w:t>
      </w:r>
      <w:r w:rsidR="00F23DAA">
        <w:t>.</w:t>
      </w:r>
    </w:p>
    <w:p w14:paraId="3573CBDA" w14:textId="5C563502" w:rsidR="005A45DA" w:rsidRPr="00AC4C45" w:rsidRDefault="005A45DA" w:rsidP="005A45DA">
      <w:pPr>
        <w:pStyle w:val="BodyText"/>
      </w:pPr>
      <w:r w:rsidRPr="00AC4C45">
        <w:t xml:space="preserve">AIS </w:t>
      </w:r>
      <w:r w:rsidR="00142397">
        <w:t>base station</w:t>
      </w:r>
      <w:r w:rsidR="00AC16A6">
        <w:t>s</w:t>
      </w:r>
      <w:r w:rsidR="00142397">
        <w:t xml:space="preserve"> manage the network in </w:t>
      </w:r>
      <w:r w:rsidRPr="00AC4C45">
        <w:t>a similar manner to telephone “cell” towers.</w:t>
      </w:r>
    </w:p>
    <w:p w14:paraId="366036EC" w14:textId="380DCF50" w:rsidR="005A45DA" w:rsidRPr="003510CA" w:rsidRDefault="005A45DA" w:rsidP="00636AE2">
      <w:pPr>
        <w:pStyle w:val="Heading2"/>
      </w:pPr>
      <w:bookmarkStart w:id="171" w:name="_Toc211937874"/>
      <w:bookmarkStart w:id="172" w:name="_Toc82608064"/>
      <w:r w:rsidRPr="003510CA">
        <w:t>Protocol for data transmission</w:t>
      </w:r>
      <w:bookmarkEnd w:id="171"/>
      <w:r w:rsidRPr="003510CA">
        <w:t xml:space="preserve"> </w:t>
      </w:r>
      <w:bookmarkEnd w:id="172"/>
    </w:p>
    <w:p w14:paraId="2427D593" w14:textId="77777777" w:rsidR="005A45DA" w:rsidRPr="00AC4C45" w:rsidRDefault="005A45DA" w:rsidP="00D64A6A">
      <w:pPr>
        <w:pStyle w:val="Heading2separationline"/>
        <w:pPrChange w:id="173" w:author="Barr, Angela" w:date="2025-10-23T13:48:00Z" w16du:dateUtc="2025-10-23T11:48:00Z">
          <w:pPr>
            <w:pBdr>
              <w:bottom w:val="single" w:sz="4" w:space="1" w:color="575756"/>
            </w:pBdr>
            <w:spacing w:after="60" w:line="110" w:lineRule="exact"/>
            <w:ind w:right="8787"/>
          </w:pPr>
        </w:pPrChange>
      </w:pPr>
    </w:p>
    <w:p w14:paraId="5975C44A" w14:textId="77777777" w:rsidR="005A45DA" w:rsidRPr="003510CA" w:rsidRDefault="005A45DA" w:rsidP="003510CA">
      <w:pPr>
        <w:pStyle w:val="Heading3"/>
      </w:pPr>
      <w:bookmarkStart w:id="174" w:name="_Toc82608065"/>
      <w:bookmarkStart w:id="175" w:name="_Toc211937875"/>
      <w:r w:rsidRPr="003510CA">
        <w:t>Timing</w:t>
      </w:r>
      <w:bookmarkEnd w:id="174"/>
      <w:bookmarkEnd w:id="175"/>
    </w:p>
    <w:p w14:paraId="15F83F79" w14:textId="454DFE25" w:rsidR="005A45DA" w:rsidRPr="00AC4C45" w:rsidRDefault="005A45DA" w:rsidP="00B74880">
      <w:pPr>
        <w:pStyle w:val="BodyText"/>
      </w:pPr>
      <w:r w:rsidRPr="00AC4C45">
        <w:t>Correct synchronization of each user's equipment is imperative to ensure proper functioning of the TDMA.</w:t>
      </w:r>
    </w:p>
    <w:p w14:paraId="6FA7D0B5" w14:textId="384F112F" w:rsidR="005A45DA" w:rsidRPr="00AC4C45" w:rsidRDefault="005A45DA" w:rsidP="00B74880">
      <w:pPr>
        <w:pStyle w:val="BodyText"/>
      </w:pPr>
      <w:bookmarkStart w:id="176" w:name="OLE_LINK14"/>
      <w:bookmarkStart w:id="177" w:name="OLE_LINK15"/>
      <w:r w:rsidRPr="00AC4C45">
        <w:lastRenderedPageBreak/>
        <w:t>For</w:t>
      </w:r>
      <w:r w:rsidR="00CA371A">
        <w:t xml:space="preserve"> </w:t>
      </w:r>
      <w:r w:rsidR="007E4782">
        <w:t>both</w:t>
      </w:r>
      <w:ins w:id="178" w:author="Barr, Angela" w:date="2025-10-23T13:48:00Z" w16du:dateUtc="2025-10-23T11:48:00Z">
        <w:r w:rsidR="00D64A6A">
          <w:t xml:space="preserve"> </w:t>
        </w:r>
      </w:ins>
      <w:r w:rsidR="00F048EF">
        <w:t xml:space="preserve">the two AIS frequencies, </w:t>
      </w:r>
      <w:r w:rsidRPr="00AC4C45">
        <w:t>each minute of time (known as the “frame”) is divided into 2250 slots</w:t>
      </w:r>
      <w:bookmarkEnd w:id="176"/>
      <w:bookmarkEnd w:id="177"/>
      <w:r w:rsidRPr="00AC4C45">
        <w:t>, giving a total of 4500</w:t>
      </w:r>
      <w:r w:rsidR="00F70757">
        <w:t xml:space="preserve"> slots</w:t>
      </w:r>
      <w:r w:rsidR="00ED28E4">
        <w:t xml:space="preserve">. </w:t>
      </w:r>
      <w:r w:rsidRPr="00AC4C45">
        <w:t xml:space="preserve"> To ensure all units are synchronized, every AIS station contains a </w:t>
      </w:r>
      <w:r w:rsidR="00F048EF">
        <w:t>GNSS</w:t>
      </w:r>
      <w:r w:rsidRPr="00AC4C45">
        <w:t xml:space="preserve"> receiver, which provides Universal Time Co-ordinated (UTC) as a timing reference. </w:t>
      </w:r>
    </w:p>
    <w:p w14:paraId="13FEA219" w14:textId="77777777" w:rsidR="005A45DA" w:rsidRPr="00AC4C45" w:rsidRDefault="005A45DA" w:rsidP="00296389">
      <w:pPr>
        <w:pStyle w:val="Heading3"/>
        <w:rPr>
          <w:color w:val="auto"/>
        </w:rPr>
      </w:pPr>
      <w:bookmarkStart w:id="179" w:name="_Toc82608066"/>
      <w:bookmarkStart w:id="180" w:name="_Toc211937876"/>
      <w:r w:rsidRPr="00AC4C45">
        <w:rPr>
          <w:color w:val="auto"/>
        </w:rPr>
        <w:t>Position</w:t>
      </w:r>
      <w:bookmarkEnd w:id="179"/>
      <w:bookmarkEnd w:id="180"/>
    </w:p>
    <w:p w14:paraId="2A9D53C1" w14:textId="34282FC5" w:rsidR="005A45DA" w:rsidRPr="00AC4C45" w:rsidRDefault="005A45DA" w:rsidP="00B74880">
      <w:pPr>
        <w:pStyle w:val="BodyText"/>
      </w:pPr>
      <w:r w:rsidRPr="00AC4C45">
        <w:t xml:space="preserve">Although AIS relies on </w:t>
      </w:r>
      <w:r w:rsidR="00F048EF" w:rsidRPr="00AC4C45">
        <w:t>G</w:t>
      </w:r>
      <w:r w:rsidR="00F048EF">
        <w:t>NSS</w:t>
      </w:r>
      <w:r w:rsidR="00F048EF" w:rsidRPr="00AC4C45">
        <w:t xml:space="preserve"> </w:t>
      </w:r>
      <w:r w:rsidRPr="00AC4C45">
        <w:t xml:space="preserve">for timing it may also obtain its position reference from an external source. </w:t>
      </w:r>
      <w:r w:rsidR="00AF5DED">
        <w:t>(</w:t>
      </w:r>
      <w:del w:id="181" w:author="Barr, Angela" w:date="2025-10-23T13:57:00Z" w16du:dateUtc="2025-10-23T11:57:00Z">
        <w:r w:rsidR="00AF5DED" w:rsidDel="000B34A4">
          <w:delText>Eg.</w:delText>
        </w:r>
      </w:del>
      <w:ins w:id="182" w:author="Barr, Angela" w:date="2025-10-23T13:57:00Z" w16du:dateUtc="2025-10-23T11:57:00Z">
        <w:r w:rsidR="000B34A4">
          <w:t>E.g.</w:t>
        </w:r>
      </w:ins>
      <w:r w:rsidR="00AF5DED">
        <w:t xml:space="preserve"> surveyed position for a fixed </w:t>
      </w:r>
      <w:r w:rsidR="003F582A">
        <w:t xml:space="preserve">AtoN) </w:t>
      </w:r>
    </w:p>
    <w:p w14:paraId="70A2CF34" w14:textId="1EEF3A5E" w:rsidR="005A45DA" w:rsidRPr="00F40C50" w:rsidRDefault="005A45DA" w:rsidP="00F14E3E">
      <w:pPr>
        <w:pStyle w:val="Heading2"/>
      </w:pPr>
      <w:bookmarkStart w:id="183" w:name="_Toc82608067"/>
      <w:bookmarkStart w:id="184" w:name="_Toc211937877"/>
      <w:r w:rsidRPr="00F40C50">
        <w:t>VHF data link</w:t>
      </w:r>
      <w:bookmarkEnd w:id="183"/>
      <w:r w:rsidR="008C404E" w:rsidRPr="00F40C50">
        <w:t xml:space="preserve"> ADMINISTRATION</w:t>
      </w:r>
      <w:bookmarkEnd w:id="184"/>
    </w:p>
    <w:p w14:paraId="30F3F1A8" w14:textId="77777777" w:rsidR="005A45DA" w:rsidRPr="00AC4C45" w:rsidRDefault="005A45DA" w:rsidP="00D64A6A">
      <w:pPr>
        <w:pStyle w:val="Heading2separationline"/>
        <w:pPrChange w:id="185" w:author="Barr, Angela" w:date="2025-10-23T13:49:00Z" w16du:dateUtc="2025-10-23T11:49:00Z">
          <w:pPr>
            <w:pBdr>
              <w:bottom w:val="single" w:sz="4" w:space="1" w:color="575756"/>
            </w:pBdr>
            <w:spacing w:after="60" w:line="110" w:lineRule="exact"/>
            <w:ind w:right="8787"/>
          </w:pPr>
        </w:pPrChange>
      </w:pPr>
    </w:p>
    <w:p w14:paraId="198A85F0" w14:textId="46A43411" w:rsidR="005A45DA" w:rsidRPr="00AC4C45" w:rsidRDefault="005A45DA" w:rsidP="00296389">
      <w:pPr>
        <w:pStyle w:val="BodyText"/>
      </w:pPr>
      <w:r w:rsidRPr="00AC4C45">
        <w:t>AIS has been designed for short range, VHF coverage, normally referred to as “line of sight”. Although most AIS messages only use one slot, some can occupy up to five consecutive time slots. The greater the number of slots used by a message, and the larger the number of vessels in a coverage area, the greater the potential for data packet (slot) collisions. Since most AIS base stations typically have a high antenna position</w:t>
      </w:r>
      <w:r w:rsidR="00142397">
        <w:t xml:space="preserve"> and</w:t>
      </w:r>
      <w:r w:rsidRPr="00AC4C45">
        <w:t xml:space="preserve"> large coverage area, this may result in messages not being decoded from more distant AIS units in an area where there are a very large number of AIS stations operating. However, data from these distant stations would continue to be transmitted and received correctly by closer AIS stations.</w:t>
      </w:r>
    </w:p>
    <w:p w14:paraId="7240FBBC" w14:textId="5E93ECCD" w:rsidR="005A45DA" w:rsidRDefault="00696AD4" w:rsidP="00296389">
      <w:pPr>
        <w:pStyle w:val="BodyText"/>
      </w:pPr>
      <w:r w:rsidRPr="00194982">
        <w:t xml:space="preserve">FATDMA reservations are required for Type 1 AIS AtoN </w:t>
      </w:r>
      <w:r w:rsidRPr="000B34A4">
        <w:t>Stations</w:t>
      </w:r>
      <w:r w:rsidR="004D5740" w:rsidRPr="000B34A4">
        <w:t xml:space="preserve"> (see section </w:t>
      </w:r>
      <w:ins w:id="186" w:author="Barr, Angela" w:date="2025-10-23T13:57:00Z" w16du:dateUtc="2025-10-23T11:57:00Z">
        <w:r w:rsidR="000B34A4" w:rsidRPr="000B34A4">
          <w:rPr>
            <w:rPrChange w:id="187" w:author="Barr, Angela" w:date="2025-10-23T13:58:00Z" w16du:dateUtc="2025-10-23T11:58:00Z">
              <w:rPr>
                <w:highlight w:val="yellow"/>
              </w:rPr>
            </w:rPrChange>
          </w:rPr>
          <w:t>7</w:t>
        </w:r>
      </w:ins>
      <w:del w:id="188" w:author="Barr, Angela" w:date="2025-10-23T13:57:00Z" w16du:dateUtc="2025-10-23T11:57:00Z">
        <w:r w:rsidR="001E2F05" w:rsidRPr="000B34A4" w:rsidDel="000B34A4">
          <w:delText>6</w:delText>
        </w:r>
      </w:del>
      <w:r w:rsidR="001E2F05" w:rsidRPr="000B34A4">
        <w:t>)</w:t>
      </w:r>
      <w:r w:rsidRPr="000B34A4">
        <w:t>. Individual</w:t>
      </w:r>
      <w:r w:rsidRPr="00194982">
        <w:t xml:space="preserve"> slots allocations for AIS AtoN Stations require transmission of a message</w:t>
      </w:r>
      <w:r w:rsidR="00F048EF">
        <w:t xml:space="preserve"> type</w:t>
      </w:r>
      <w:r w:rsidRPr="00194982">
        <w:t xml:space="preserve"> 20 </w:t>
      </w:r>
      <w:r w:rsidR="00F048EF">
        <w:t xml:space="preserve">(Data Link Management) </w:t>
      </w:r>
      <w:r w:rsidRPr="00194982">
        <w:t xml:space="preserve">in the coverage area. This can be transmitted by an AIS </w:t>
      </w:r>
      <w:r w:rsidR="00683B10">
        <w:t xml:space="preserve">base </w:t>
      </w:r>
      <w:r w:rsidRPr="00194982">
        <w:t>station that is capable of control of the VDL.</w:t>
      </w:r>
      <w:r>
        <w:t xml:space="preserve"> </w:t>
      </w:r>
      <w:r w:rsidR="005A45DA" w:rsidRPr="00AC4C45">
        <w:t>Administrations should organize the usage of the VDL by appropriate FATDMA reservations and consider the total load on the VDL before introducing additional services which rely on AIS.</w:t>
      </w:r>
    </w:p>
    <w:p w14:paraId="017729E9" w14:textId="45A1CD2F" w:rsidR="00696AD4" w:rsidRPr="00194982" w:rsidRDefault="00696AD4" w:rsidP="00696AD4">
      <w:pPr>
        <w:pStyle w:val="BodyText"/>
      </w:pPr>
      <w:r w:rsidRPr="00194982">
        <w:t xml:space="preserve">Efficient use of the FATDMA allocations can be improved by having several </w:t>
      </w:r>
      <w:r w:rsidR="00142397">
        <w:t>AtoN</w:t>
      </w:r>
      <w:r w:rsidR="00142397" w:rsidRPr="00194982">
        <w:t xml:space="preserve"> </w:t>
      </w:r>
      <w:r w:rsidRPr="00194982">
        <w:t>in the same area using the same slots but in different frames. For example</w:t>
      </w:r>
      <w:r w:rsidR="00894ECB">
        <w:t>,</w:t>
      </w:r>
      <w:r w:rsidRPr="00194982">
        <w:t xml:space="preserve"> 3 buoys, each with a </w:t>
      </w:r>
      <w:r w:rsidR="00894ECB" w:rsidRPr="00194982">
        <w:t>3-minute</w:t>
      </w:r>
      <w:r w:rsidRPr="00194982">
        <w:t xml:space="preserve"> reporting interval, in the same area could be configured such that Buoy A transmits in frames 0, 3, 6, … Buoy B transmits in frames 1, 4, 7,…. and Buoy C transmits in frames 2, 5, 8,…. all using the same slots.</w:t>
      </w:r>
    </w:p>
    <w:p w14:paraId="42065A4D" w14:textId="32CED862" w:rsidR="005A45DA" w:rsidRPr="00AC4C45" w:rsidRDefault="005A45DA" w:rsidP="00296389">
      <w:pPr>
        <w:pStyle w:val="BodyText"/>
      </w:pPr>
      <w:r w:rsidRPr="00AC4C45">
        <w:t>The information exchanged via the VDL is safety related and the usage of the VDL should be monitored and controlled to safeguard its proper function and avoid overloading.</w:t>
      </w:r>
    </w:p>
    <w:p w14:paraId="08C31152" w14:textId="6B495B23" w:rsidR="005A45DA" w:rsidRPr="00AC4C45" w:rsidRDefault="005A45DA" w:rsidP="00296389">
      <w:pPr>
        <w:pStyle w:val="BodyText"/>
      </w:pPr>
      <w:r w:rsidRPr="00AC4C45">
        <w:t>Even though there are potentially some scenarios in which data collisions may occur, AIS is quite robust and has been designed to work at high VDL loading.</w:t>
      </w:r>
    </w:p>
    <w:p w14:paraId="47BD596E" w14:textId="77777777" w:rsidR="009D5FA7" w:rsidRPr="00AC4C45" w:rsidRDefault="009D5FA7" w:rsidP="00296389">
      <w:pPr>
        <w:pStyle w:val="BodyText"/>
      </w:pPr>
    </w:p>
    <w:p w14:paraId="0FDDD64C" w14:textId="77777777" w:rsidR="00142397" w:rsidRDefault="005A45DA" w:rsidP="00DF4638">
      <w:pPr>
        <w:pStyle w:val="BodyText"/>
        <w:keepNext/>
        <w:jc w:val="center"/>
      </w:pPr>
      <w:r w:rsidRPr="009D5FA7">
        <w:rPr>
          <w:noProof/>
          <w:color w:val="FF0000"/>
          <w:lang w:val="fr-FR" w:eastAsia="fr-FR"/>
        </w:rPr>
        <w:lastRenderedPageBreak/>
        <w:drawing>
          <wp:inline distT="0" distB="0" distL="0" distR="0" wp14:anchorId="59AD535F" wp14:editId="6964382E">
            <wp:extent cx="3964292" cy="2863970"/>
            <wp:effectExtent l="0" t="0" r="0" b="6350"/>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70365" cy="2940601"/>
                    </a:xfrm>
                    <a:prstGeom prst="rect">
                      <a:avLst/>
                    </a:prstGeom>
                    <a:noFill/>
                    <a:ln>
                      <a:noFill/>
                    </a:ln>
                  </pic:spPr>
                </pic:pic>
              </a:graphicData>
            </a:graphic>
          </wp:inline>
        </w:drawing>
      </w:r>
    </w:p>
    <w:p w14:paraId="3BCA6BBF" w14:textId="30EB6C32" w:rsidR="005A45DA" w:rsidRPr="00DF4638" w:rsidRDefault="00142397" w:rsidP="00DF4638">
      <w:pPr>
        <w:pStyle w:val="Caption"/>
        <w:jc w:val="center"/>
        <w:rPr>
          <w:color w:val="FF0000"/>
          <w:lang w:val="pt-PT"/>
        </w:rPr>
      </w:pPr>
      <w:r w:rsidRPr="00DF4638">
        <w:rPr>
          <w:lang w:val="pt-PT"/>
        </w:rPr>
        <w:t xml:space="preserve">Figure </w:t>
      </w:r>
      <w:r>
        <w:fldChar w:fldCharType="begin"/>
      </w:r>
      <w:r w:rsidRPr="00DF4638">
        <w:rPr>
          <w:lang w:val="pt-PT"/>
        </w:rPr>
        <w:instrText xml:space="preserve"> SEQ Figure \* ARABIC </w:instrText>
      </w:r>
      <w:r>
        <w:fldChar w:fldCharType="separate"/>
      </w:r>
      <w:r w:rsidR="00D80E6B">
        <w:rPr>
          <w:noProof/>
          <w:lang w:val="pt-PT"/>
        </w:rPr>
        <w:t>1</w:t>
      </w:r>
      <w:r>
        <w:fldChar w:fldCharType="end"/>
      </w:r>
      <w:r w:rsidRPr="00DF4638">
        <w:rPr>
          <w:lang w:val="pt-PT"/>
        </w:rPr>
        <w:t xml:space="preserve"> - Protocol for AIS data transmission</w:t>
      </w:r>
    </w:p>
    <w:p w14:paraId="5F945C7F" w14:textId="24E1DBC3" w:rsidR="005A45DA" w:rsidRPr="00DF4638" w:rsidDel="00D64A6A" w:rsidRDefault="005A45DA" w:rsidP="009D5FA7">
      <w:pPr>
        <w:spacing w:before="240" w:after="240"/>
        <w:jc w:val="center"/>
        <w:rPr>
          <w:del w:id="189" w:author="Barr, Angela" w:date="2025-10-23T13:49:00Z" w16du:dateUtc="2025-10-23T11:49:00Z"/>
          <w:bCs/>
          <w:i/>
          <w:sz w:val="22"/>
          <w:lang w:val="pt-PT"/>
        </w:rPr>
      </w:pPr>
    </w:p>
    <w:p w14:paraId="3976BCC2" w14:textId="04CE99D0" w:rsidR="00696AD4" w:rsidRPr="00DF4638" w:rsidDel="00D64A6A" w:rsidRDefault="00696AD4" w:rsidP="009D5FA7">
      <w:pPr>
        <w:spacing w:before="240" w:after="240"/>
        <w:jc w:val="center"/>
        <w:rPr>
          <w:del w:id="190" w:author="Barr, Angela" w:date="2025-10-23T13:49:00Z" w16du:dateUtc="2025-10-23T11:49:00Z"/>
          <w:bCs/>
          <w:i/>
          <w:sz w:val="22"/>
          <w:lang w:val="pt-PT"/>
        </w:rPr>
      </w:pPr>
    </w:p>
    <w:p w14:paraId="42BC4DE3" w14:textId="0AEC3392" w:rsidR="009D5FA7" w:rsidRDefault="009D5FA7" w:rsidP="009D5FA7">
      <w:pPr>
        <w:pStyle w:val="Heading1"/>
      </w:pPr>
      <w:bookmarkStart w:id="191" w:name="_Toc211937878"/>
      <w:r>
        <w:t xml:space="preserve">Authorisation of </w:t>
      </w:r>
      <w:r w:rsidR="00122272">
        <w:t>AIS AtoN</w:t>
      </w:r>
      <w:bookmarkEnd w:id="191"/>
    </w:p>
    <w:p w14:paraId="40654BDB" w14:textId="77777777" w:rsidR="00F855C4" w:rsidRPr="00F855C4" w:rsidRDefault="00F855C4" w:rsidP="00F855C4">
      <w:pPr>
        <w:pStyle w:val="Heading1separationline"/>
      </w:pPr>
    </w:p>
    <w:p w14:paraId="121DBB0C" w14:textId="6E4E4340" w:rsidR="00DC1EE2" w:rsidRPr="00DC1EE2" w:rsidRDefault="00122272" w:rsidP="00DC1EE2">
      <w:pPr>
        <w:pStyle w:val="BodyText"/>
      </w:pPr>
      <w:r>
        <w:t xml:space="preserve">The use of AIS AtoN should be overseen by the </w:t>
      </w:r>
      <w:r>
        <w:rPr>
          <w:rFonts w:eastAsia="SimSun" w:hint="eastAsia"/>
          <w:lang w:eastAsia="zh-CN"/>
        </w:rPr>
        <w:t>competent</w:t>
      </w:r>
      <w:r>
        <w:t xml:space="preserve"> authority. </w:t>
      </w:r>
      <w:r w:rsidR="00DC1EE2" w:rsidRPr="00DC1EE2">
        <w:t>AIS AtoN require a radio licence and the radio licensing authority may be different from the maritime administration. In such cases, there may be a need for a coordinated procedure to ensure that AIS AtoN are correctly licensed and authorised, without unnecessarily delaying or obstructing their deployment.</w:t>
      </w:r>
    </w:p>
    <w:p w14:paraId="199D74D5" w14:textId="702DBDB8" w:rsidR="00DC1EE2" w:rsidRDefault="00DC1EE2" w:rsidP="00DC1EE2">
      <w:pPr>
        <w:pStyle w:val="BodyText"/>
      </w:pPr>
      <w:r w:rsidRPr="00DC1EE2">
        <w:t>The authorities involved can be diverse and include mari</w:t>
      </w:r>
      <w:r w:rsidR="00641C60">
        <w:t>time</w:t>
      </w:r>
      <w:r w:rsidRPr="00DC1EE2">
        <w:t xml:space="preserve"> administrations, communications regulators, hydrographic services, lighthouse authorities and other governmental and non-governmental organizations and agencies. </w:t>
      </w:r>
    </w:p>
    <w:p w14:paraId="7CE9B8A3" w14:textId="77777777" w:rsidR="00DC1EE2" w:rsidRPr="00DC1EE2" w:rsidRDefault="00DC1EE2" w:rsidP="00DC1EE2">
      <w:pPr>
        <w:pStyle w:val="BodyText"/>
      </w:pPr>
      <w:r w:rsidRPr="00DC1EE2">
        <w:t>The authorities should agree in advance who has responsibility for:</w:t>
      </w:r>
    </w:p>
    <w:p w14:paraId="2D5D3FCD" w14:textId="7F8DB904" w:rsidR="00DC1EE2" w:rsidRPr="00DC1EE2" w:rsidRDefault="00DC1EE2" w:rsidP="009D09DB">
      <w:pPr>
        <w:pStyle w:val="Bullet1"/>
      </w:pPr>
      <w:r w:rsidRPr="00DC1EE2">
        <w:t xml:space="preserve">allocation of </w:t>
      </w:r>
      <w:r w:rsidR="00F66284" w:rsidRPr="00F66284">
        <w:t xml:space="preserve">Maritime Mobile Service Identity </w:t>
      </w:r>
      <w:r w:rsidR="00F66284">
        <w:t>(</w:t>
      </w:r>
      <w:r w:rsidRPr="00DC1EE2">
        <w:t>MMSI</w:t>
      </w:r>
      <w:r w:rsidR="00F66284">
        <w:t>)</w:t>
      </w:r>
      <w:r w:rsidRPr="00DC1EE2">
        <w:t>;</w:t>
      </w:r>
    </w:p>
    <w:p w14:paraId="6D65553D" w14:textId="77777777" w:rsidR="00DC1EE2" w:rsidRPr="00DC1EE2" w:rsidRDefault="00DC1EE2" w:rsidP="009D09DB">
      <w:pPr>
        <w:pStyle w:val="Bullet1"/>
      </w:pPr>
      <w:r w:rsidRPr="00DC1EE2">
        <w:t>ITU reporting; and</w:t>
      </w:r>
    </w:p>
    <w:p w14:paraId="63840715" w14:textId="1D754997" w:rsidR="00DC1EE2" w:rsidRPr="00DC1EE2" w:rsidRDefault="00DC1EE2" w:rsidP="009D09DB">
      <w:pPr>
        <w:pStyle w:val="Bullet1"/>
      </w:pPr>
      <w:r w:rsidRPr="00DC1EE2">
        <w:t xml:space="preserve">AIS Slot map allocations </w:t>
      </w:r>
      <w:r w:rsidR="006835D7">
        <w:t>whe</w:t>
      </w:r>
      <w:r w:rsidR="00F66284">
        <w:t>re</w:t>
      </w:r>
      <w:r w:rsidR="006835D7">
        <w:t xml:space="preserve"> applicable</w:t>
      </w:r>
      <w:r w:rsidRPr="00DC1EE2">
        <w:t>.</w:t>
      </w:r>
    </w:p>
    <w:p w14:paraId="1675B3F4" w14:textId="69884C81" w:rsidR="00CF0203" w:rsidRPr="006A46EC" w:rsidRDefault="00CF0203" w:rsidP="006A46EC">
      <w:pPr>
        <w:pStyle w:val="Heading1"/>
      </w:pPr>
      <w:bookmarkStart w:id="192" w:name="_Toc288028514"/>
      <w:bookmarkStart w:id="193" w:name="_Toc296938507"/>
      <w:bookmarkStart w:id="194" w:name="_Toc211937879"/>
      <w:r w:rsidRPr="006A46EC">
        <w:t>Technical standard for AIS AtoN Stations</w:t>
      </w:r>
      <w:bookmarkEnd w:id="192"/>
      <w:bookmarkEnd w:id="193"/>
      <w:bookmarkEnd w:id="194"/>
    </w:p>
    <w:p w14:paraId="2CEBF364" w14:textId="77777777" w:rsidR="00F855C4" w:rsidRPr="00F855C4" w:rsidRDefault="00F855C4" w:rsidP="00F855C4">
      <w:pPr>
        <w:pStyle w:val="Heading1separationline"/>
      </w:pPr>
    </w:p>
    <w:p w14:paraId="63A4CCC8" w14:textId="13A9D597" w:rsidR="00CF0203" w:rsidRPr="00194982" w:rsidRDefault="00CF0203" w:rsidP="00CF0203">
      <w:pPr>
        <w:pStyle w:val="BodyText"/>
      </w:pPr>
      <w:r w:rsidRPr="00194982">
        <w:t>There are t</w:t>
      </w:r>
      <w:r>
        <w:t>wo</w:t>
      </w:r>
      <w:r w:rsidRPr="00194982">
        <w:t xml:space="preserve"> </w:t>
      </w:r>
      <w:r w:rsidR="0097665E">
        <w:t>types of</w:t>
      </w:r>
      <w:r w:rsidRPr="00194982">
        <w:t xml:space="preserve"> </w:t>
      </w:r>
      <w:r w:rsidR="00EA4E34">
        <w:t xml:space="preserve">physical </w:t>
      </w:r>
      <w:r w:rsidRPr="00194982">
        <w:t xml:space="preserve">AIS AtoN </w:t>
      </w:r>
      <w:commentRangeStart w:id="195"/>
      <w:r w:rsidRPr="00194982">
        <w:t>station</w:t>
      </w:r>
      <w:commentRangeEnd w:id="195"/>
      <w:r w:rsidR="00290B13">
        <w:rPr>
          <w:rStyle w:val="CommentReference"/>
        </w:rPr>
        <w:commentReference w:id="195"/>
      </w:r>
      <w:r w:rsidRPr="00194982">
        <w:t xml:space="preserve">, with different functionality. They are </w:t>
      </w:r>
      <w:commentRangeStart w:id="196"/>
      <w:r w:rsidRPr="00194982">
        <w:t xml:space="preserve">summarized </w:t>
      </w:r>
      <w:commentRangeEnd w:id="196"/>
      <w:r w:rsidR="0001431C">
        <w:rPr>
          <w:rStyle w:val="CommentReference"/>
        </w:rPr>
        <w:commentReference w:id="196"/>
      </w:r>
      <w:r w:rsidRPr="00194982">
        <w:t xml:space="preserve">below and are fully described in </w:t>
      </w:r>
      <w:r w:rsidR="00F66284" w:rsidRPr="00194982">
        <w:t xml:space="preserve">IEC document </w:t>
      </w:r>
      <w:r w:rsidR="00F66284" w:rsidRPr="00914082">
        <w:rPr>
          <w:i/>
          <w:iCs/>
        </w:rPr>
        <w:t>IEC62320-2 AIS AtoN stations - Minimum operational and performance requirements - methods of test and required test results</w:t>
      </w:r>
      <w:r w:rsidRPr="00194982">
        <w:t>.</w:t>
      </w:r>
    </w:p>
    <w:p w14:paraId="4450F204" w14:textId="60AA6833" w:rsidR="00CF0203" w:rsidRPr="006A46EC" w:rsidRDefault="00CF0203" w:rsidP="006A46EC">
      <w:pPr>
        <w:pStyle w:val="Heading2"/>
      </w:pPr>
      <w:bookmarkStart w:id="197" w:name="_Toc296938508"/>
      <w:bookmarkStart w:id="198" w:name="_Toc211937880"/>
      <w:r w:rsidRPr="006A46EC">
        <w:t>Type 1 AIS AtoN Station</w:t>
      </w:r>
      <w:bookmarkEnd w:id="197"/>
      <w:bookmarkEnd w:id="198"/>
    </w:p>
    <w:p w14:paraId="046C52BC" w14:textId="77777777" w:rsidR="00F855C4" w:rsidRPr="00F855C4" w:rsidRDefault="00F855C4" w:rsidP="00F855C4">
      <w:pPr>
        <w:pStyle w:val="Heading2separationline"/>
      </w:pPr>
    </w:p>
    <w:p w14:paraId="706169BA" w14:textId="7573B4CE" w:rsidR="00CF0203" w:rsidRPr="00194982" w:rsidRDefault="00CF0203" w:rsidP="00CF0203">
      <w:pPr>
        <w:pStyle w:val="BodyText"/>
      </w:pPr>
      <w:r w:rsidRPr="00194982">
        <w:lastRenderedPageBreak/>
        <w:t xml:space="preserve">The Type 1 AIS AtoN Station is a transmit-only station, operating in FATDMA mode. </w:t>
      </w:r>
      <w:r w:rsidR="00107936">
        <w:t>T</w:t>
      </w:r>
      <w:r w:rsidRPr="00194982">
        <w:t>he slots used by the Type 1 AIS AtoN Station need to be reserved by a national competent authority, using Message 20, transmitted from an AIS station in the coverage area. The Type 1 unit must be configured to use the slots reserved for it before being placed into service.</w:t>
      </w:r>
    </w:p>
    <w:p w14:paraId="64220273" w14:textId="70041D34" w:rsidR="00CF0203" w:rsidRPr="00194982" w:rsidRDefault="00CF0203" w:rsidP="00CF0203">
      <w:pPr>
        <w:pStyle w:val="BodyText"/>
      </w:pPr>
      <w:r w:rsidRPr="00194982">
        <w:t xml:space="preserve">This is the simplest type of AIS AtoN station, </w:t>
      </w:r>
      <w:r w:rsidR="00F66284">
        <w:t>with relatively</w:t>
      </w:r>
      <w:r w:rsidRPr="00194982">
        <w:t xml:space="preserve"> low cost and power consumption.</w:t>
      </w:r>
    </w:p>
    <w:p w14:paraId="2F864D2F" w14:textId="775E9CD1" w:rsidR="00CF0203" w:rsidRDefault="00CF0203" w:rsidP="00CF0203">
      <w:pPr>
        <w:pStyle w:val="Heading2"/>
      </w:pPr>
      <w:bookmarkStart w:id="199" w:name="_Toc296938510"/>
      <w:bookmarkStart w:id="200" w:name="_Toc211937881"/>
      <w:r w:rsidRPr="00194982">
        <w:t>Type 3 AIS AtoN Station</w:t>
      </w:r>
      <w:bookmarkEnd w:id="199"/>
      <w:bookmarkEnd w:id="200"/>
    </w:p>
    <w:p w14:paraId="03B2EBB3" w14:textId="77777777" w:rsidR="00F855C4" w:rsidRPr="00F855C4" w:rsidRDefault="00F855C4" w:rsidP="00F855C4">
      <w:pPr>
        <w:pStyle w:val="Heading2separationline"/>
      </w:pPr>
    </w:p>
    <w:p w14:paraId="4E4BC9E8" w14:textId="3EE56376" w:rsidR="00CF0203" w:rsidRPr="00194982" w:rsidRDefault="00CF0203" w:rsidP="00CF0203">
      <w:pPr>
        <w:pStyle w:val="BodyText"/>
      </w:pPr>
      <w:r w:rsidRPr="00194982">
        <w:t xml:space="preserve">The Type 3 AIS AtoN Station is more complex and </w:t>
      </w:r>
      <w:r w:rsidR="00112845">
        <w:t xml:space="preserve">incorporates two </w:t>
      </w:r>
      <w:r w:rsidRPr="00194982">
        <w:t>AIS receiving processes</w:t>
      </w:r>
      <w:r w:rsidR="00112845">
        <w:t xml:space="preserve"> (FATDMA and RATDMA)</w:t>
      </w:r>
      <w:r w:rsidR="00CD06A4">
        <w:t xml:space="preserve"> </w:t>
      </w:r>
      <w:r w:rsidRPr="00194982">
        <w:t xml:space="preserve">that allow </w:t>
      </w:r>
      <w:r w:rsidR="00B5470C">
        <w:t xml:space="preserve">it </w:t>
      </w:r>
      <w:r w:rsidRPr="00194982">
        <w:t xml:space="preserve">to participate fully on the VDL. </w:t>
      </w:r>
    </w:p>
    <w:p w14:paraId="4C8DAE36" w14:textId="77777777" w:rsidR="00CF0203" w:rsidRPr="00194982" w:rsidRDefault="00CF0203" w:rsidP="00CF0203">
      <w:pPr>
        <w:pStyle w:val="BodyText"/>
      </w:pPr>
      <w:r w:rsidRPr="00194982">
        <w:t>The Type 3 station is therefore capable of:</w:t>
      </w:r>
    </w:p>
    <w:p w14:paraId="72611ACA" w14:textId="77777777" w:rsidR="00CF0203" w:rsidRPr="00914082" w:rsidRDefault="00CF0203" w:rsidP="009D09DB">
      <w:pPr>
        <w:pStyle w:val="Bullet1"/>
      </w:pPr>
      <w:r w:rsidRPr="00914082">
        <w:t>Autonomous operation, not requiring slot reservations (RATDMA)</w:t>
      </w:r>
      <w:r>
        <w:t>.</w:t>
      </w:r>
    </w:p>
    <w:p w14:paraId="124DBB09" w14:textId="7188197C" w:rsidR="00CF0203" w:rsidRPr="00914082" w:rsidRDefault="00CF0203" w:rsidP="009D09DB">
      <w:pPr>
        <w:pStyle w:val="Bullet1"/>
      </w:pPr>
      <w:r w:rsidRPr="00914082">
        <w:rPr>
          <w:bCs/>
        </w:rPr>
        <w:t xml:space="preserve">Autonomous operation using slots </w:t>
      </w:r>
      <w:r w:rsidRPr="00914082">
        <w:t>reserved by a national competent authority, using message 20, transmitted from another AIS Station in the coverage area (FATDMA)</w:t>
      </w:r>
      <w:r>
        <w:t>.</w:t>
      </w:r>
    </w:p>
    <w:p w14:paraId="4B0D014A" w14:textId="77777777" w:rsidR="00CF0203" w:rsidRPr="00194982" w:rsidRDefault="00CF0203" w:rsidP="009D09DB">
      <w:pPr>
        <w:pStyle w:val="Bullet1"/>
        <w:rPr>
          <w:bCs/>
        </w:rPr>
      </w:pPr>
      <w:r w:rsidRPr="00914082">
        <w:rPr>
          <w:bCs/>
        </w:rPr>
        <w:t>Receiving and relaying AIS messages, including control and configuration messages for itself or for other AIS AtoN stations in a chain.</w:t>
      </w:r>
      <w:r w:rsidRPr="00E07879">
        <w:rPr>
          <w:bCs/>
        </w:rPr>
        <w:t xml:space="preserve"> </w:t>
      </w:r>
      <w:r w:rsidRPr="00194982">
        <w:rPr>
          <w:bCs/>
        </w:rPr>
        <w:t xml:space="preserve">See </w:t>
      </w:r>
      <w:r w:rsidRPr="00914082">
        <w:rPr>
          <w:bCs/>
          <w:i/>
          <w:iCs/>
        </w:rPr>
        <w:t>IEC 62320-2</w:t>
      </w:r>
      <w:r w:rsidRPr="00194982">
        <w:rPr>
          <w:bCs/>
        </w:rPr>
        <w:t xml:space="preserve"> for more details of chaining.</w:t>
      </w:r>
    </w:p>
    <w:p w14:paraId="4CF7567D" w14:textId="77777777" w:rsidR="00CF0203" w:rsidRPr="00194982" w:rsidRDefault="00CF0203" w:rsidP="009D09DB">
      <w:pPr>
        <w:pStyle w:val="Bullet1"/>
        <w:rPr>
          <w:bCs/>
        </w:rPr>
      </w:pPr>
      <w:r w:rsidRPr="00194982">
        <w:rPr>
          <w:bCs/>
        </w:rPr>
        <w:t>Repeating AIS messages</w:t>
      </w:r>
      <w:r>
        <w:rPr>
          <w:bCs/>
        </w:rPr>
        <w:t>.</w:t>
      </w:r>
    </w:p>
    <w:p w14:paraId="66D5DC3B" w14:textId="7EA40F87" w:rsidR="009D5FA7" w:rsidRPr="006A46EC" w:rsidRDefault="008B367E" w:rsidP="006A46EC">
      <w:pPr>
        <w:pStyle w:val="Heading1"/>
      </w:pPr>
      <w:bookmarkStart w:id="201" w:name="_Toc211937882"/>
      <w:r w:rsidRPr="006A46EC">
        <w:t>INSTALLATION AND MAINTENANCE OF</w:t>
      </w:r>
      <w:r w:rsidR="008E3917" w:rsidRPr="006A46EC">
        <w:t xml:space="preserve"> ais aton</w:t>
      </w:r>
      <w:bookmarkEnd w:id="201"/>
    </w:p>
    <w:p w14:paraId="4CE56780" w14:textId="77777777" w:rsidR="00F855C4" w:rsidRPr="00F855C4" w:rsidRDefault="00F855C4" w:rsidP="00F855C4">
      <w:pPr>
        <w:pStyle w:val="Heading1separationline"/>
      </w:pPr>
    </w:p>
    <w:p w14:paraId="6DA34F7F" w14:textId="5FAECB1A" w:rsidR="005249D3" w:rsidRDefault="005249D3" w:rsidP="008E3917">
      <w:pPr>
        <w:pStyle w:val="BodyText"/>
      </w:pPr>
      <w:r w:rsidRPr="00DF4638">
        <w:t xml:space="preserve">The installation </w:t>
      </w:r>
      <w:r>
        <w:t xml:space="preserve">of AIS AtoN requires careful placement to avoid </w:t>
      </w:r>
      <w:r w:rsidR="00EA6BB9">
        <w:t>system failures, damage or interference with other electronic devices. Particular attention is required to the correct programm</w:t>
      </w:r>
      <w:r w:rsidR="00827F95">
        <w:t>ing</w:t>
      </w:r>
      <w:r w:rsidR="00EA6BB9">
        <w:t xml:space="preserve"> of the AtoN.</w:t>
      </w:r>
    </w:p>
    <w:p w14:paraId="768E2D54" w14:textId="48471BC9" w:rsidR="008E3917" w:rsidRDefault="008E3917" w:rsidP="008E3917">
      <w:pPr>
        <w:pStyle w:val="BodyText"/>
      </w:pPr>
      <w:r w:rsidRPr="00DF4638">
        <w:t xml:space="preserve">See </w:t>
      </w:r>
      <w:r w:rsidR="00EA6BB9" w:rsidRPr="00DF4638">
        <w:t xml:space="preserve">Annex </w:t>
      </w:r>
      <w:r w:rsidRPr="00DF4638">
        <w:t>D for advice on installation</w:t>
      </w:r>
      <w:r w:rsidR="00EA6BB9" w:rsidRPr="00DF4638">
        <w:t>, maintenance and training</w:t>
      </w:r>
      <w:r w:rsidRPr="00DF4638">
        <w:t>.</w:t>
      </w:r>
    </w:p>
    <w:p w14:paraId="4FF96DE9" w14:textId="77777777" w:rsidR="00CF07C8" w:rsidRPr="006A46EC" w:rsidRDefault="00CF07C8" w:rsidP="00CF07C8">
      <w:pPr>
        <w:pStyle w:val="Heading1"/>
      </w:pPr>
      <w:r w:rsidRPr="006A46EC">
        <w:t>Supplementary AIS AtoN Messages</w:t>
      </w:r>
    </w:p>
    <w:p w14:paraId="043F789D" w14:textId="77777777" w:rsidR="00D64A6A" w:rsidRDefault="00D64A6A" w:rsidP="009D09DB">
      <w:pPr>
        <w:pStyle w:val="Heading1separationline"/>
      </w:pPr>
    </w:p>
    <w:p w14:paraId="608F4805" w14:textId="6486479C" w:rsidR="005D39BD" w:rsidRDefault="00A41466" w:rsidP="005D39BD">
      <w:pPr>
        <w:pStyle w:val="BodyText"/>
      </w:pPr>
      <w:r>
        <w:t xml:space="preserve">In addition to </w:t>
      </w:r>
      <w:r w:rsidR="00EB1CF9">
        <w:t>M</w:t>
      </w:r>
      <w:r>
        <w:t xml:space="preserve">essage 21 an AIS AtoN </w:t>
      </w:r>
      <w:r w:rsidR="005D39BD" w:rsidRPr="00194982">
        <w:t xml:space="preserve">may also transmit other </w:t>
      </w:r>
      <w:r w:rsidR="00EA6BB9" w:rsidRPr="00D64A6A">
        <w:t>message</w:t>
      </w:r>
      <w:r w:rsidR="000B34A4">
        <w:t xml:space="preserve"> types</w:t>
      </w:r>
      <w:r w:rsidR="00EA6BB9" w:rsidRPr="009D09DB">
        <w:t xml:space="preserve"> including </w:t>
      </w:r>
      <w:r w:rsidR="005D39BD" w:rsidRPr="009D09DB">
        <w:t>6, 7, 8, 12, 13, 14, and 25.</w:t>
      </w:r>
    </w:p>
    <w:p w14:paraId="116E8281" w14:textId="0E761BB1" w:rsidR="00053665" w:rsidRPr="00053665" w:rsidRDefault="001C7935" w:rsidP="00DF4638">
      <w:pPr>
        <w:pStyle w:val="BodyText"/>
      </w:pPr>
      <w:r w:rsidRPr="006B19FC">
        <w:t>AIS also incorporate</w:t>
      </w:r>
      <w:r w:rsidR="0021184C" w:rsidRPr="006B19FC">
        <w:t>s</w:t>
      </w:r>
      <w:r w:rsidRPr="006B19FC">
        <w:t xml:space="preserve"> the facility for an authority to develop their own regional messages. These are referred to as </w:t>
      </w:r>
      <w:r w:rsidR="00CC4125" w:rsidRPr="006B19FC">
        <w:t>Application Specific Messages (</w:t>
      </w:r>
      <w:r w:rsidRPr="006B19FC">
        <w:t>ASM</w:t>
      </w:r>
      <w:r w:rsidR="00CC4125" w:rsidRPr="006B19FC">
        <w:t>)</w:t>
      </w:r>
      <w:r w:rsidR="00053665" w:rsidRPr="006B19FC">
        <w:t>.</w:t>
      </w:r>
      <w:r w:rsidR="00053665" w:rsidRPr="00053665">
        <w:t xml:space="preserve"> A summary of common AIS Ato</w:t>
      </w:r>
      <w:r w:rsidR="000638E1">
        <w:t>N</w:t>
      </w:r>
      <w:r w:rsidR="00053665" w:rsidRPr="00053665">
        <w:t xml:space="preserve"> messages is shown in </w:t>
      </w:r>
      <w:r w:rsidR="006B19FC">
        <w:t>T</w:t>
      </w:r>
      <w:r w:rsidR="00053665" w:rsidRPr="00053665">
        <w:t xml:space="preserve">able </w:t>
      </w:r>
      <w:r w:rsidR="00EA6BB9">
        <w:t>2</w:t>
      </w:r>
      <w:r w:rsidR="00053665" w:rsidRPr="00053665">
        <w:t>.</w:t>
      </w:r>
    </w:p>
    <w:p w14:paraId="35981B16" w14:textId="24F29F97" w:rsidR="00EA6BB9" w:rsidRDefault="00EA6BB9" w:rsidP="009D09DB">
      <w:pPr>
        <w:pStyle w:val="Tablecaption"/>
      </w:pPr>
      <w:r w:rsidRPr="006206BF">
        <w:t>Summary of most common AIS AtoN Station messages</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1"/>
        <w:gridCol w:w="2556"/>
        <w:gridCol w:w="2700"/>
        <w:gridCol w:w="2505"/>
      </w:tblGrid>
      <w:tr w:rsidR="00053665" w:rsidRPr="00053665" w14:paraId="3F8FAE90" w14:textId="77777777" w:rsidTr="009D09DB">
        <w:trPr>
          <w:tblHeader/>
          <w:jc w:val="center"/>
        </w:trPr>
        <w:tc>
          <w:tcPr>
            <w:tcW w:w="1301" w:type="dxa"/>
            <w:vAlign w:val="center"/>
          </w:tcPr>
          <w:p w14:paraId="7D4E56E2" w14:textId="4E269816" w:rsidR="00053665" w:rsidRPr="00053665" w:rsidRDefault="00053665" w:rsidP="009D09DB">
            <w:pPr>
              <w:pStyle w:val="Tableheading"/>
            </w:pPr>
            <w:r w:rsidRPr="00053665">
              <w:t>Msg</w:t>
            </w:r>
            <w:r w:rsidR="000B34A4">
              <w:t xml:space="preserve"> </w:t>
            </w:r>
            <w:r w:rsidR="00290B13">
              <w:t>ID</w:t>
            </w:r>
          </w:p>
        </w:tc>
        <w:tc>
          <w:tcPr>
            <w:tcW w:w="2556" w:type="dxa"/>
            <w:vAlign w:val="center"/>
          </w:tcPr>
          <w:p w14:paraId="4168127D" w14:textId="77777777" w:rsidR="00053665" w:rsidRPr="00053665" w:rsidRDefault="00053665" w:rsidP="009D09DB">
            <w:pPr>
              <w:pStyle w:val="Tableheading"/>
            </w:pPr>
            <w:r w:rsidRPr="00053665">
              <w:t>Message Name</w:t>
            </w:r>
          </w:p>
        </w:tc>
        <w:tc>
          <w:tcPr>
            <w:tcW w:w="2700" w:type="dxa"/>
            <w:vAlign w:val="center"/>
          </w:tcPr>
          <w:p w14:paraId="509A1EF3" w14:textId="77777777" w:rsidR="00053665" w:rsidRPr="00053665" w:rsidRDefault="00053665" w:rsidP="009D09DB">
            <w:pPr>
              <w:pStyle w:val="Tableheading"/>
            </w:pPr>
            <w:r w:rsidRPr="00053665">
              <w:t>Message Description</w:t>
            </w:r>
          </w:p>
        </w:tc>
        <w:tc>
          <w:tcPr>
            <w:tcW w:w="2505" w:type="dxa"/>
            <w:vAlign w:val="center"/>
          </w:tcPr>
          <w:p w14:paraId="43A22C70" w14:textId="77777777" w:rsidR="00053665" w:rsidRPr="00053665" w:rsidRDefault="00053665" w:rsidP="009D09DB">
            <w:pPr>
              <w:pStyle w:val="Tableheading"/>
            </w:pPr>
            <w:r w:rsidRPr="00053665">
              <w:t>Application examples</w:t>
            </w:r>
          </w:p>
        </w:tc>
      </w:tr>
      <w:tr w:rsidR="00053665" w:rsidRPr="00053665" w14:paraId="39FAC9F7" w14:textId="77777777" w:rsidTr="009D09DB">
        <w:trPr>
          <w:jc w:val="center"/>
        </w:trPr>
        <w:tc>
          <w:tcPr>
            <w:tcW w:w="1301" w:type="dxa"/>
            <w:vAlign w:val="center"/>
          </w:tcPr>
          <w:p w14:paraId="0628970B" w14:textId="77777777" w:rsidR="00053665" w:rsidRPr="009D09DB" w:rsidRDefault="00053665" w:rsidP="009D09DB">
            <w:pPr>
              <w:pStyle w:val="Tabletext"/>
              <w:jc w:val="center"/>
            </w:pPr>
            <w:r w:rsidRPr="009D09DB">
              <w:t>6</w:t>
            </w:r>
          </w:p>
        </w:tc>
        <w:tc>
          <w:tcPr>
            <w:tcW w:w="2556" w:type="dxa"/>
            <w:vAlign w:val="center"/>
          </w:tcPr>
          <w:p w14:paraId="5E373478" w14:textId="77777777" w:rsidR="00053665" w:rsidRPr="009D09DB" w:rsidRDefault="00053665" w:rsidP="000B34A4">
            <w:pPr>
              <w:pStyle w:val="Tabletext"/>
            </w:pPr>
            <w:r w:rsidRPr="009D09DB">
              <w:t>Binary Addressed Message</w:t>
            </w:r>
          </w:p>
        </w:tc>
        <w:tc>
          <w:tcPr>
            <w:tcW w:w="2700" w:type="dxa"/>
            <w:vAlign w:val="center"/>
          </w:tcPr>
          <w:p w14:paraId="06E4D7A2" w14:textId="77777777" w:rsidR="00053665" w:rsidRPr="009D09DB" w:rsidRDefault="00053665" w:rsidP="000B34A4">
            <w:pPr>
              <w:pStyle w:val="Tabletext"/>
            </w:pPr>
            <w:r w:rsidRPr="009D09DB">
              <w:t xml:space="preserve">Binary data for addressed communication </w:t>
            </w:r>
          </w:p>
        </w:tc>
        <w:tc>
          <w:tcPr>
            <w:tcW w:w="2505" w:type="dxa"/>
            <w:vAlign w:val="center"/>
          </w:tcPr>
          <w:p w14:paraId="143114E1" w14:textId="77777777" w:rsidR="00053665" w:rsidRPr="009D09DB" w:rsidRDefault="00053665" w:rsidP="000B34A4">
            <w:pPr>
              <w:pStyle w:val="Tabletext"/>
            </w:pPr>
            <w:r w:rsidRPr="009D09DB">
              <w:t>Monitoring of AtoN lantern, power supply, etc.</w:t>
            </w:r>
          </w:p>
        </w:tc>
      </w:tr>
      <w:tr w:rsidR="00053665" w:rsidRPr="00053665" w14:paraId="2819DC86" w14:textId="77777777" w:rsidTr="009D09DB">
        <w:trPr>
          <w:jc w:val="center"/>
        </w:trPr>
        <w:tc>
          <w:tcPr>
            <w:tcW w:w="1301" w:type="dxa"/>
            <w:vAlign w:val="center"/>
          </w:tcPr>
          <w:p w14:paraId="6522D47B" w14:textId="77777777" w:rsidR="00053665" w:rsidRPr="009D09DB" w:rsidRDefault="00053665" w:rsidP="009D09DB">
            <w:pPr>
              <w:pStyle w:val="Tabletext"/>
              <w:jc w:val="center"/>
            </w:pPr>
            <w:r w:rsidRPr="009D09DB">
              <w:t>7</w:t>
            </w:r>
          </w:p>
        </w:tc>
        <w:tc>
          <w:tcPr>
            <w:tcW w:w="2556" w:type="dxa"/>
            <w:vAlign w:val="center"/>
          </w:tcPr>
          <w:p w14:paraId="043E6507" w14:textId="77777777" w:rsidR="00053665" w:rsidRPr="009D09DB" w:rsidRDefault="00053665" w:rsidP="000B34A4">
            <w:pPr>
              <w:pStyle w:val="Tabletext"/>
            </w:pPr>
            <w:r w:rsidRPr="009D09DB">
              <w:t>Binary acknowledge message</w:t>
            </w:r>
          </w:p>
        </w:tc>
        <w:tc>
          <w:tcPr>
            <w:tcW w:w="2700" w:type="dxa"/>
            <w:vAlign w:val="center"/>
          </w:tcPr>
          <w:p w14:paraId="68B6780F" w14:textId="77777777" w:rsidR="00053665" w:rsidRPr="009D09DB" w:rsidRDefault="00053665" w:rsidP="000B34A4">
            <w:pPr>
              <w:pStyle w:val="Tabletext"/>
            </w:pPr>
            <w:r w:rsidRPr="009D09DB">
              <w:t>Acknowledge of addressed binary message</w:t>
            </w:r>
          </w:p>
        </w:tc>
        <w:tc>
          <w:tcPr>
            <w:tcW w:w="2505" w:type="dxa"/>
            <w:vAlign w:val="center"/>
          </w:tcPr>
          <w:p w14:paraId="3B28D255" w14:textId="77777777" w:rsidR="00053665" w:rsidRPr="009D09DB" w:rsidRDefault="00053665" w:rsidP="000B34A4">
            <w:pPr>
              <w:pStyle w:val="Tabletext"/>
            </w:pPr>
          </w:p>
        </w:tc>
      </w:tr>
      <w:tr w:rsidR="00053665" w:rsidRPr="00053665" w14:paraId="207BF509" w14:textId="77777777" w:rsidTr="009D09DB">
        <w:trPr>
          <w:jc w:val="center"/>
        </w:trPr>
        <w:tc>
          <w:tcPr>
            <w:tcW w:w="1301" w:type="dxa"/>
            <w:vAlign w:val="center"/>
          </w:tcPr>
          <w:p w14:paraId="032DCBC3" w14:textId="77777777" w:rsidR="00053665" w:rsidRPr="009D09DB" w:rsidRDefault="00053665" w:rsidP="009D09DB">
            <w:pPr>
              <w:pStyle w:val="Tabletext"/>
              <w:jc w:val="center"/>
            </w:pPr>
            <w:r w:rsidRPr="009D09DB">
              <w:t>8</w:t>
            </w:r>
          </w:p>
        </w:tc>
        <w:tc>
          <w:tcPr>
            <w:tcW w:w="2556" w:type="dxa"/>
            <w:vAlign w:val="center"/>
          </w:tcPr>
          <w:p w14:paraId="0EEEAB78" w14:textId="77777777" w:rsidR="00053665" w:rsidRPr="009D09DB" w:rsidRDefault="00053665" w:rsidP="000B34A4">
            <w:pPr>
              <w:pStyle w:val="Tabletext"/>
            </w:pPr>
            <w:r w:rsidRPr="009D09DB">
              <w:t>Binary Broadcast Message</w:t>
            </w:r>
          </w:p>
        </w:tc>
        <w:tc>
          <w:tcPr>
            <w:tcW w:w="2700" w:type="dxa"/>
            <w:vAlign w:val="center"/>
          </w:tcPr>
          <w:p w14:paraId="7534D3D7" w14:textId="77777777" w:rsidR="00053665" w:rsidRPr="009D09DB" w:rsidRDefault="00053665" w:rsidP="000B34A4">
            <w:pPr>
              <w:pStyle w:val="Tabletext"/>
            </w:pPr>
            <w:r w:rsidRPr="009D09DB">
              <w:t xml:space="preserve">Binary data for broadcast communication </w:t>
            </w:r>
          </w:p>
        </w:tc>
        <w:tc>
          <w:tcPr>
            <w:tcW w:w="2505" w:type="dxa"/>
            <w:vAlign w:val="center"/>
          </w:tcPr>
          <w:p w14:paraId="06AFC742" w14:textId="77777777" w:rsidR="00053665" w:rsidRPr="009D09DB" w:rsidRDefault="00053665" w:rsidP="000B34A4">
            <w:pPr>
              <w:pStyle w:val="Tabletext"/>
            </w:pPr>
            <w:r w:rsidRPr="009D09DB">
              <w:t>Meteorological and hydrological data</w:t>
            </w:r>
          </w:p>
        </w:tc>
      </w:tr>
      <w:tr w:rsidR="00053665" w:rsidRPr="00053665" w14:paraId="6C429B31" w14:textId="77777777" w:rsidTr="009D09DB">
        <w:trPr>
          <w:jc w:val="center"/>
        </w:trPr>
        <w:tc>
          <w:tcPr>
            <w:tcW w:w="1301" w:type="dxa"/>
            <w:vAlign w:val="center"/>
          </w:tcPr>
          <w:p w14:paraId="4E742DBD" w14:textId="77777777" w:rsidR="00053665" w:rsidRPr="009D09DB" w:rsidRDefault="00053665" w:rsidP="009D09DB">
            <w:pPr>
              <w:pStyle w:val="Tabletext"/>
              <w:jc w:val="center"/>
            </w:pPr>
            <w:r w:rsidRPr="009D09DB">
              <w:lastRenderedPageBreak/>
              <w:t>12</w:t>
            </w:r>
          </w:p>
        </w:tc>
        <w:tc>
          <w:tcPr>
            <w:tcW w:w="2556" w:type="dxa"/>
            <w:vAlign w:val="center"/>
          </w:tcPr>
          <w:p w14:paraId="5A0B92D6" w14:textId="77777777" w:rsidR="00053665" w:rsidRPr="009D09DB" w:rsidRDefault="00053665" w:rsidP="000B34A4">
            <w:pPr>
              <w:pStyle w:val="Tabletext"/>
            </w:pPr>
            <w:r w:rsidRPr="009D09DB">
              <w:t>Addressed Safety Related Message</w:t>
            </w:r>
          </w:p>
        </w:tc>
        <w:tc>
          <w:tcPr>
            <w:tcW w:w="2700" w:type="dxa"/>
            <w:vAlign w:val="center"/>
          </w:tcPr>
          <w:p w14:paraId="090CFA28" w14:textId="77777777" w:rsidR="00053665" w:rsidRPr="009D09DB" w:rsidRDefault="00053665" w:rsidP="000B34A4">
            <w:pPr>
              <w:pStyle w:val="Tabletext"/>
            </w:pPr>
            <w:r w:rsidRPr="009D09DB">
              <w:t>Safety related data for addressed communication</w:t>
            </w:r>
          </w:p>
        </w:tc>
        <w:tc>
          <w:tcPr>
            <w:tcW w:w="2505" w:type="dxa"/>
            <w:vAlign w:val="center"/>
          </w:tcPr>
          <w:p w14:paraId="51E57EE9" w14:textId="77777777" w:rsidR="00053665" w:rsidRPr="009D09DB" w:rsidRDefault="00053665" w:rsidP="000B34A4">
            <w:pPr>
              <w:pStyle w:val="Tabletext"/>
            </w:pPr>
            <w:r w:rsidRPr="009D09DB">
              <w:t>Warn AtoN malfunctioning</w:t>
            </w:r>
          </w:p>
        </w:tc>
      </w:tr>
      <w:tr w:rsidR="00053665" w:rsidRPr="00053665" w14:paraId="2551D224" w14:textId="77777777" w:rsidTr="009D09DB">
        <w:trPr>
          <w:jc w:val="center"/>
        </w:trPr>
        <w:tc>
          <w:tcPr>
            <w:tcW w:w="1301" w:type="dxa"/>
            <w:vAlign w:val="center"/>
          </w:tcPr>
          <w:p w14:paraId="52488BE1" w14:textId="77777777" w:rsidR="00053665" w:rsidRPr="009D09DB" w:rsidRDefault="00053665" w:rsidP="009D09DB">
            <w:pPr>
              <w:pStyle w:val="Tabletext"/>
              <w:jc w:val="center"/>
            </w:pPr>
            <w:r w:rsidRPr="009D09DB">
              <w:t>13</w:t>
            </w:r>
          </w:p>
        </w:tc>
        <w:tc>
          <w:tcPr>
            <w:tcW w:w="2556" w:type="dxa"/>
            <w:vAlign w:val="center"/>
          </w:tcPr>
          <w:p w14:paraId="442B11ED" w14:textId="77777777" w:rsidR="00053665" w:rsidRPr="009D09DB" w:rsidRDefault="00053665" w:rsidP="000B34A4">
            <w:pPr>
              <w:pStyle w:val="Tabletext"/>
            </w:pPr>
            <w:r w:rsidRPr="009D09DB">
              <w:t>Safety related acknowledge message</w:t>
            </w:r>
          </w:p>
        </w:tc>
        <w:tc>
          <w:tcPr>
            <w:tcW w:w="2700" w:type="dxa"/>
            <w:vAlign w:val="center"/>
          </w:tcPr>
          <w:p w14:paraId="435B8D1C" w14:textId="77777777" w:rsidR="00053665" w:rsidRPr="009D09DB" w:rsidRDefault="00053665" w:rsidP="000B34A4">
            <w:pPr>
              <w:pStyle w:val="Tabletext"/>
            </w:pPr>
            <w:r w:rsidRPr="009D09DB">
              <w:t>Acknowledge of addressed safety related message</w:t>
            </w:r>
          </w:p>
        </w:tc>
        <w:tc>
          <w:tcPr>
            <w:tcW w:w="2505" w:type="dxa"/>
            <w:vAlign w:val="center"/>
          </w:tcPr>
          <w:p w14:paraId="2A41471C" w14:textId="77777777" w:rsidR="00053665" w:rsidRPr="009D09DB" w:rsidRDefault="00053665" w:rsidP="000B34A4">
            <w:pPr>
              <w:pStyle w:val="Tabletext"/>
            </w:pPr>
          </w:p>
        </w:tc>
      </w:tr>
      <w:tr w:rsidR="00053665" w:rsidRPr="00053665" w14:paraId="091939DE" w14:textId="77777777" w:rsidTr="009D09DB">
        <w:trPr>
          <w:jc w:val="center"/>
        </w:trPr>
        <w:tc>
          <w:tcPr>
            <w:tcW w:w="1301" w:type="dxa"/>
            <w:vAlign w:val="center"/>
          </w:tcPr>
          <w:p w14:paraId="4EF7882B" w14:textId="77777777" w:rsidR="00053665" w:rsidRPr="009D09DB" w:rsidRDefault="00053665" w:rsidP="009D09DB">
            <w:pPr>
              <w:pStyle w:val="Tabletext"/>
              <w:jc w:val="center"/>
            </w:pPr>
            <w:r w:rsidRPr="009D09DB">
              <w:t>14</w:t>
            </w:r>
          </w:p>
        </w:tc>
        <w:tc>
          <w:tcPr>
            <w:tcW w:w="2556" w:type="dxa"/>
            <w:vAlign w:val="center"/>
          </w:tcPr>
          <w:p w14:paraId="092FB257" w14:textId="77777777" w:rsidR="00053665" w:rsidRPr="009D09DB" w:rsidRDefault="00053665" w:rsidP="000B34A4">
            <w:pPr>
              <w:pStyle w:val="Tabletext"/>
            </w:pPr>
            <w:r w:rsidRPr="009D09DB">
              <w:t>Broadcast Safety Related Message</w:t>
            </w:r>
          </w:p>
        </w:tc>
        <w:tc>
          <w:tcPr>
            <w:tcW w:w="2700" w:type="dxa"/>
            <w:vAlign w:val="center"/>
          </w:tcPr>
          <w:p w14:paraId="05D9697C" w14:textId="77777777" w:rsidR="00053665" w:rsidRPr="009D09DB" w:rsidRDefault="00053665" w:rsidP="000B34A4">
            <w:pPr>
              <w:pStyle w:val="Tabletext"/>
            </w:pPr>
            <w:r w:rsidRPr="009D09DB">
              <w:t>Safety related data for broadcast communication</w:t>
            </w:r>
          </w:p>
        </w:tc>
        <w:tc>
          <w:tcPr>
            <w:tcW w:w="2505" w:type="dxa"/>
            <w:vAlign w:val="center"/>
          </w:tcPr>
          <w:p w14:paraId="00B05E2B" w14:textId="77777777" w:rsidR="00053665" w:rsidRPr="009D09DB" w:rsidRDefault="00053665" w:rsidP="000B34A4">
            <w:pPr>
              <w:pStyle w:val="Tabletext"/>
            </w:pPr>
            <w:r w:rsidRPr="009D09DB">
              <w:t>Warn AtoN malfunctioning</w:t>
            </w:r>
          </w:p>
        </w:tc>
      </w:tr>
      <w:tr w:rsidR="00053665" w:rsidRPr="00053665" w14:paraId="6F4CD1D4" w14:textId="77777777" w:rsidTr="009D09DB">
        <w:trPr>
          <w:jc w:val="center"/>
        </w:trPr>
        <w:tc>
          <w:tcPr>
            <w:tcW w:w="1301" w:type="dxa"/>
            <w:vAlign w:val="center"/>
          </w:tcPr>
          <w:p w14:paraId="27CDAD80" w14:textId="77777777" w:rsidR="00053665" w:rsidRPr="009D09DB" w:rsidRDefault="00053665" w:rsidP="009D09DB">
            <w:pPr>
              <w:pStyle w:val="Tabletext"/>
              <w:jc w:val="center"/>
            </w:pPr>
            <w:r w:rsidRPr="009D09DB">
              <w:t>25</w:t>
            </w:r>
          </w:p>
        </w:tc>
        <w:tc>
          <w:tcPr>
            <w:tcW w:w="2556" w:type="dxa"/>
            <w:vAlign w:val="center"/>
          </w:tcPr>
          <w:p w14:paraId="1885E128" w14:textId="77777777" w:rsidR="00053665" w:rsidRPr="009D09DB" w:rsidRDefault="00053665" w:rsidP="000B34A4">
            <w:pPr>
              <w:pStyle w:val="Tabletext"/>
            </w:pPr>
            <w:r w:rsidRPr="009D09DB">
              <w:t>Single slot binary message</w:t>
            </w:r>
          </w:p>
        </w:tc>
        <w:tc>
          <w:tcPr>
            <w:tcW w:w="2700" w:type="dxa"/>
            <w:vAlign w:val="center"/>
          </w:tcPr>
          <w:p w14:paraId="631B6899" w14:textId="77777777" w:rsidR="00053665" w:rsidRPr="009D09DB" w:rsidRDefault="00053665" w:rsidP="000B34A4">
            <w:pPr>
              <w:pStyle w:val="Tabletext"/>
            </w:pPr>
            <w:r w:rsidRPr="009D09DB">
              <w:t>Binary data for addressed or broadcast communication</w:t>
            </w:r>
          </w:p>
        </w:tc>
        <w:tc>
          <w:tcPr>
            <w:tcW w:w="2505" w:type="dxa"/>
            <w:vAlign w:val="center"/>
          </w:tcPr>
          <w:p w14:paraId="2D88AC75" w14:textId="77777777" w:rsidR="00053665" w:rsidRPr="009D09DB" w:rsidRDefault="00053665" w:rsidP="000B34A4">
            <w:pPr>
              <w:pStyle w:val="Tabletext"/>
            </w:pPr>
            <w:r w:rsidRPr="009D09DB">
              <w:t>Status report</w:t>
            </w:r>
          </w:p>
        </w:tc>
      </w:tr>
      <w:tr w:rsidR="00053665" w:rsidRPr="00053665" w14:paraId="097B8132" w14:textId="77777777" w:rsidTr="009D09DB">
        <w:trPr>
          <w:jc w:val="center"/>
        </w:trPr>
        <w:tc>
          <w:tcPr>
            <w:tcW w:w="1301" w:type="dxa"/>
            <w:vAlign w:val="center"/>
          </w:tcPr>
          <w:p w14:paraId="711A9D3C" w14:textId="77777777" w:rsidR="00053665" w:rsidRPr="009D09DB" w:rsidRDefault="00053665" w:rsidP="009D09DB">
            <w:pPr>
              <w:pStyle w:val="Tabletext"/>
              <w:jc w:val="center"/>
              <w:rPr>
                <w:highlight w:val="yellow"/>
              </w:rPr>
            </w:pPr>
            <w:commentRangeStart w:id="202"/>
            <w:r w:rsidRPr="009D09DB">
              <w:rPr>
                <w:highlight w:val="yellow"/>
              </w:rPr>
              <w:t>28</w:t>
            </w:r>
          </w:p>
        </w:tc>
        <w:tc>
          <w:tcPr>
            <w:tcW w:w="2556" w:type="dxa"/>
            <w:vAlign w:val="center"/>
          </w:tcPr>
          <w:p w14:paraId="250F044E" w14:textId="77777777" w:rsidR="00053665" w:rsidRPr="009D09DB" w:rsidRDefault="00053665" w:rsidP="000B34A4">
            <w:pPr>
              <w:pStyle w:val="Tabletext"/>
              <w:rPr>
                <w:highlight w:val="yellow"/>
              </w:rPr>
            </w:pPr>
            <w:r w:rsidRPr="009D09DB">
              <w:rPr>
                <w:highlight w:val="yellow"/>
              </w:rPr>
              <w:t>single slot AtoN report</w:t>
            </w:r>
          </w:p>
        </w:tc>
        <w:tc>
          <w:tcPr>
            <w:tcW w:w="2700" w:type="dxa"/>
            <w:vAlign w:val="center"/>
          </w:tcPr>
          <w:p w14:paraId="4C24E167" w14:textId="77777777" w:rsidR="00053665" w:rsidRPr="009D09DB" w:rsidRDefault="00053665" w:rsidP="000B34A4">
            <w:pPr>
              <w:pStyle w:val="Tabletext"/>
            </w:pPr>
            <w:r w:rsidRPr="009D09DB">
              <w:rPr>
                <w:highlight w:val="yellow"/>
              </w:rPr>
              <w:t>Mobile AtoN</w:t>
            </w:r>
            <w:r w:rsidRPr="009D09DB">
              <w:t xml:space="preserve"> ??</w:t>
            </w:r>
            <w:commentRangeEnd w:id="202"/>
            <w:r w:rsidR="000638E1" w:rsidRPr="009D09DB">
              <w:rPr>
                <w:rStyle w:val="CommentReference"/>
                <w:sz w:val="20"/>
                <w:szCs w:val="22"/>
              </w:rPr>
              <w:commentReference w:id="202"/>
            </w:r>
          </w:p>
        </w:tc>
        <w:tc>
          <w:tcPr>
            <w:tcW w:w="2505" w:type="dxa"/>
            <w:vAlign w:val="center"/>
          </w:tcPr>
          <w:p w14:paraId="3DE807AE" w14:textId="77777777" w:rsidR="00053665" w:rsidRPr="009D09DB" w:rsidRDefault="00053665" w:rsidP="000B34A4">
            <w:pPr>
              <w:pStyle w:val="Tabletext"/>
            </w:pPr>
          </w:p>
        </w:tc>
      </w:tr>
    </w:tbl>
    <w:p w14:paraId="0366BAEA" w14:textId="77777777" w:rsidR="000B34A4" w:rsidRPr="009D09DB" w:rsidRDefault="000B34A4" w:rsidP="000B34A4">
      <w:pPr>
        <w:pStyle w:val="BodyText"/>
      </w:pPr>
    </w:p>
    <w:p w14:paraId="1447B91C" w14:textId="1819DB56" w:rsidR="00053665" w:rsidRPr="000B34A4" w:rsidRDefault="00053665" w:rsidP="000B34A4">
      <w:pPr>
        <w:pStyle w:val="BodyText"/>
      </w:pPr>
      <w:r w:rsidRPr="000B34A4">
        <w:t xml:space="preserve">IALA maintains a register of regional Application Specific Messages. The purpose of this register is harmonization. Go to </w:t>
      </w:r>
      <w:r w:rsidR="00BD17EB" w:rsidRPr="000B34A4">
        <w:t>https://www.iala.int/asm/</w:t>
      </w:r>
      <w:r w:rsidRPr="000B34A4">
        <w:t xml:space="preserve"> for further information.</w:t>
      </w:r>
    </w:p>
    <w:p w14:paraId="1E9534CD" w14:textId="42C9AD60" w:rsidR="00053665" w:rsidRPr="000B34A4" w:rsidRDefault="00F47557" w:rsidP="000B34A4">
      <w:pPr>
        <w:pStyle w:val="BodyText"/>
      </w:pPr>
      <w:r w:rsidRPr="000B34A4">
        <w:t>M</w:t>
      </w:r>
      <w:r w:rsidR="00053665" w:rsidRPr="000B34A4">
        <w:t>ore than one AIS message format may be transmitted as noted above. The national competent authority for the AtoN should establish procedures to verify the broadcast information and the correct operation of the AIS AtoN Station.</w:t>
      </w:r>
    </w:p>
    <w:p w14:paraId="660FAC48" w14:textId="4A1AEE8C" w:rsidR="00671690" w:rsidRDefault="00671690" w:rsidP="006A46EC">
      <w:pPr>
        <w:pStyle w:val="Heading2"/>
      </w:pPr>
      <w:bookmarkStart w:id="203" w:name="_Toc86674512"/>
      <w:bookmarkStart w:id="204" w:name="_Toc86817761"/>
      <w:bookmarkStart w:id="205" w:name="_Toc86829264"/>
      <w:bookmarkStart w:id="206" w:name="_Toc86829366"/>
      <w:bookmarkStart w:id="207" w:name="_Toc86829424"/>
      <w:bookmarkStart w:id="208" w:name="_Toc86829560"/>
      <w:bookmarkStart w:id="209" w:name="_Toc86674513"/>
      <w:bookmarkStart w:id="210" w:name="_Toc86817762"/>
      <w:bookmarkStart w:id="211" w:name="_Toc86829265"/>
      <w:bookmarkStart w:id="212" w:name="_Toc86829367"/>
      <w:bookmarkStart w:id="213" w:name="_Toc86829425"/>
      <w:bookmarkStart w:id="214" w:name="_Toc86829561"/>
      <w:bookmarkStart w:id="215" w:name="_Toc296938529"/>
      <w:bookmarkStart w:id="216" w:name="_Toc211937884"/>
      <w:bookmarkEnd w:id="203"/>
      <w:bookmarkEnd w:id="204"/>
      <w:bookmarkEnd w:id="205"/>
      <w:bookmarkEnd w:id="206"/>
      <w:bookmarkEnd w:id="207"/>
      <w:bookmarkEnd w:id="208"/>
      <w:bookmarkEnd w:id="209"/>
      <w:bookmarkEnd w:id="210"/>
      <w:bookmarkEnd w:id="211"/>
      <w:bookmarkEnd w:id="212"/>
      <w:bookmarkEnd w:id="213"/>
      <w:bookmarkEnd w:id="214"/>
      <w:r w:rsidRPr="006A46EC">
        <w:t xml:space="preserve">Reporting intervals for </w:t>
      </w:r>
      <w:r w:rsidR="00CC5AC8">
        <w:t>SUPPLEMENTARY</w:t>
      </w:r>
      <w:r w:rsidR="000B34A4">
        <w:t xml:space="preserve"> </w:t>
      </w:r>
      <w:r w:rsidRPr="006A46EC">
        <w:t>messages</w:t>
      </w:r>
      <w:bookmarkEnd w:id="215"/>
      <w:bookmarkEnd w:id="216"/>
    </w:p>
    <w:p w14:paraId="7F395F75" w14:textId="77777777" w:rsidR="006B19FC" w:rsidRPr="006B19FC" w:rsidRDefault="006B19FC" w:rsidP="009D09DB">
      <w:pPr>
        <w:pStyle w:val="Heading2separationline"/>
      </w:pPr>
    </w:p>
    <w:p w14:paraId="02512D43" w14:textId="663AC855" w:rsidR="00671690" w:rsidRPr="00194982" w:rsidRDefault="00671690" w:rsidP="00671690">
      <w:pPr>
        <w:pStyle w:val="BodyText"/>
      </w:pPr>
      <w:r w:rsidRPr="00194982">
        <w:t xml:space="preserve">Reporting intervals for </w:t>
      </w:r>
      <w:r w:rsidR="000E0D2F">
        <w:t xml:space="preserve">supplementary </w:t>
      </w:r>
      <w:r w:rsidRPr="00194982">
        <w:t>messages should be based on operational requirements. Two examples follow:</w:t>
      </w:r>
    </w:p>
    <w:p w14:paraId="7F42146A" w14:textId="0CE62020" w:rsidR="00671690" w:rsidRPr="00DF4638" w:rsidRDefault="00671690" w:rsidP="00DF4638">
      <w:pPr>
        <w:pStyle w:val="Bullet1"/>
        <w:rPr>
          <w:lang w:val="da-DK"/>
        </w:rPr>
      </w:pPr>
      <w:r w:rsidRPr="00DF4638">
        <w:rPr>
          <w:lang w:val="da-DK"/>
        </w:rPr>
        <w:t>Message 6 for AtoN monitoring.</w:t>
      </w:r>
    </w:p>
    <w:p w14:paraId="251625BE" w14:textId="736B2996" w:rsidR="00671690" w:rsidRDefault="00671690" w:rsidP="00671690">
      <w:pPr>
        <w:pStyle w:val="BodyText"/>
      </w:pPr>
      <w:r w:rsidRPr="00194982">
        <w:t xml:space="preserve">This message need only be sent as often as the </w:t>
      </w:r>
      <w:r w:rsidR="007F7583">
        <w:t>operator</w:t>
      </w:r>
      <w:r w:rsidRPr="00194982">
        <w:t xml:space="preserve"> data</w:t>
      </w:r>
      <w:r w:rsidR="001B4178">
        <w:t xml:space="preserve"> is required</w:t>
      </w:r>
      <w:r w:rsidRPr="00194982">
        <w:t xml:space="preserve">. However, in practice, power consumption by the AIS AtoN will be minimized if this message is sent just before or just after a </w:t>
      </w:r>
      <w:r w:rsidR="001B4178">
        <w:t>m</w:t>
      </w:r>
      <w:r w:rsidRPr="00194982">
        <w:t>essage 21. This is because most AIS AtoN devices will power down parts of their operating system between transmissions (“sleep mode”)</w:t>
      </w:r>
      <w:r w:rsidR="002F7E20">
        <w:t>.</w:t>
      </w:r>
    </w:p>
    <w:p w14:paraId="7EF3E5DA" w14:textId="71276802" w:rsidR="002F7E20" w:rsidRPr="00194982" w:rsidRDefault="002F7E20" w:rsidP="00DF4638">
      <w:pPr>
        <w:pStyle w:val="Bullet1"/>
      </w:pPr>
      <w:r w:rsidRPr="00194982">
        <w:t>Message 8 for Meteorological and Hydrological data.</w:t>
      </w:r>
    </w:p>
    <w:p w14:paraId="6DC5E802" w14:textId="77777777" w:rsidR="002F7E20" w:rsidRPr="00194982" w:rsidRDefault="002F7E20" w:rsidP="002F7E20">
      <w:pPr>
        <w:pStyle w:val="BodyText"/>
        <w:keepNext/>
        <w:keepLines/>
      </w:pPr>
      <w:r w:rsidRPr="00194982">
        <w:t xml:space="preserve">Again, this should be coordinated with the wake-sleep cycle for </w:t>
      </w:r>
      <w:commentRangeStart w:id="217"/>
      <w:r w:rsidRPr="00194982">
        <w:t>Message 21</w:t>
      </w:r>
      <w:commentRangeEnd w:id="217"/>
      <w:r w:rsidR="00DF3E7F">
        <w:rPr>
          <w:rStyle w:val="CommentReference"/>
        </w:rPr>
        <w:commentReference w:id="217"/>
      </w:r>
      <w:r w:rsidRPr="00194982">
        <w:t>. However, by its nature, this message is required less frequently, so that a multiple of the Message 21 reporting interval would be appropriate. In situations where the Message 8 for Meteorological and Hydrological data is repeated by an AIS Base Station, the reporting interval at the AIS AtoN station might be reduced to 30 or 60 minutes, for example.</w:t>
      </w:r>
    </w:p>
    <w:p w14:paraId="54AD4231" w14:textId="5456F60B" w:rsidR="001C7935" w:rsidRPr="009D09DB" w:rsidRDefault="001C7935" w:rsidP="005D39BD">
      <w:pPr>
        <w:pStyle w:val="BodyText"/>
        <w:rPr>
          <w:i/>
          <w:iCs/>
        </w:rPr>
      </w:pPr>
      <w:r w:rsidRPr="00DF4638">
        <w:t xml:space="preserve">See </w:t>
      </w:r>
      <w:r w:rsidR="00F17E59">
        <w:t xml:space="preserve">IALA Guideline </w:t>
      </w:r>
      <w:r w:rsidR="00F9204B" w:rsidRPr="009D09DB">
        <w:rPr>
          <w:i/>
          <w:iCs/>
        </w:rPr>
        <w:t>G1095 Harmonized implementation of ASM</w:t>
      </w:r>
      <w:r w:rsidR="00F9204B" w:rsidRPr="009D09DB" w:rsidDel="00BD17EB">
        <w:rPr>
          <w:i/>
          <w:iCs/>
        </w:rPr>
        <w:t xml:space="preserve"> </w:t>
      </w:r>
      <w:r w:rsidR="00BD17EB" w:rsidRPr="009D09DB">
        <w:rPr>
          <w:i/>
          <w:iCs/>
        </w:rPr>
        <w:t>for more details</w:t>
      </w:r>
      <w:r w:rsidR="00F17E59" w:rsidRPr="009D09DB">
        <w:rPr>
          <w:i/>
          <w:iCs/>
        </w:rPr>
        <w:t>.</w:t>
      </w:r>
    </w:p>
    <w:p w14:paraId="11734839" w14:textId="6C6D4550" w:rsidR="000F7AE2" w:rsidRPr="006A46EC" w:rsidRDefault="00A93710" w:rsidP="006A46EC">
      <w:pPr>
        <w:pStyle w:val="Heading1"/>
      </w:pPr>
      <w:bookmarkStart w:id="218" w:name="_Toc211937885"/>
      <w:r w:rsidRPr="006A46EC">
        <w:t xml:space="preserve">AIS DATA </w:t>
      </w:r>
      <w:r w:rsidR="00915EE3" w:rsidRPr="006A46EC">
        <w:t>Management</w:t>
      </w:r>
      <w:bookmarkEnd w:id="218"/>
      <w:r w:rsidR="00915EE3" w:rsidRPr="006A46EC">
        <w:t xml:space="preserve"> </w:t>
      </w:r>
    </w:p>
    <w:p w14:paraId="142B0AB7" w14:textId="23E17D5F" w:rsidR="00915EE3" w:rsidRDefault="00915EE3" w:rsidP="00915EE3">
      <w:pPr>
        <w:pStyle w:val="Heading1separationline"/>
      </w:pPr>
    </w:p>
    <w:p w14:paraId="3839984A" w14:textId="752A3A57" w:rsidR="00F53913" w:rsidRPr="00F53913" w:rsidRDefault="00F53913" w:rsidP="00F53913">
      <w:pPr>
        <w:pStyle w:val="BodyText"/>
      </w:pPr>
      <w:commentRangeStart w:id="219"/>
      <w:r w:rsidRPr="00F53913">
        <w:t xml:space="preserve">AIS data can be gathered from local, regional, national or international network systems of AIS base stations and can be </w:t>
      </w:r>
      <w:r w:rsidR="00BD17EB">
        <w:t>us</w:t>
      </w:r>
      <w:r w:rsidR="00BD17EB" w:rsidRPr="00F53913">
        <w:t xml:space="preserve">ed </w:t>
      </w:r>
      <w:r w:rsidRPr="00F53913">
        <w:t>to further improve and enhance services provided to mariners</w:t>
      </w:r>
      <w:commentRangeEnd w:id="219"/>
      <w:r w:rsidR="006D5DC3">
        <w:rPr>
          <w:rStyle w:val="CommentReference"/>
        </w:rPr>
        <w:commentReference w:id="219"/>
      </w:r>
      <w:r w:rsidRPr="00F53913">
        <w:t>.</w:t>
      </w:r>
    </w:p>
    <w:p w14:paraId="11F40B5D" w14:textId="700D2339" w:rsidR="00F53913" w:rsidRPr="00194982" w:rsidRDefault="00F53913" w:rsidP="00F53913">
      <w:pPr>
        <w:pStyle w:val="BodyText"/>
      </w:pPr>
      <w:r>
        <w:t xml:space="preserve">AIS </w:t>
      </w:r>
      <w:r w:rsidRPr="00194982">
        <w:t xml:space="preserve">AtoN </w:t>
      </w:r>
      <w:r>
        <w:t xml:space="preserve">could </w:t>
      </w:r>
      <w:r w:rsidRPr="00194982">
        <w:t>provide</w:t>
      </w:r>
      <w:r>
        <w:t xml:space="preserve"> information</w:t>
      </w:r>
      <w:r w:rsidRPr="00194982">
        <w:t xml:space="preserve"> includ</w:t>
      </w:r>
      <w:r>
        <w:t>ing</w:t>
      </w:r>
      <w:r w:rsidRPr="00194982">
        <w:t xml:space="preserve"> the following:</w:t>
      </w:r>
    </w:p>
    <w:p w14:paraId="5A64ADBA" w14:textId="77777777" w:rsidR="00F53913" w:rsidRPr="00914082" w:rsidRDefault="00F53913" w:rsidP="009D09DB">
      <w:pPr>
        <w:pStyle w:val="Bullet1"/>
      </w:pPr>
      <w:r w:rsidRPr="00E07879">
        <w:t>M</w:t>
      </w:r>
      <w:r w:rsidRPr="00914082">
        <w:t>onitoring the status of an AtoN</w:t>
      </w:r>
      <w:r w:rsidRPr="00E07879">
        <w:t>.</w:t>
      </w:r>
    </w:p>
    <w:p w14:paraId="6369993A" w14:textId="77777777" w:rsidR="00F53913" w:rsidRPr="00914082" w:rsidRDefault="00F53913" w:rsidP="009D09DB">
      <w:pPr>
        <w:pStyle w:val="Bullet1"/>
      </w:pPr>
      <w:r w:rsidRPr="00914082">
        <w:t>Tracking an AtoN that is off position</w:t>
      </w:r>
      <w:r w:rsidRPr="00E07879">
        <w:t>.</w:t>
      </w:r>
    </w:p>
    <w:p w14:paraId="65282C0C" w14:textId="77777777" w:rsidR="00F53913" w:rsidRPr="00914082" w:rsidRDefault="00F53913" w:rsidP="009D09DB">
      <w:pPr>
        <w:pStyle w:val="Bullet1"/>
      </w:pPr>
      <w:r w:rsidRPr="00914082">
        <w:t>Identifying ships involved in collisions with AtoN</w:t>
      </w:r>
      <w:r w:rsidRPr="00E07879">
        <w:t>.</w:t>
      </w:r>
    </w:p>
    <w:p w14:paraId="512EAA5D" w14:textId="77777777" w:rsidR="00F53913" w:rsidRPr="00914082" w:rsidRDefault="00F53913" w:rsidP="009D09DB">
      <w:pPr>
        <w:pStyle w:val="Bullet1"/>
      </w:pPr>
      <w:r w:rsidRPr="00914082">
        <w:lastRenderedPageBreak/>
        <w:t xml:space="preserve">Gathering real-time information on the </w:t>
      </w:r>
      <w:r w:rsidRPr="00E07879">
        <w:t>“</w:t>
      </w:r>
      <w:r w:rsidRPr="00914082">
        <w:t>state of health</w:t>
      </w:r>
      <w:r w:rsidRPr="00E07879">
        <w:t>”</w:t>
      </w:r>
      <w:r w:rsidRPr="00914082">
        <w:t xml:space="preserve"> of an AtoN</w:t>
      </w:r>
      <w:r w:rsidRPr="00E07879">
        <w:t>.</w:t>
      </w:r>
    </w:p>
    <w:p w14:paraId="064AA21B" w14:textId="77777777" w:rsidR="00F53913" w:rsidRPr="00914082" w:rsidRDefault="00F53913" w:rsidP="009D09DB">
      <w:pPr>
        <w:pStyle w:val="Bullet1"/>
      </w:pPr>
      <w:r w:rsidRPr="00914082">
        <w:t>Remotely controlling changes in AtoN parameters</w:t>
      </w:r>
      <w:r w:rsidRPr="00E07879">
        <w:t>.</w:t>
      </w:r>
    </w:p>
    <w:p w14:paraId="7839A3FF" w14:textId="77777777" w:rsidR="00F53913" w:rsidRPr="00914082" w:rsidRDefault="00F53913" w:rsidP="009D09DB">
      <w:pPr>
        <w:pStyle w:val="Bullet1"/>
      </w:pPr>
      <w:r w:rsidRPr="00914082">
        <w:t>Provid</w:t>
      </w:r>
      <w:r w:rsidRPr="00E07879">
        <w:t>ing</w:t>
      </w:r>
      <w:r w:rsidRPr="00914082">
        <w:t xml:space="preserve"> statistics on reliability of AtoN</w:t>
      </w:r>
      <w:r w:rsidRPr="00E07879">
        <w:t>.</w:t>
      </w:r>
    </w:p>
    <w:p w14:paraId="565564B2" w14:textId="77777777" w:rsidR="00F53913" w:rsidRDefault="00F53913" w:rsidP="009D09DB">
      <w:pPr>
        <w:pStyle w:val="Bullet1"/>
      </w:pPr>
      <w:r w:rsidRPr="00914082">
        <w:t>Extend</w:t>
      </w:r>
      <w:r w:rsidRPr="00E07879">
        <w:t>ing</w:t>
      </w:r>
      <w:r w:rsidRPr="00914082">
        <w:t xml:space="preserve"> the coverage of AIS monitoring.</w:t>
      </w:r>
    </w:p>
    <w:p w14:paraId="3D6D3168" w14:textId="7DDE7A2E" w:rsidR="00A93710" w:rsidRPr="009D09DB" w:rsidRDefault="004D252A" w:rsidP="00DF4638">
      <w:pPr>
        <w:pStyle w:val="Bulletannexindented"/>
        <w:numPr>
          <w:ilvl w:val="0"/>
          <w:numId w:val="0"/>
        </w:numPr>
        <w:rPr>
          <w:i/>
          <w:iCs/>
        </w:rPr>
      </w:pPr>
      <w:r>
        <w:t xml:space="preserve">More information regarding uses of AIS data can be found in </w:t>
      </w:r>
      <w:r w:rsidR="00392F61">
        <w:t xml:space="preserve">IALA Guideline </w:t>
      </w:r>
      <w:r w:rsidRPr="009D09DB">
        <w:rPr>
          <w:i/>
          <w:iCs/>
        </w:rPr>
        <w:t>G1050 Management and monitoring of AIS information.</w:t>
      </w:r>
    </w:p>
    <w:p w14:paraId="1C93705E" w14:textId="0B65DC58" w:rsidR="00915EE3" w:rsidRPr="004D252A" w:rsidRDefault="00F53913" w:rsidP="00F53913">
      <w:pPr>
        <w:pStyle w:val="Heading1"/>
      </w:pPr>
      <w:bookmarkStart w:id="220" w:name="_Toc211937886"/>
      <w:r w:rsidRPr="004D252A">
        <w:t>cybersecurity</w:t>
      </w:r>
      <w:bookmarkEnd w:id="220"/>
    </w:p>
    <w:p w14:paraId="5DC2D43D" w14:textId="77777777" w:rsidR="00F855C4" w:rsidRPr="004D252A" w:rsidRDefault="00F855C4" w:rsidP="00F855C4">
      <w:pPr>
        <w:pStyle w:val="Heading1separationline"/>
      </w:pPr>
    </w:p>
    <w:p w14:paraId="7603BC63" w14:textId="0199B657" w:rsidR="004D252A" w:rsidRPr="00DF4638" w:rsidRDefault="004D252A" w:rsidP="00915EE3">
      <w:pPr>
        <w:pStyle w:val="BodyText"/>
      </w:pPr>
      <w:r w:rsidRPr="00DF4638">
        <w:t>AIS is an open communication protocol lacking in inherent security</w:t>
      </w:r>
      <w:r w:rsidR="00A66FE6">
        <w:t xml:space="preserve"> and this should be considering within any use in AtoN. Further guidance on cybersecurity can be found in </w:t>
      </w:r>
      <w:r w:rsidR="002C496D">
        <w:t xml:space="preserve">IALA Guideline </w:t>
      </w:r>
      <w:r w:rsidR="00A66FE6" w:rsidRPr="009D09DB">
        <w:rPr>
          <w:i/>
          <w:iCs/>
        </w:rPr>
        <w:t>G1182 C</w:t>
      </w:r>
      <w:commentRangeStart w:id="221"/>
      <w:r w:rsidR="00A66FE6" w:rsidRPr="009D09DB">
        <w:rPr>
          <w:i/>
          <w:iCs/>
        </w:rPr>
        <w:t>yber security specifics from an IALA perspective</w:t>
      </w:r>
      <w:commentRangeEnd w:id="221"/>
      <w:r w:rsidR="002C496D" w:rsidRPr="009D09DB">
        <w:rPr>
          <w:rStyle w:val="CommentReference"/>
          <w:i/>
          <w:iCs/>
        </w:rPr>
        <w:commentReference w:id="221"/>
      </w:r>
      <w:r w:rsidR="00A66FE6" w:rsidRPr="009D09DB">
        <w:rPr>
          <w:i/>
          <w:iCs/>
        </w:rPr>
        <w:t xml:space="preserve">. </w:t>
      </w:r>
      <w:r w:rsidRPr="009D09DB">
        <w:rPr>
          <w:i/>
          <w:iCs/>
        </w:rPr>
        <w:t xml:space="preserve"> </w:t>
      </w:r>
    </w:p>
    <w:p w14:paraId="17FAB17E" w14:textId="77777777" w:rsidR="00894662" w:rsidRPr="00194982" w:rsidRDefault="00894662" w:rsidP="00894662">
      <w:pPr>
        <w:pStyle w:val="Heading1"/>
      </w:pPr>
      <w:bookmarkStart w:id="222" w:name="_Toc288028512"/>
      <w:bookmarkStart w:id="223" w:name="_Toc288028516"/>
      <w:bookmarkStart w:id="224" w:name="_Toc296938517"/>
      <w:bookmarkStart w:id="225" w:name="_Toc211937887"/>
      <w:bookmarkEnd w:id="222"/>
      <w:r w:rsidRPr="00194982">
        <w:t>Implementation</w:t>
      </w:r>
      <w:bookmarkEnd w:id="223"/>
      <w:bookmarkEnd w:id="224"/>
      <w:bookmarkEnd w:id="225"/>
    </w:p>
    <w:p w14:paraId="0777F8E2" w14:textId="77777777" w:rsidR="00894662" w:rsidRPr="00194982" w:rsidRDefault="00894662" w:rsidP="00894662">
      <w:pPr>
        <w:pStyle w:val="Heading1separatationline"/>
      </w:pPr>
    </w:p>
    <w:p w14:paraId="20939BDE" w14:textId="5922CC96" w:rsidR="00894662" w:rsidRPr="00194982" w:rsidRDefault="00894662" w:rsidP="00894662">
      <w:pPr>
        <w:pStyle w:val="Heading2"/>
      </w:pPr>
      <w:bookmarkStart w:id="226" w:name="_Toc211937888"/>
      <w:bookmarkStart w:id="227" w:name="_Toc288028517"/>
      <w:bookmarkStart w:id="228" w:name="_Toc296938518"/>
      <w:r w:rsidRPr="00194982">
        <w:t>AIS AtoN service availability</w:t>
      </w:r>
      <w:bookmarkEnd w:id="226"/>
      <w:r w:rsidRPr="00194982">
        <w:t xml:space="preserve"> </w:t>
      </w:r>
      <w:bookmarkEnd w:id="227"/>
      <w:bookmarkEnd w:id="228"/>
    </w:p>
    <w:p w14:paraId="59CF5C1A" w14:textId="77777777" w:rsidR="00894662" w:rsidRPr="00194982" w:rsidRDefault="00894662" w:rsidP="00894662">
      <w:pPr>
        <w:pStyle w:val="Heading2separationline"/>
      </w:pPr>
    </w:p>
    <w:p w14:paraId="4F55DE55" w14:textId="0ACBBC74" w:rsidR="00894662" w:rsidRPr="00CF7975" w:rsidRDefault="00894662" w:rsidP="00571C04">
      <w:pPr>
        <w:pStyle w:val="BodyText"/>
        <w:rPr>
          <w:iCs/>
        </w:rPr>
      </w:pPr>
      <w:r w:rsidRPr="00CF7975">
        <w:rPr>
          <w:iCs/>
        </w:rPr>
        <w:t>The AIS AtoN service shall have a service availability corresponding to IALA Category 1, 2, or 3 (depending on the importance of AtoN) for the intended transmissions</w:t>
      </w:r>
      <w:r w:rsidR="00C776D3">
        <w:rPr>
          <w:iCs/>
        </w:rPr>
        <w:t>. T</w:t>
      </w:r>
      <w:r w:rsidR="00EB3558" w:rsidRPr="00194982">
        <w:t>he service availability</w:t>
      </w:r>
      <w:r w:rsidR="00C776D3">
        <w:t xml:space="preserve"> for all AIS AtoN</w:t>
      </w:r>
      <w:r w:rsidR="00EB3558" w:rsidRPr="00194982">
        <w:t xml:space="preserve"> </w:t>
      </w:r>
      <w:commentRangeStart w:id="229"/>
      <w:r w:rsidR="00EB3558" w:rsidRPr="00194982">
        <w:t xml:space="preserve">shall </w:t>
      </w:r>
      <w:commentRangeEnd w:id="229"/>
      <w:r w:rsidR="00C776D3">
        <w:rPr>
          <w:rStyle w:val="CommentReference"/>
        </w:rPr>
        <w:commentReference w:id="229"/>
      </w:r>
      <w:r w:rsidR="00EB3558" w:rsidRPr="00194982">
        <w:t xml:space="preserve">be calculated as a </w:t>
      </w:r>
      <w:r w:rsidR="00EB3558">
        <w:t>three</w:t>
      </w:r>
      <w:r w:rsidR="00EB3558" w:rsidRPr="00194982">
        <w:t>-year rolling average</w:t>
      </w:r>
      <w:r w:rsidR="00C776D3">
        <w:t xml:space="preserve">. </w:t>
      </w:r>
      <w:commentRangeStart w:id="230"/>
      <w:r w:rsidR="00671690">
        <w:rPr>
          <w:iCs/>
        </w:rPr>
        <w:t>See</w:t>
      </w:r>
      <w:r w:rsidR="00C068BA">
        <w:rPr>
          <w:iCs/>
        </w:rPr>
        <w:t xml:space="preserve"> IALA Recommendation</w:t>
      </w:r>
      <w:r w:rsidR="00671690">
        <w:rPr>
          <w:iCs/>
        </w:rPr>
        <w:t xml:space="preserve"> </w:t>
      </w:r>
      <w:r w:rsidR="00A66FE6" w:rsidRPr="009D09DB">
        <w:rPr>
          <w:i/>
        </w:rPr>
        <w:t>R0130 Categorisation and Availability Objectives for Short Range Aids to Navigation</w:t>
      </w:r>
      <w:commentRangeEnd w:id="230"/>
      <w:r w:rsidR="00C068BA" w:rsidRPr="009D09DB">
        <w:rPr>
          <w:rStyle w:val="CommentReference"/>
          <w:i/>
        </w:rPr>
        <w:commentReference w:id="230"/>
      </w:r>
      <w:r w:rsidR="00671690">
        <w:rPr>
          <w:iCs/>
        </w:rPr>
        <w:t>.</w:t>
      </w:r>
    </w:p>
    <w:p w14:paraId="20DDDF87" w14:textId="0C35EF9B" w:rsidR="00894662" w:rsidRPr="00CF7975" w:rsidRDefault="00894662" w:rsidP="00894662">
      <w:pPr>
        <w:pStyle w:val="BodyText"/>
        <w:rPr>
          <w:iCs/>
        </w:rPr>
      </w:pPr>
      <w:r w:rsidRPr="00CF7975">
        <w:rPr>
          <w:iCs/>
        </w:rPr>
        <w:t xml:space="preserve">The AIS AtoN transmissions containing the AtoN </w:t>
      </w:r>
      <w:r w:rsidRPr="00D92414">
        <w:rPr>
          <w:iCs/>
        </w:rPr>
        <w:t xml:space="preserve">information </w:t>
      </w:r>
      <w:r w:rsidRPr="009D09DB">
        <w:rPr>
          <w:iCs/>
        </w:rPr>
        <w:t>shall</w:t>
      </w:r>
      <w:r w:rsidRPr="00D92414">
        <w:rPr>
          <w:iCs/>
        </w:rPr>
        <w:t xml:space="preserve"> have</w:t>
      </w:r>
      <w:r w:rsidRPr="00CF7975">
        <w:rPr>
          <w:iCs/>
        </w:rPr>
        <w:t xml:space="preserve"> a signal level of greater than or equal to –107dBm when measured at the air-antenna interface of the user’s receiver (IEC </w:t>
      </w:r>
      <w:r w:rsidR="00D10E20" w:rsidRPr="00D10E20">
        <w:rPr>
          <w:iCs/>
        </w:rPr>
        <w:t>61993-2</w:t>
      </w:r>
      <w:r w:rsidR="00D10E20">
        <w:rPr>
          <w:iCs/>
        </w:rPr>
        <w:t xml:space="preserve"> </w:t>
      </w:r>
      <w:r w:rsidRPr="00CF7975">
        <w:rPr>
          <w:iCs/>
        </w:rPr>
        <w:t>standard) within the following coverage areas:</w:t>
      </w:r>
    </w:p>
    <w:p w14:paraId="7AD4F064" w14:textId="4900B107" w:rsidR="00894662" w:rsidRPr="00CF7975" w:rsidRDefault="00894662" w:rsidP="009D09DB">
      <w:pPr>
        <w:pStyle w:val="Bullet1"/>
      </w:pPr>
      <w:r w:rsidRPr="00CF7975">
        <w:t>5-10 M of the AIS AtoN for floating AtoN depending on height of AtoN</w:t>
      </w:r>
      <w:r>
        <w:t>.</w:t>
      </w:r>
    </w:p>
    <w:p w14:paraId="56172EED" w14:textId="45096D74" w:rsidR="00894662" w:rsidRPr="00CF7975" w:rsidRDefault="00894662" w:rsidP="009D09DB">
      <w:pPr>
        <w:pStyle w:val="Bullet1"/>
      </w:pPr>
      <w:r w:rsidRPr="00CF7975">
        <w:t>10-25 M of the AIS AtoN for fixed AtoN depending o</w:t>
      </w:r>
      <w:r w:rsidR="008818CC">
        <w:t>n</w:t>
      </w:r>
      <w:r w:rsidRPr="00CF7975">
        <w:t xml:space="preserve"> height of AtoN.</w:t>
      </w:r>
    </w:p>
    <w:p w14:paraId="52702B04" w14:textId="2D487F25" w:rsidR="00894662" w:rsidRPr="00194982" w:rsidRDefault="00894662" w:rsidP="00894662">
      <w:pPr>
        <w:pStyle w:val="BodyText"/>
      </w:pPr>
      <w:r w:rsidRPr="00194982">
        <w:t>Synthetic and Virtual AIS AtoN signal sent from</w:t>
      </w:r>
      <w:r w:rsidR="00D47DD8">
        <w:t xml:space="preserve"> an</w:t>
      </w:r>
      <w:r w:rsidRPr="00194982">
        <w:t xml:space="preserve"> AIS Base Station might have different coverage area</w:t>
      </w:r>
      <w:r w:rsidR="00D10E20">
        <w:t>s</w:t>
      </w:r>
      <w:r w:rsidRPr="00194982">
        <w:t xml:space="preserve"> depending on the location of the AtoN inside the </w:t>
      </w:r>
      <w:r w:rsidR="00690EDA">
        <w:t xml:space="preserve">AIS Base Station </w:t>
      </w:r>
      <w:r w:rsidRPr="00194982">
        <w:t>coverage area (the edge, centre, etc.). National competent authorit</w:t>
      </w:r>
      <w:r>
        <w:t>ies</w:t>
      </w:r>
      <w:r w:rsidRPr="00194982">
        <w:t xml:space="preserve"> shall develop their own procedures for dealing with coverage area and consider the use of multiple stations if necessary. </w:t>
      </w:r>
    </w:p>
    <w:p w14:paraId="342F0807" w14:textId="77777777" w:rsidR="00894662" w:rsidRPr="00194982" w:rsidRDefault="00894662" w:rsidP="00894662">
      <w:pPr>
        <w:pStyle w:val="BodyText"/>
      </w:pPr>
      <w:r w:rsidRPr="00194982">
        <w:t>Expected signal strength can be computed for a suitable measuring point using standard propagation calculations.</w:t>
      </w:r>
    </w:p>
    <w:p w14:paraId="3B556CD8" w14:textId="187CF31F" w:rsidR="00F7451F" w:rsidRDefault="00F7451F" w:rsidP="00816BB2">
      <w:pPr>
        <w:pStyle w:val="Heading1"/>
        <w:rPr>
          <w:ins w:id="231" w:author="Barr, Angela" w:date="2025-10-23T14:12:00Z" w16du:dateUtc="2025-10-23T12:12:00Z"/>
        </w:rPr>
      </w:pPr>
      <w:bookmarkStart w:id="232" w:name="_Toc86817782"/>
      <w:bookmarkStart w:id="233" w:name="_Toc86829286"/>
      <w:bookmarkStart w:id="234" w:name="_Toc86829388"/>
      <w:bookmarkStart w:id="235" w:name="_Toc86829446"/>
      <w:bookmarkStart w:id="236" w:name="_Toc86829582"/>
      <w:bookmarkStart w:id="237" w:name="_Toc86817783"/>
      <w:bookmarkStart w:id="238" w:name="_Toc86829287"/>
      <w:bookmarkStart w:id="239" w:name="_Toc86829389"/>
      <w:bookmarkStart w:id="240" w:name="_Toc86829447"/>
      <w:bookmarkStart w:id="241" w:name="_Toc86829583"/>
      <w:bookmarkStart w:id="242" w:name="_Toc285060027"/>
      <w:bookmarkStart w:id="243" w:name="_Toc288028531"/>
      <w:bookmarkStart w:id="244" w:name="_Toc32749010"/>
      <w:bookmarkStart w:id="245" w:name="_Toc288028532"/>
      <w:bookmarkStart w:id="246" w:name="_Toc296938550"/>
      <w:bookmarkStart w:id="247" w:name="_Toc211937889"/>
      <w:bookmarkEnd w:id="169"/>
      <w:bookmarkEnd w:id="232"/>
      <w:bookmarkEnd w:id="233"/>
      <w:bookmarkEnd w:id="234"/>
      <w:bookmarkEnd w:id="235"/>
      <w:bookmarkEnd w:id="236"/>
      <w:bookmarkEnd w:id="237"/>
      <w:bookmarkEnd w:id="238"/>
      <w:bookmarkEnd w:id="239"/>
      <w:bookmarkEnd w:id="240"/>
      <w:bookmarkEnd w:id="241"/>
      <w:bookmarkEnd w:id="242"/>
      <w:bookmarkEnd w:id="243"/>
      <w:ins w:id="248" w:author="Barr, Angela" w:date="2025-10-23T14:12:00Z" w16du:dateUtc="2025-10-23T12:12:00Z">
        <w:r>
          <w:t>definitions</w:t>
        </w:r>
      </w:ins>
    </w:p>
    <w:p w14:paraId="54863ABF" w14:textId="77777777" w:rsidR="00F7451F" w:rsidRDefault="00F7451F" w:rsidP="00F7451F">
      <w:pPr>
        <w:pStyle w:val="Heading1separationline"/>
        <w:rPr>
          <w:ins w:id="249" w:author="Barr, Angela" w:date="2025-10-23T14:12:00Z" w16du:dateUtc="2025-10-23T12:12:00Z"/>
        </w:rPr>
      </w:pPr>
    </w:p>
    <w:p w14:paraId="67E5E609" w14:textId="54BBE2A1" w:rsidR="00F7451F" w:rsidRPr="00F7451F" w:rsidRDefault="00F7451F" w:rsidP="009D09DB">
      <w:pPr>
        <w:pStyle w:val="BodyText"/>
      </w:pPr>
      <w:r w:rsidRPr="00F7451F">
        <w:rPr>
          <w:lang w:val="en-AU"/>
        </w:rPr>
        <w:t xml:space="preserve">The definitions of terms used in this Guideline can be found in the </w:t>
      </w:r>
      <w:r w:rsidRPr="00F7451F">
        <w:rPr>
          <w:i/>
          <w:iCs/>
          <w:lang w:val="en-AU"/>
        </w:rPr>
        <w:t xml:space="preserve">International Dictionary of Marine Aids to Navigation </w:t>
      </w:r>
      <w:r w:rsidRPr="00F7451F">
        <w:rPr>
          <w:lang w:val="en-AU"/>
        </w:rPr>
        <w:t>(IALA Dictionary) at http://www.iala-aism.org/wiki/dictionary and were checked as correct at the time of going to print. Where conflict arises, the IALA Dictionary should be considered as the authoritative source of definitions used in IALA documents.</w:t>
      </w:r>
    </w:p>
    <w:p w14:paraId="60B9223E" w14:textId="36745538" w:rsidR="00F7451F" w:rsidRDefault="00F7451F" w:rsidP="00816BB2">
      <w:pPr>
        <w:pStyle w:val="Heading1"/>
        <w:rPr>
          <w:ins w:id="250" w:author="Barr, Angela" w:date="2025-10-23T14:13:00Z" w16du:dateUtc="2025-10-23T12:13:00Z"/>
        </w:rPr>
      </w:pPr>
      <w:ins w:id="251" w:author="Barr, Angela" w:date="2025-10-23T14:13:00Z" w16du:dateUtc="2025-10-23T12:13:00Z">
        <w:r>
          <w:t>abbreviations</w:t>
        </w:r>
      </w:ins>
    </w:p>
    <w:p w14:paraId="7A67A9EE" w14:textId="77777777" w:rsidR="00F7451F" w:rsidRDefault="00F7451F" w:rsidP="00F7451F">
      <w:pPr>
        <w:pStyle w:val="Heading1separationline"/>
        <w:rPr>
          <w:ins w:id="252" w:author="Barr, Angela" w:date="2025-10-23T14:14:00Z" w16du:dateUtc="2025-10-23T12:14:00Z"/>
        </w:rPr>
      </w:pPr>
    </w:p>
    <w:p w14:paraId="676B4845" w14:textId="09103269" w:rsidR="00F7451F" w:rsidRDefault="00F7451F" w:rsidP="00F7451F">
      <w:pPr>
        <w:pStyle w:val="Abbreviations"/>
      </w:pPr>
      <w:r>
        <w:t>AtoN</w:t>
      </w:r>
      <w:r>
        <w:tab/>
        <w:t>Aid to Navigation</w:t>
      </w:r>
    </w:p>
    <w:p w14:paraId="0B3D7D5D" w14:textId="69448791" w:rsidR="00F7451F" w:rsidRDefault="00F7451F" w:rsidP="00F7451F">
      <w:pPr>
        <w:pStyle w:val="Abbreviations"/>
      </w:pPr>
      <w:r>
        <w:t>MAtoN</w:t>
      </w:r>
      <w:r>
        <w:tab/>
        <w:t>Mobile Aid to Navigation</w:t>
      </w:r>
    </w:p>
    <w:p w14:paraId="694CB7DA" w14:textId="6E227F98" w:rsidR="00F7451F" w:rsidRDefault="00F7451F" w:rsidP="00F7451F">
      <w:pPr>
        <w:pStyle w:val="Abbreviations"/>
      </w:pPr>
      <w:r>
        <w:lastRenderedPageBreak/>
        <w:t>VAtoN</w:t>
      </w:r>
      <w:r>
        <w:tab/>
        <w:t>Virtual AIS Aid to Navigation</w:t>
      </w:r>
    </w:p>
    <w:p w14:paraId="207557D0" w14:textId="468A95BC" w:rsidR="00F7451F" w:rsidRPr="00F7451F" w:rsidRDefault="009D09DB" w:rsidP="009D09DB">
      <w:pPr>
        <w:pStyle w:val="Abbreviations"/>
      </w:pPr>
      <w:r>
        <w:t>TBF</w:t>
      </w:r>
    </w:p>
    <w:p w14:paraId="2CA62DE1" w14:textId="560D8BCD" w:rsidR="0060166E" w:rsidRPr="00194982" w:rsidRDefault="0060166E" w:rsidP="00816BB2">
      <w:pPr>
        <w:pStyle w:val="Heading1"/>
      </w:pPr>
      <w:r w:rsidRPr="00194982">
        <w:t>References</w:t>
      </w:r>
      <w:bookmarkEnd w:id="244"/>
      <w:bookmarkEnd w:id="245"/>
      <w:bookmarkEnd w:id="246"/>
      <w:bookmarkEnd w:id="247"/>
    </w:p>
    <w:p w14:paraId="7E3AE0FC" w14:textId="77777777" w:rsidR="00816BB2" w:rsidRPr="00194982" w:rsidRDefault="00816BB2" w:rsidP="00816BB2">
      <w:pPr>
        <w:pStyle w:val="Heading1separatationline"/>
      </w:pPr>
    </w:p>
    <w:p w14:paraId="33D611FE" w14:textId="77777777" w:rsidR="0060166E" w:rsidRPr="0069117A" w:rsidRDefault="0060166E" w:rsidP="000E46EA">
      <w:pPr>
        <w:pStyle w:val="References"/>
        <w:numPr>
          <w:ilvl w:val="0"/>
          <w:numId w:val="23"/>
        </w:numPr>
        <w:tabs>
          <w:tab w:val="clear" w:pos="0"/>
          <w:tab w:val="num" w:pos="567"/>
        </w:tabs>
        <w:rPr>
          <w:rFonts w:ascii="Calibri" w:hAnsi="Calibri"/>
          <w:highlight w:val="yellow"/>
        </w:rPr>
      </w:pPr>
      <w:r w:rsidRPr="0069117A">
        <w:rPr>
          <w:rFonts w:ascii="Calibri" w:hAnsi="Calibri"/>
          <w:highlight w:val="yellow"/>
        </w:rPr>
        <w:t>ITU, Technical Characteristics for a Universal Automatic Identification System Using Time Division Multiple Access in the VHF Maritime Mobile Band, ITU-R M.1371</w:t>
      </w:r>
      <w:r w:rsidR="000548D5" w:rsidRPr="0069117A">
        <w:rPr>
          <w:rFonts w:ascii="Calibri" w:hAnsi="Calibri"/>
          <w:highlight w:val="yellow"/>
        </w:rPr>
        <w:t>-5</w:t>
      </w:r>
      <w:r w:rsidRPr="0069117A">
        <w:rPr>
          <w:rFonts w:ascii="Calibri" w:hAnsi="Calibri"/>
          <w:highlight w:val="yellow"/>
        </w:rPr>
        <w:t xml:space="preserve">. </w:t>
      </w:r>
    </w:p>
    <w:p w14:paraId="367D0D39" w14:textId="77777777" w:rsidR="0060166E" w:rsidRPr="0069117A" w:rsidRDefault="0060166E" w:rsidP="000E46EA">
      <w:pPr>
        <w:pStyle w:val="References"/>
        <w:numPr>
          <w:ilvl w:val="0"/>
          <w:numId w:val="23"/>
        </w:numPr>
        <w:tabs>
          <w:tab w:val="clear" w:pos="0"/>
          <w:tab w:val="num" w:pos="567"/>
        </w:tabs>
        <w:rPr>
          <w:rFonts w:ascii="Calibri" w:hAnsi="Calibri"/>
          <w:highlight w:val="yellow"/>
        </w:rPr>
      </w:pPr>
      <w:r w:rsidRPr="0069117A">
        <w:rPr>
          <w:rFonts w:ascii="Calibri" w:hAnsi="Calibri"/>
          <w:highlight w:val="yellow"/>
        </w:rPr>
        <w:t>IEC 62320-2 AIS AtoN stations - Minimum operational and performance requirements - methods of test and required test results</w:t>
      </w:r>
    </w:p>
    <w:p w14:paraId="76711646" w14:textId="77777777" w:rsidR="0060166E" w:rsidRPr="0069117A" w:rsidRDefault="0060166E" w:rsidP="000E46EA">
      <w:pPr>
        <w:pStyle w:val="References"/>
        <w:numPr>
          <w:ilvl w:val="0"/>
          <w:numId w:val="23"/>
        </w:numPr>
        <w:tabs>
          <w:tab w:val="clear" w:pos="0"/>
          <w:tab w:val="num" w:pos="567"/>
        </w:tabs>
        <w:rPr>
          <w:rFonts w:ascii="Calibri" w:hAnsi="Calibri"/>
          <w:highlight w:val="yellow"/>
        </w:rPr>
      </w:pPr>
      <w:r w:rsidRPr="0069117A">
        <w:rPr>
          <w:rFonts w:ascii="Calibri" w:hAnsi="Calibri"/>
          <w:highlight w:val="yellow"/>
          <w:lang w:eastAsia="de-DE"/>
        </w:rPr>
        <w:t>IMO SN.1/Circ.289 Guidance on the use of AIS Application-Specific Messages</w:t>
      </w:r>
    </w:p>
    <w:p w14:paraId="6B708213" w14:textId="40A30DAD" w:rsidR="0060166E" w:rsidRPr="0069117A" w:rsidRDefault="0060166E" w:rsidP="000E46EA">
      <w:pPr>
        <w:pStyle w:val="References"/>
        <w:numPr>
          <w:ilvl w:val="0"/>
          <w:numId w:val="23"/>
        </w:numPr>
        <w:tabs>
          <w:tab w:val="clear" w:pos="0"/>
          <w:tab w:val="num" w:pos="567"/>
        </w:tabs>
        <w:rPr>
          <w:rFonts w:ascii="Calibri" w:hAnsi="Calibri"/>
          <w:highlight w:val="yellow"/>
        </w:rPr>
      </w:pPr>
      <w:r w:rsidRPr="0069117A">
        <w:rPr>
          <w:rFonts w:ascii="Calibri" w:hAnsi="Calibri"/>
          <w:highlight w:val="yellow"/>
          <w:lang w:eastAsia="de-DE"/>
        </w:rPr>
        <w:t>ITU-R M.585 Assignment and use of maritime mobile service identities</w:t>
      </w:r>
    </w:p>
    <w:p w14:paraId="0495FA2D" w14:textId="77777777" w:rsidR="00AC4C45" w:rsidRDefault="00F95FAA" w:rsidP="000409C2">
      <w:pPr>
        <w:pStyle w:val="References"/>
        <w:tabs>
          <w:tab w:val="clear" w:pos="567"/>
        </w:tabs>
        <w:ind w:firstLine="0"/>
        <w:rPr>
          <w:ins w:id="253" w:author="Barr, Angela" w:date="2025-10-23T14:14:00Z" w16du:dateUtc="2025-10-23T12:14:00Z"/>
          <w:rFonts w:ascii="Calibri" w:hAnsi="Calibri"/>
        </w:rPr>
      </w:pPr>
      <w:r w:rsidRPr="0069117A">
        <w:rPr>
          <w:rFonts w:ascii="Calibri" w:hAnsi="Calibri"/>
          <w:highlight w:val="yellow"/>
        </w:rPr>
        <w:t>Reference documents are the latest from the date of issuance of these guidelines. Readers have to consider that some will be amended or revoked and care should be taken to follow up with the most up to date information.</w:t>
      </w:r>
      <w:bookmarkStart w:id="254" w:name="_Ref209461265"/>
    </w:p>
    <w:p w14:paraId="20AE3672" w14:textId="77777777" w:rsidR="00F7451F" w:rsidRDefault="00F7451F" w:rsidP="000409C2">
      <w:pPr>
        <w:pStyle w:val="References"/>
        <w:tabs>
          <w:tab w:val="clear" w:pos="567"/>
        </w:tabs>
        <w:ind w:firstLine="0"/>
        <w:rPr>
          <w:rFonts w:ascii="Calibri" w:hAnsi="Calibri"/>
        </w:rPr>
      </w:pPr>
    </w:p>
    <w:p w14:paraId="0E778A01" w14:textId="4BC73D91" w:rsidR="00F7451F" w:rsidRDefault="00F7451F" w:rsidP="00F7451F">
      <w:pPr>
        <w:pStyle w:val="Heading1"/>
        <w:rPr>
          <w:ins w:id="255" w:author="Barr, Angela" w:date="2025-10-23T14:15:00Z" w16du:dateUtc="2025-10-23T12:15:00Z"/>
        </w:rPr>
      </w:pPr>
      <w:ins w:id="256" w:author="Barr, Angela" w:date="2025-10-23T14:14:00Z" w16du:dateUtc="2025-10-23T12:14:00Z">
        <w:r>
          <w:t>further</w:t>
        </w:r>
      </w:ins>
      <w:ins w:id="257" w:author="Barr, Angela" w:date="2025-10-23T14:15:00Z" w16du:dateUtc="2025-10-23T12:15:00Z">
        <w:r>
          <w:t xml:space="preserve"> reading</w:t>
        </w:r>
      </w:ins>
    </w:p>
    <w:p w14:paraId="33AB4125" w14:textId="77777777" w:rsidR="00F7451F" w:rsidRDefault="00F7451F" w:rsidP="00F7451F">
      <w:pPr>
        <w:pStyle w:val="Heading1separationline"/>
        <w:rPr>
          <w:ins w:id="258" w:author="Barr, Angela" w:date="2025-10-23T14:15:00Z" w16du:dateUtc="2025-10-23T12:15:00Z"/>
        </w:rPr>
      </w:pPr>
    </w:p>
    <w:p w14:paraId="0E626E68" w14:textId="2F59D7B1" w:rsidR="00F7451F" w:rsidRPr="00F7451F" w:rsidRDefault="00F7451F" w:rsidP="00F7451F">
      <w:pPr>
        <w:pStyle w:val="BodyText"/>
        <w:pPrChange w:id="259" w:author="Barr, Angela" w:date="2025-10-23T14:15:00Z" w16du:dateUtc="2025-10-23T12:15:00Z">
          <w:pPr>
            <w:pStyle w:val="References"/>
            <w:tabs>
              <w:tab w:val="clear" w:pos="567"/>
            </w:tabs>
            <w:ind w:firstLine="0"/>
          </w:pPr>
        </w:pPrChange>
      </w:pPr>
      <w:commentRangeStart w:id="260"/>
      <w:ins w:id="261" w:author="Barr, Angela" w:date="2025-10-23T14:15:00Z" w16du:dateUtc="2025-10-23T12:15:00Z">
        <w:r w:rsidRPr="00D92414">
          <w:rPr>
            <w:highlight w:val="yellow"/>
            <w:rPrChange w:id="262" w:author="Barr, Angela" w:date="2025-10-23T14:37:00Z" w16du:dateUtc="2025-10-23T12:37:00Z">
              <w:rPr/>
            </w:rPrChange>
          </w:rPr>
          <w:t>Insert text</w:t>
        </w:r>
      </w:ins>
      <w:ins w:id="263" w:author="Barr, Angela" w:date="2025-10-23T14:37:00Z" w16du:dateUtc="2025-10-23T12:37:00Z">
        <w:r w:rsidR="00D92414" w:rsidRPr="00D92414">
          <w:rPr>
            <w:highlight w:val="yellow"/>
            <w:rPrChange w:id="264" w:author="Barr, Angela" w:date="2025-10-23T14:37:00Z" w16du:dateUtc="2025-10-23T12:37:00Z">
              <w:rPr/>
            </w:rPrChange>
          </w:rPr>
          <w:t xml:space="preserve"> if required.</w:t>
        </w:r>
        <w:r w:rsidR="00D92414">
          <w:t xml:space="preserve"> </w:t>
        </w:r>
        <w:commentRangeEnd w:id="260"/>
        <w:r w:rsidR="00D92414">
          <w:rPr>
            <w:rStyle w:val="CommentReference"/>
          </w:rPr>
          <w:commentReference w:id="260"/>
        </w:r>
      </w:ins>
    </w:p>
    <w:p w14:paraId="48F211A2" w14:textId="5D29A95D" w:rsidR="00F7451F" w:rsidDel="00F7451F" w:rsidRDefault="00F7451F" w:rsidP="00F7451F">
      <w:pPr>
        <w:pStyle w:val="References"/>
        <w:tabs>
          <w:tab w:val="clear" w:pos="567"/>
        </w:tabs>
        <w:rPr>
          <w:del w:id="265" w:author="Barr, Angela" w:date="2025-10-23T14:15:00Z" w16du:dateUtc="2025-10-23T12:15:00Z"/>
          <w:rFonts w:ascii="Calibri" w:hAnsi="Calibri"/>
        </w:rPr>
        <w:pPrChange w:id="266" w:author="Barr, Angela" w:date="2025-10-23T14:15:00Z" w16du:dateUtc="2025-10-23T12:15:00Z">
          <w:pPr>
            <w:pStyle w:val="References"/>
            <w:tabs>
              <w:tab w:val="clear" w:pos="567"/>
            </w:tabs>
            <w:ind w:firstLine="0"/>
          </w:pPr>
        </w:pPrChange>
      </w:pPr>
    </w:p>
    <w:p w14:paraId="6E7A21D7" w14:textId="06FC32FE" w:rsidR="00AC4C45" w:rsidDel="00F7451F" w:rsidRDefault="00AC4C45" w:rsidP="00F7451F">
      <w:pPr>
        <w:pStyle w:val="References"/>
        <w:tabs>
          <w:tab w:val="clear" w:pos="567"/>
        </w:tabs>
        <w:rPr>
          <w:del w:id="267" w:author="Barr, Angela" w:date="2025-10-23T14:15:00Z" w16du:dateUtc="2025-10-23T12:15:00Z"/>
          <w:rFonts w:ascii="Calibri" w:hAnsi="Calibri"/>
        </w:rPr>
        <w:pPrChange w:id="268" w:author="Barr, Angela" w:date="2025-10-23T14:15:00Z" w16du:dateUtc="2025-10-23T12:15:00Z">
          <w:pPr>
            <w:pStyle w:val="References"/>
            <w:tabs>
              <w:tab w:val="clear" w:pos="567"/>
            </w:tabs>
            <w:ind w:firstLine="0"/>
          </w:pPr>
        </w:pPrChange>
      </w:pPr>
    </w:p>
    <w:p w14:paraId="3ADD0155" w14:textId="2068A9F0" w:rsidR="00727D1A" w:rsidRDefault="0060166E" w:rsidP="00F7451F">
      <w:pPr>
        <w:pStyle w:val="References"/>
        <w:tabs>
          <w:tab w:val="clear" w:pos="567"/>
        </w:tabs>
        <w:ind w:left="0" w:firstLine="0"/>
        <w:rPr>
          <w:ins w:id="269" w:author="Barr, Angela" w:date="2025-10-23T14:15:00Z" w16du:dateUtc="2025-10-23T12:15:00Z"/>
        </w:rPr>
      </w:pPr>
      <w:del w:id="270" w:author="Barr, Angela" w:date="2025-10-23T14:15:00Z" w16du:dateUtc="2025-10-23T12:15:00Z">
        <w:r w:rsidRPr="00194982" w:rsidDel="00F7451F">
          <w:br w:type="page"/>
        </w:r>
      </w:del>
      <w:bookmarkEnd w:id="254"/>
    </w:p>
    <w:p w14:paraId="1CFE3EF8" w14:textId="77777777" w:rsidR="00F7451F" w:rsidRDefault="00F7451F" w:rsidP="00F7451F">
      <w:pPr>
        <w:pStyle w:val="References"/>
        <w:tabs>
          <w:tab w:val="clear" w:pos="567"/>
        </w:tabs>
        <w:ind w:left="0" w:firstLine="0"/>
        <w:rPr>
          <w:ins w:id="271" w:author="Barr, Angela" w:date="2025-10-23T14:15:00Z" w16du:dateUtc="2025-10-23T12:15:00Z"/>
          <w:rFonts w:cs="Arial"/>
          <w:b/>
          <w:bCs/>
          <w:spacing w:val="8"/>
          <w:sz w:val="28"/>
          <w:szCs w:val="28"/>
          <w:lang w:eastAsia="zh-CN"/>
        </w:rPr>
        <w:sectPr w:rsidR="00F7451F" w:rsidSect="002D342B">
          <w:headerReference w:type="even" r:id="rId27"/>
          <w:headerReference w:type="default" r:id="rId28"/>
          <w:headerReference w:type="first" r:id="rId29"/>
          <w:type w:val="continuous"/>
          <w:pgSz w:w="11906" w:h="16838" w:code="9"/>
          <w:pgMar w:top="567" w:right="794" w:bottom="567" w:left="907" w:header="850" w:footer="850" w:gutter="0"/>
          <w:cols w:space="708"/>
          <w:docGrid w:linePitch="360"/>
        </w:sectPr>
      </w:pPr>
    </w:p>
    <w:p w14:paraId="62A03FA1" w14:textId="572D29E3" w:rsidR="00B64BA1" w:rsidRPr="00012F6E" w:rsidRDefault="00B64BA1" w:rsidP="00C547BA">
      <w:pPr>
        <w:pStyle w:val="AnnextitleHead1"/>
        <w:outlineLvl w:val="0"/>
        <w:pPrChange w:id="272" w:author="Barr, Angela" w:date="2025-10-23T15:12:00Z" w16du:dateUtc="2025-10-23T13:12:00Z">
          <w:pPr>
            <w:pStyle w:val="AnnextitleHead1"/>
          </w:pPr>
        </w:pPrChange>
      </w:pPr>
      <w:bookmarkStart w:id="273" w:name="_Toc86817753"/>
      <w:bookmarkStart w:id="274" w:name="_Toc86829256"/>
      <w:bookmarkStart w:id="275" w:name="_Toc86829358"/>
      <w:bookmarkStart w:id="276" w:name="_Toc86829416"/>
      <w:bookmarkStart w:id="277" w:name="_Toc86829552"/>
      <w:bookmarkStart w:id="278" w:name="_Toc86674520"/>
      <w:bookmarkStart w:id="279" w:name="_Toc86817769"/>
      <w:bookmarkStart w:id="280" w:name="_Toc86829272"/>
      <w:bookmarkStart w:id="281" w:name="_Toc86829374"/>
      <w:bookmarkStart w:id="282" w:name="_Toc86829432"/>
      <w:bookmarkStart w:id="283" w:name="_Toc86829568"/>
      <w:bookmarkStart w:id="284" w:name="_Toc86829274"/>
      <w:bookmarkStart w:id="285" w:name="_Toc86829376"/>
      <w:bookmarkStart w:id="286" w:name="_Toc86829434"/>
      <w:bookmarkStart w:id="287" w:name="_Toc86829570"/>
      <w:bookmarkStart w:id="288" w:name="_Toc86817772"/>
      <w:bookmarkStart w:id="289" w:name="_Toc86829276"/>
      <w:bookmarkStart w:id="290" w:name="_Toc86829378"/>
      <w:bookmarkStart w:id="291" w:name="_Toc86829436"/>
      <w:bookmarkStart w:id="292" w:name="_Toc86829572"/>
      <w:bookmarkStart w:id="293" w:name="_Toc86817773"/>
      <w:bookmarkStart w:id="294" w:name="_Toc86829277"/>
      <w:bookmarkStart w:id="295" w:name="_Toc86829379"/>
      <w:bookmarkStart w:id="296" w:name="_Toc86829437"/>
      <w:bookmarkStart w:id="297" w:name="_Toc86829573"/>
      <w:bookmarkStart w:id="298" w:name="_Toc86674524"/>
      <w:bookmarkStart w:id="299" w:name="_Toc86817775"/>
      <w:bookmarkStart w:id="300" w:name="_Toc86829279"/>
      <w:bookmarkStart w:id="301" w:name="_Toc86829381"/>
      <w:bookmarkStart w:id="302" w:name="_Toc86829439"/>
      <w:bookmarkStart w:id="303" w:name="_Toc86829575"/>
      <w:bookmarkStart w:id="304" w:name="_Toc86674507"/>
      <w:bookmarkStart w:id="305" w:name="_Toc86817756"/>
      <w:bookmarkStart w:id="306" w:name="_Toc86829259"/>
      <w:bookmarkStart w:id="307" w:name="_Toc86829361"/>
      <w:bookmarkStart w:id="308" w:name="_Toc86829419"/>
      <w:bookmarkStart w:id="309" w:name="_Toc86829555"/>
      <w:bookmarkStart w:id="310" w:name="_Toc108525430"/>
      <w:bookmarkStart w:id="311" w:name="_Hlk179484264"/>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012F6E">
        <w:lastRenderedPageBreak/>
        <w:t xml:space="preserve">CRITERIA FOR PROVIDING AIS AtoN </w:t>
      </w:r>
      <w:bookmarkEnd w:id="310"/>
      <w:bookmarkEnd w:id="311"/>
    </w:p>
    <w:p w14:paraId="38B5F9E1" w14:textId="11183D9D" w:rsidR="00B64BA1" w:rsidRPr="00B64BA1" w:rsidDel="00D92414" w:rsidRDefault="00B64BA1" w:rsidP="00B64BA1">
      <w:pPr>
        <w:pBdr>
          <w:bottom w:val="single" w:sz="8" w:space="1" w:color="00558C" w:themeColor="accent1"/>
        </w:pBdr>
        <w:spacing w:after="120" w:line="90" w:lineRule="exact"/>
        <w:ind w:right="8789"/>
        <w:rPr>
          <w:del w:id="312" w:author="Barr, Angela" w:date="2025-10-23T14:39:00Z" w16du:dateUtc="2025-10-23T12:39:00Z"/>
          <w:color w:val="000000" w:themeColor="text1"/>
          <w:sz w:val="22"/>
        </w:rPr>
      </w:pPr>
    </w:p>
    <w:p w14:paraId="383FF6EB" w14:textId="1C9EF155" w:rsidR="00B64BA1" w:rsidRPr="00B64BA1" w:rsidRDefault="00B64BA1" w:rsidP="00535194">
      <w:pPr>
        <w:spacing w:after="120"/>
        <w:jc w:val="both"/>
        <w:rPr>
          <w:sz w:val="22"/>
        </w:rPr>
      </w:pPr>
      <w:r w:rsidRPr="00B64BA1">
        <w:rPr>
          <w:sz w:val="22"/>
        </w:rPr>
        <w:t xml:space="preserve">The criteria for </w:t>
      </w:r>
      <w:r w:rsidR="007802D1">
        <w:rPr>
          <w:sz w:val="22"/>
        </w:rPr>
        <w:t>any A</w:t>
      </w:r>
      <w:r w:rsidRPr="00B64BA1">
        <w:rPr>
          <w:sz w:val="22"/>
        </w:rPr>
        <w:t xml:space="preserve">IS AtoN should be based on the navigational requirement derived from the assessment of risk. </w:t>
      </w:r>
    </w:p>
    <w:p w14:paraId="08F06878" w14:textId="0B4E5B69" w:rsidR="00B64BA1" w:rsidRPr="00095E3D" w:rsidRDefault="007802D1" w:rsidP="00C547BA">
      <w:pPr>
        <w:pStyle w:val="AnnexAHead1"/>
        <w:outlineLvl w:val="1"/>
        <w:pPrChange w:id="313" w:author="Barr, Angela" w:date="2025-10-23T15:12:00Z" w16du:dateUtc="2025-10-23T13:12:00Z">
          <w:pPr>
            <w:pStyle w:val="AnnexAHead1"/>
          </w:pPr>
        </w:pPrChange>
      </w:pPr>
      <w:bookmarkStart w:id="314" w:name="_Toc108525431"/>
      <w:r w:rsidRPr="00095E3D">
        <w:t>PHYSICAL</w:t>
      </w:r>
      <w:r w:rsidR="00B64BA1" w:rsidRPr="00095E3D">
        <w:t xml:space="preserve"> AIS AtoN</w:t>
      </w:r>
      <w:bookmarkEnd w:id="314"/>
    </w:p>
    <w:p w14:paraId="09E487EF" w14:textId="1724E243" w:rsidR="00B64BA1" w:rsidRPr="00B64BA1" w:rsidDel="00095E3D" w:rsidRDefault="00B64BA1" w:rsidP="00B64BA1">
      <w:pPr>
        <w:pBdr>
          <w:bottom w:val="single" w:sz="4" w:space="1" w:color="575756"/>
        </w:pBdr>
        <w:spacing w:after="60" w:line="110" w:lineRule="exact"/>
        <w:ind w:right="8787"/>
        <w:rPr>
          <w:del w:id="315" w:author="Barr, Angela" w:date="2025-10-23T15:05:00Z" w16du:dateUtc="2025-10-23T13:05:00Z"/>
          <w:color w:val="000000" w:themeColor="text1"/>
          <w:sz w:val="22"/>
        </w:rPr>
      </w:pPr>
    </w:p>
    <w:p w14:paraId="1F3F821D" w14:textId="77777777" w:rsidR="00B64BA1" w:rsidRDefault="00B64BA1" w:rsidP="00C547BA">
      <w:pPr>
        <w:pStyle w:val="AnnexAHead2"/>
        <w:outlineLvl w:val="2"/>
        <w:rPr>
          <w:ins w:id="316" w:author="Barr, Angela" w:date="2025-10-23T14:45:00Z" w16du:dateUtc="2025-10-23T12:45:00Z"/>
        </w:rPr>
        <w:pPrChange w:id="317" w:author="Barr, Angela" w:date="2025-10-23T15:12:00Z" w16du:dateUtc="2025-10-23T13:12:00Z">
          <w:pPr>
            <w:pStyle w:val="AnnexAHead2"/>
          </w:pPr>
        </w:pPrChange>
      </w:pPr>
      <w:bookmarkStart w:id="318" w:name="_Toc108525432"/>
      <w:r w:rsidRPr="005C6883">
        <w:t>Lighthouses and beacons</w:t>
      </w:r>
      <w:bookmarkEnd w:id="318"/>
    </w:p>
    <w:p w14:paraId="626F6567" w14:textId="192D7CE7" w:rsidR="00B64BA1" w:rsidRPr="00B64BA1" w:rsidRDefault="00B64BA1" w:rsidP="009D09DB">
      <w:pPr>
        <w:pStyle w:val="BodyText"/>
      </w:pPr>
      <w:r w:rsidRPr="00B64BA1">
        <w:t>The primary purpose of providing AIS AtoN functionality to lighthouses and beacons is to provide the mariner with a fixed point of reference</w:t>
      </w:r>
      <w:r w:rsidR="007802D1">
        <w:t>.</w:t>
      </w:r>
      <w:r w:rsidRPr="00B64BA1">
        <w:t xml:space="preserve"> The </w:t>
      </w:r>
      <w:r w:rsidR="007802D1">
        <w:t xml:space="preserve">optional </w:t>
      </w:r>
      <w:r w:rsidRPr="00B64BA1">
        <w:t>provision of AtoN functionality information gives advance information to the mariner on whether key AtoN are performing correctly and allows for revision of the passage plan if required.</w:t>
      </w:r>
    </w:p>
    <w:p w14:paraId="428133AB" w14:textId="16A61974" w:rsidR="00720F73" w:rsidDel="007D6498" w:rsidRDefault="00B64BA1" w:rsidP="007D6498">
      <w:pPr>
        <w:pStyle w:val="BodyText"/>
        <w:rPr>
          <w:del w:id="319" w:author="Barr, Angela" w:date="2025-10-23T14:45:00Z" w16du:dateUtc="2025-10-23T12:45:00Z"/>
        </w:rPr>
        <w:pPrChange w:id="320" w:author="Barr, Angela" w:date="2025-10-23T15:31:00Z" w16du:dateUtc="2025-10-23T13:31:00Z">
          <w:pPr>
            <w:pStyle w:val="AnnexAHead2"/>
            <w:outlineLvl w:val="2"/>
          </w:pPr>
        </w:pPrChange>
      </w:pPr>
      <w:r w:rsidRPr="00B64BA1">
        <w:t>AIS AtoN functionality should be provided on lighthouses and beacons where a navigational assessment identifies the requirement set out above. Typical locations for consideration would include offshore stations, headland stations, landfall stations, stations that are commonly used as waypoints, stations that mark points on featureless coastlines, or isolated dangers.</w:t>
      </w:r>
    </w:p>
    <w:p w14:paraId="391B9BD1" w14:textId="77777777" w:rsidR="007D6498" w:rsidRPr="007D6498" w:rsidRDefault="007D6498" w:rsidP="009D09DB">
      <w:pPr>
        <w:pStyle w:val="BodyText"/>
        <w:rPr>
          <w:ins w:id="321" w:author="Barr, Angela" w:date="2025-10-23T15:31:00Z" w16du:dateUtc="2025-10-23T13:31:00Z"/>
          <w:lang w:eastAsia="en-GB"/>
          <w:rPrChange w:id="322" w:author="Barr, Angela" w:date="2025-10-23T15:31:00Z" w16du:dateUtc="2025-10-23T13:31:00Z">
            <w:rPr>
              <w:ins w:id="323" w:author="Barr, Angela" w:date="2025-10-23T15:31:00Z" w16du:dateUtc="2025-10-23T13:31:00Z"/>
            </w:rPr>
          </w:rPrChange>
        </w:rPr>
      </w:pPr>
    </w:p>
    <w:p w14:paraId="6F6C369E" w14:textId="63931831" w:rsidR="00B64BA1" w:rsidRPr="005C6883" w:rsidRDefault="00E85AC7" w:rsidP="00C547BA">
      <w:pPr>
        <w:pStyle w:val="AnnexAHead2"/>
        <w:outlineLvl w:val="2"/>
        <w:pPrChange w:id="324" w:author="Barr, Angela" w:date="2025-10-23T15:12:00Z" w16du:dateUtc="2025-10-23T13:12:00Z">
          <w:pPr>
            <w:pStyle w:val="AppendixHead2"/>
          </w:pPr>
        </w:pPrChange>
      </w:pPr>
      <w:bookmarkStart w:id="325" w:name="_Toc108525433"/>
      <w:r w:rsidRPr="005C6883">
        <w:t>F</w:t>
      </w:r>
      <w:r w:rsidR="00B64BA1" w:rsidRPr="005C6883">
        <w:t>loating aids</w:t>
      </w:r>
      <w:bookmarkEnd w:id="325"/>
    </w:p>
    <w:p w14:paraId="0E337BBC" w14:textId="4A31FE25" w:rsidR="00B64BA1" w:rsidRPr="00B64BA1" w:rsidRDefault="00B64BA1" w:rsidP="00DF4638">
      <w:pPr>
        <w:spacing w:after="120"/>
        <w:jc w:val="both"/>
        <w:rPr>
          <w:sz w:val="22"/>
        </w:rPr>
      </w:pPr>
      <w:r w:rsidRPr="00B64BA1">
        <w:rPr>
          <w:sz w:val="22"/>
        </w:rPr>
        <w:t>In addition to the point of reference and AtoN information purposes described above for fixed AtoN the provision of AIS AtoN functionality on floating AtoN provides confirmation of the floating AtoN position. Confirmation of position provides the mariner with an assurance that the AtoN can be used</w:t>
      </w:r>
      <w:r w:rsidR="007802D1">
        <w:rPr>
          <w:sz w:val="22"/>
        </w:rPr>
        <w:t xml:space="preserve"> and </w:t>
      </w:r>
      <w:r w:rsidRPr="00B64BA1">
        <w:rPr>
          <w:sz w:val="22"/>
        </w:rPr>
        <w:t>improves spatial awareness. Advance confirmation of the position of floating AtoN is a significant improvement in the service available to the mariner.</w:t>
      </w:r>
    </w:p>
    <w:p w14:paraId="681E8EFF" w14:textId="087DFC00" w:rsidR="00B64BA1" w:rsidRPr="00B64BA1" w:rsidRDefault="00B64BA1" w:rsidP="00DF4638">
      <w:pPr>
        <w:spacing w:after="120"/>
        <w:jc w:val="both"/>
        <w:rPr>
          <w:sz w:val="22"/>
        </w:rPr>
      </w:pPr>
      <w:r w:rsidRPr="00B64BA1">
        <w:rPr>
          <w:sz w:val="22"/>
        </w:rPr>
        <w:t>AIS can improve the conspicuity of AtoN</w:t>
      </w:r>
      <w:r w:rsidR="007802D1">
        <w:rPr>
          <w:sz w:val="22"/>
        </w:rPr>
        <w:t xml:space="preserve"> on mariners’ displays</w:t>
      </w:r>
      <w:r w:rsidRPr="00B64BA1">
        <w:rPr>
          <w:sz w:val="22"/>
        </w:rPr>
        <w:t xml:space="preserve">. </w:t>
      </w:r>
      <w:r w:rsidR="007802D1">
        <w:rPr>
          <w:sz w:val="22"/>
        </w:rPr>
        <w:t>T</w:t>
      </w:r>
      <w:r w:rsidRPr="00B64BA1">
        <w:rPr>
          <w:sz w:val="22"/>
        </w:rPr>
        <w:t xml:space="preserve">ypical locations for consideration would include </w:t>
      </w:r>
      <w:r w:rsidR="007802D1">
        <w:rPr>
          <w:sz w:val="22"/>
        </w:rPr>
        <w:t xml:space="preserve">Major Floating </w:t>
      </w:r>
      <w:r w:rsidR="00E163C0">
        <w:rPr>
          <w:sz w:val="22"/>
        </w:rPr>
        <w:t>AtoN</w:t>
      </w:r>
      <w:r w:rsidR="007802D1">
        <w:rPr>
          <w:sz w:val="22"/>
        </w:rPr>
        <w:t xml:space="preserve">, </w:t>
      </w:r>
      <w:r w:rsidRPr="00B64BA1">
        <w:rPr>
          <w:sz w:val="22"/>
        </w:rPr>
        <w:t>gateway buoys at the approach to narrow channels, buoys that are commonly used as waypoints, buoys marking isolated dangers, buoys marking the extremities of shoal areas and buoys that are critical to the mariner’s spatial awareness.</w:t>
      </w:r>
    </w:p>
    <w:p w14:paraId="7760B336" w14:textId="77777777" w:rsidR="00B64BA1" w:rsidRPr="00DF4638" w:rsidRDefault="00B64BA1" w:rsidP="00D02142">
      <w:pPr>
        <w:pStyle w:val="AnnexAHead1"/>
        <w:pPrChange w:id="326" w:author="Barr, Angela" w:date="2025-10-23T15:17:00Z" w16du:dateUtc="2025-10-23T13:17:00Z">
          <w:pPr>
            <w:pStyle w:val="AnnexBHead3"/>
            <w:numPr>
              <w:ilvl w:val="0"/>
            </w:numPr>
            <w:tabs>
              <w:tab w:val="num" w:pos="0"/>
            </w:tabs>
            <w:ind w:left="709" w:hanging="709"/>
          </w:pPr>
        </w:pPrChange>
      </w:pPr>
      <w:bookmarkStart w:id="327" w:name="_Toc108525434"/>
      <w:commentRangeStart w:id="328"/>
      <w:r w:rsidRPr="00DF4638">
        <w:t>Virtual AIS AtoN</w:t>
      </w:r>
      <w:bookmarkEnd w:id="327"/>
    </w:p>
    <w:p w14:paraId="53C81202" w14:textId="3D56D6F3" w:rsidR="00B64BA1" w:rsidRPr="00B64BA1" w:rsidRDefault="00BC2839" w:rsidP="00DF4638">
      <w:pPr>
        <w:spacing w:after="120"/>
        <w:jc w:val="both"/>
        <w:rPr>
          <w:sz w:val="22"/>
        </w:rPr>
      </w:pPr>
      <w:r>
        <w:rPr>
          <w:sz w:val="22"/>
        </w:rPr>
        <w:t xml:space="preserve">Permanent or temporary </w:t>
      </w:r>
      <w:r w:rsidR="00B64BA1" w:rsidRPr="00B64BA1">
        <w:rPr>
          <w:sz w:val="22"/>
        </w:rPr>
        <w:t xml:space="preserve">Virtual AIS AtoN </w:t>
      </w:r>
      <w:r w:rsidR="007802D1">
        <w:rPr>
          <w:sz w:val="22"/>
        </w:rPr>
        <w:t>could be</w:t>
      </w:r>
      <w:r w:rsidR="00B64BA1" w:rsidRPr="00B64BA1">
        <w:rPr>
          <w:sz w:val="22"/>
        </w:rPr>
        <w:t xml:space="preserve"> used where it is not possible to put </w:t>
      </w:r>
      <w:r w:rsidR="007802D1">
        <w:rPr>
          <w:sz w:val="22"/>
        </w:rPr>
        <w:t>physical</w:t>
      </w:r>
      <w:r w:rsidR="00B64BA1" w:rsidRPr="00B64BA1">
        <w:rPr>
          <w:sz w:val="22"/>
        </w:rPr>
        <w:t xml:space="preserve"> AtoN on station</w:t>
      </w:r>
      <w:r w:rsidR="007802D1">
        <w:rPr>
          <w:sz w:val="22"/>
        </w:rPr>
        <w:t xml:space="preserve">, or where AtoN </w:t>
      </w:r>
      <w:r w:rsidR="00E85AC7">
        <w:rPr>
          <w:sz w:val="22"/>
        </w:rPr>
        <w:t>provision</w:t>
      </w:r>
      <w:r w:rsidR="007802D1">
        <w:rPr>
          <w:sz w:val="22"/>
        </w:rPr>
        <w:t xml:space="preserve"> can be improved. E</w:t>
      </w:r>
      <w:r w:rsidR="00B64BA1" w:rsidRPr="00B64BA1">
        <w:rPr>
          <w:sz w:val="22"/>
        </w:rPr>
        <w:t xml:space="preserve">xamples include ice conditions, new wrecks and dangers, </w:t>
      </w:r>
      <w:r w:rsidR="007802D1">
        <w:rPr>
          <w:sz w:val="22"/>
        </w:rPr>
        <w:t xml:space="preserve">AtoN in very close proximity </w:t>
      </w:r>
      <w:r>
        <w:rPr>
          <w:sz w:val="22"/>
        </w:rPr>
        <w:t>to shipping movements</w:t>
      </w:r>
      <w:r w:rsidR="00E85AC7">
        <w:rPr>
          <w:sz w:val="22"/>
        </w:rPr>
        <w:t xml:space="preserve">, marking of temporary fairways, marking of temporary hazards or  debris fields, </w:t>
      </w:r>
      <w:r w:rsidR="00B64BA1" w:rsidRPr="00B64BA1">
        <w:rPr>
          <w:sz w:val="22"/>
        </w:rPr>
        <w:t xml:space="preserve">or where additional AtoN can be provided to enhance safety of navigation. </w:t>
      </w:r>
    </w:p>
    <w:p w14:paraId="0EA7D2C4" w14:textId="77777777" w:rsidR="00483AEB" w:rsidRDefault="00B64BA1" w:rsidP="00DF4638">
      <w:pPr>
        <w:spacing w:after="120"/>
        <w:jc w:val="both"/>
        <w:rPr>
          <w:sz w:val="22"/>
        </w:rPr>
      </w:pPr>
      <w:r w:rsidRPr="00B64BA1">
        <w:rPr>
          <w:sz w:val="22"/>
        </w:rPr>
        <w:t xml:space="preserve">The criteria for use of virtual AIS </w:t>
      </w:r>
      <w:r w:rsidR="00BC2839" w:rsidRPr="00BC2839">
        <w:rPr>
          <w:sz w:val="22"/>
        </w:rPr>
        <w:t xml:space="preserve">AtoN </w:t>
      </w:r>
      <w:r w:rsidRPr="00B64BA1">
        <w:rPr>
          <w:sz w:val="22"/>
        </w:rPr>
        <w:t>will be influenced by the practicality of providing a physical AtoN</w:t>
      </w:r>
      <w:r w:rsidR="00BC2839" w:rsidRPr="00BC2839">
        <w:rPr>
          <w:sz w:val="22"/>
        </w:rPr>
        <w:t>.</w:t>
      </w:r>
      <w:r w:rsidRPr="00B64BA1">
        <w:rPr>
          <w:sz w:val="22"/>
        </w:rPr>
        <w:t xml:space="preserve"> Where physical AtoN cannot be provided, for example in ice </w:t>
      </w:r>
      <w:r w:rsidR="00BC2839" w:rsidRPr="00BC2839">
        <w:rPr>
          <w:sz w:val="22"/>
        </w:rPr>
        <w:t xml:space="preserve">or severe weather </w:t>
      </w:r>
      <w:r w:rsidRPr="00B64BA1">
        <w:rPr>
          <w:sz w:val="22"/>
        </w:rPr>
        <w:t xml:space="preserve">conditions, virtual AIS AtoN can contribute to reducing the risk and provide additional information for the user. </w:t>
      </w:r>
    </w:p>
    <w:p w14:paraId="03B0D2E9" w14:textId="5D512FE9" w:rsidR="00B64BA1" w:rsidRPr="00B64BA1" w:rsidRDefault="00B64BA1" w:rsidP="00DF4638">
      <w:pPr>
        <w:spacing w:after="120"/>
        <w:jc w:val="both"/>
        <w:rPr>
          <w:sz w:val="22"/>
        </w:rPr>
      </w:pPr>
      <w:r w:rsidRPr="00B64BA1">
        <w:rPr>
          <w:sz w:val="22"/>
        </w:rPr>
        <w:t xml:space="preserve">The need to rapidly mark wrecks and other new dangers with virtual AIS AtoN, often in advance of laying physical AtoN, will be based on an assessment of the danger posed to shipping in the area. </w:t>
      </w:r>
      <w:r w:rsidR="00BC2839" w:rsidRPr="00BC2839">
        <w:rPr>
          <w:sz w:val="22"/>
        </w:rPr>
        <w:t>Any r</w:t>
      </w:r>
      <w:r w:rsidRPr="00B64BA1">
        <w:rPr>
          <w:sz w:val="22"/>
        </w:rPr>
        <w:t xml:space="preserve">eplacement of existing </w:t>
      </w:r>
      <w:r w:rsidR="00514384">
        <w:rPr>
          <w:sz w:val="22"/>
        </w:rPr>
        <w:t xml:space="preserve">physical </w:t>
      </w:r>
      <w:r w:rsidRPr="00B64BA1">
        <w:rPr>
          <w:sz w:val="22"/>
        </w:rPr>
        <w:t xml:space="preserve">AtoN with virtual AtoN will </w:t>
      </w:r>
      <w:r w:rsidR="00BC2839" w:rsidRPr="00BC2839">
        <w:rPr>
          <w:sz w:val="22"/>
        </w:rPr>
        <w:t>require a detailed risk</w:t>
      </w:r>
      <w:r w:rsidRPr="00B64BA1">
        <w:rPr>
          <w:sz w:val="22"/>
        </w:rPr>
        <w:t xml:space="preserve"> assessment.</w:t>
      </w:r>
      <w:commentRangeEnd w:id="328"/>
      <w:r w:rsidR="00514384">
        <w:rPr>
          <w:rStyle w:val="CommentReference"/>
        </w:rPr>
        <w:commentReference w:id="328"/>
      </w:r>
      <w:r w:rsidRPr="00B64BA1">
        <w:rPr>
          <w:sz w:val="22"/>
        </w:rPr>
        <w:t xml:space="preserve"> </w:t>
      </w:r>
    </w:p>
    <w:commentRangeStart w:id="329"/>
    <w:p w14:paraId="1BBDD00C" w14:textId="77777777" w:rsidR="00514384" w:rsidRDefault="00B64BA1" w:rsidP="00DF4638">
      <w:pPr>
        <w:keepNext/>
        <w:spacing w:after="120"/>
        <w:jc w:val="center"/>
      </w:pPr>
      <w:r w:rsidRPr="00B64BA1">
        <w:rPr>
          <w:sz w:val="22"/>
        </w:rPr>
        <w:object w:dxaOrig="10981" w:dyaOrig="10359" w14:anchorId="70F1A7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441pt;height:416.4pt" o:ole="">
            <v:imagedata r:id="rId30" o:title=""/>
          </v:shape>
          <o:OLEObject Type="Embed" ProgID="Visio.Drawing.11" ShapeID="_x0000_i1075" DrawAspect="Content" ObjectID="_1822741362" r:id="rId31"/>
        </w:object>
      </w:r>
      <w:commentRangeEnd w:id="329"/>
    </w:p>
    <w:p w14:paraId="5BE31A2D" w14:textId="7D966330" w:rsidR="00514384" w:rsidRDefault="00514384" w:rsidP="00DF4638">
      <w:pPr>
        <w:pStyle w:val="Caption"/>
        <w:jc w:val="center"/>
      </w:pPr>
      <w:r>
        <w:t xml:space="preserve">Figure </w:t>
      </w:r>
      <w:r w:rsidR="006906C0">
        <w:t>B.</w:t>
      </w:r>
      <w:r>
        <w:fldChar w:fldCharType="begin"/>
      </w:r>
      <w:r>
        <w:instrText xml:space="preserve"> SEQ Figure \* ARABIC </w:instrText>
      </w:r>
      <w:r>
        <w:fldChar w:fldCharType="separate"/>
      </w:r>
      <w:r w:rsidR="00D80E6B">
        <w:rPr>
          <w:noProof/>
        </w:rPr>
        <w:t>2</w:t>
      </w:r>
      <w:r>
        <w:fldChar w:fldCharType="end"/>
      </w:r>
      <w:r>
        <w:t xml:space="preserve"> -  </w:t>
      </w:r>
      <w:r w:rsidRPr="009C73FC">
        <w:t>Flow chart for decision process, AIS AtoN</w:t>
      </w:r>
    </w:p>
    <w:p w14:paraId="3197E7BF" w14:textId="1B11FA58" w:rsidR="00B64BA1" w:rsidRPr="00B64BA1" w:rsidRDefault="00514384" w:rsidP="00B64BA1">
      <w:pPr>
        <w:spacing w:after="120"/>
        <w:jc w:val="center"/>
        <w:rPr>
          <w:sz w:val="22"/>
        </w:rPr>
      </w:pPr>
      <w:r>
        <w:rPr>
          <w:rStyle w:val="CommentReference"/>
        </w:rPr>
        <w:commentReference w:id="329"/>
      </w:r>
    </w:p>
    <w:p w14:paraId="60CBC064" w14:textId="77777777" w:rsidR="002D0488" w:rsidRDefault="002D0488" w:rsidP="00D02142">
      <w:pPr>
        <w:pStyle w:val="AnnexAHead1"/>
        <w:pPrChange w:id="330" w:author="Barr, Angela" w:date="2025-10-23T15:18:00Z" w16du:dateUtc="2025-10-23T13:18:00Z">
          <w:pPr>
            <w:pStyle w:val="AnnexBHead3"/>
            <w:numPr>
              <w:ilvl w:val="0"/>
            </w:numPr>
            <w:tabs>
              <w:tab w:val="num" w:pos="0"/>
            </w:tabs>
            <w:ind w:left="709" w:hanging="709"/>
          </w:pPr>
        </w:pPrChange>
      </w:pPr>
      <w:bookmarkStart w:id="331" w:name="_Ref452376269"/>
      <w:bookmarkStart w:id="332" w:name="_Toc452377889"/>
      <w:r>
        <w:rPr>
          <w:rFonts w:hint="eastAsia"/>
          <w:lang w:val="en-US"/>
        </w:rPr>
        <w:t>Risks and Limitations</w:t>
      </w:r>
    </w:p>
    <w:p w14:paraId="03A0B2F2" w14:textId="1B557E75" w:rsidR="002D0488" w:rsidRDefault="00F412E2" w:rsidP="002D0488">
      <w:pPr>
        <w:pStyle w:val="BodyText"/>
      </w:pPr>
      <w:r>
        <w:t xml:space="preserve">AIS </w:t>
      </w:r>
      <w:r w:rsidR="002D0488">
        <w:rPr>
          <w:rFonts w:hint="eastAsia"/>
        </w:rPr>
        <w:t xml:space="preserve">AtoN are increasingly portrayed on the displays of ships, </w:t>
      </w:r>
      <w:r w:rsidR="002D0488">
        <w:rPr>
          <w:rFonts w:hint="eastAsia"/>
          <w:lang w:eastAsia="zh-CN"/>
        </w:rPr>
        <w:t>though there are still</w:t>
      </w:r>
      <w:r w:rsidR="002D0488">
        <w:rPr>
          <w:rFonts w:hint="eastAsia"/>
        </w:rPr>
        <w:t xml:space="preserve"> some challenges </w:t>
      </w:r>
      <w:r w:rsidR="002D0488">
        <w:rPr>
          <w:rFonts w:hint="eastAsia"/>
          <w:lang w:eastAsia="zh-CN"/>
        </w:rPr>
        <w:t>to be addressed</w:t>
      </w:r>
      <w:r w:rsidR="002D0488">
        <w:rPr>
          <w:rFonts w:hint="eastAsia"/>
        </w:rPr>
        <w:t>. The</w:t>
      </w:r>
      <w:r w:rsidR="002D0488">
        <w:rPr>
          <w:rFonts w:hint="eastAsia"/>
          <w:lang w:eastAsia="zh-CN"/>
        </w:rPr>
        <w:t>se challenges include the</w:t>
      </w:r>
      <w:r w:rsidR="002D0488">
        <w:rPr>
          <w:rFonts w:hint="eastAsia"/>
        </w:rPr>
        <w:t xml:space="preserve"> lack of consistent symbology </w:t>
      </w:r>
      <w:r w:rsidR="002D0488">
        <w:rPr>
          <w:rFonts w:hint="eastAsia"/>
          <w:lang w:eastAsia="zh-CN"/>
        </w:rPr>
        <w:t>causing confusion</w:t>
      </w:r>
      <w:r w:rsidR="002D0488">
        <w:rPr>
          <w:rFonts w:hint="eastAsia"/>
        </w:rPr>
        <w:t>, equipment not be</w:t>
      </w:r>
      <w:r w:rsidR="002D0488">
        <w:rPr>
          <w:rFonts w:hint="eastAsia"/>
          <w:lang w:eastAsia="zh-CN"/>
        </w:rPr>
        <w:t>ing</w:t>
      </w:r>
      <w:r w:rsidR="002D0488">
        <w:rPr>
          <w:rFonts w:hint="eastAsia"/>
        </w:rPr>
        <w:t xml:space="preserve"> properly configured to show data, information overload or absen</w:t>
      </w:r>
      <w:r w:rsidR="002D0488">
        <w:rPr>
          <w:rFonts w:hint="eastAsia"/>
          <w:lang w:eastAsia="zh-CN"/>
        </w:rPr>
        <w:t>ce,</w:t>
      </w:r>
      <w:r w:rsidR="002D0488">
        <w:rPr>
          <w:rFonts w:hint="eastAsia"/>
        </w:rPr>
        <w:t xml:space="preserve"> and some display</w:t>
      </w:r>
      <w:r w:rsidR="002D0488">
        <w:rPr>
          <w:rFonts w:hint="eastAsia"/>
          <w:lang w:eastAsia="zh-CN"/>
        </w:rPr>
        <w:t>ing</w:t>
      </w:r>
      <w:r w:rsidR="002D0488">
        <w:rPr>
          <w:rFonts w:hint="eastAsia"/>
        </w:rPr>
        <w:t xml:space="preserve"> a position offset.</w:t>
      </w:r>
    </w:p>
    <w:p w14:paraId="733E0041" w14:textId="790A60B0" w:rsidR="00F867BC" w:rsidDel="007D6498" w:rsidRDefault="002D0488" w:rsidP="007D6498">
      <w:pPr>
        <w:pStyle w:val="BodyText"/>
        <w:rPr>
          <w:del w:id="333" w:author="Barr, Angela" w:date="2025-10-23T14:53:00Z" w16du:dateUtc="2025-10-23T12:53:00Z"/>
        </w:rPr>
      </w:pPr>
      <w:r w:rsidRPr="007D6498">
        <w:rPr>
          <w:rFonts w:hint="eastAsia"/>
          <w:rPrChange w:id="334" w:author="Barr, Angela" w:date="2025-10-23T15:30:00Z" w16du:dateUtc="2025-10-23T13:30:00Z">
            <w:rPr>
              <w:rFonts w:hint="eastAsia"/>
              <w:lang w:eastAsia="zh-CN"/>
            </w:rPr>
          </w:rPrChange>
        </w:rPr>
        <w:t>O</w:t>
      </w:r>
      <w:r w:rsidRPr="007D6498">
        <w:t xml:space="preserve">ther risks </w:t>
      </w:r>
      <w:r w:rsidRPr="007D6498">
        <w:rPr>
          <w:rFonts w:hint="eastAsia"/>
          <w:rPrChange w:id="335" w:author="Barr, Angela" w:date="2025-10-23T15:30:00Z" w16du:dateUtc="2025-10-23T13:30:00Z">
            <w:rPr>
              <w:rFonts w:hint="eastAsia"/>
              <w:lang w:eastAsia="zh-CN"/>
            </w:rPr>
          </w:rPrChange>
        </w:rPr>
        <w:t>and</w:t>
      </w:r>
      <w:r w:rsidRPr="007D6498">
        <w:t xml:space="preserve"> limitations may </w:t>
      </w:r>
      <w:r w:rsidRPr="007D6498">
        <w:rPr>
          <w:rFonts w:hint="eastAsia"/>
          <w:rPrChange w:id="336" w:author="Barr, Angela" w:date="2025-10-23T15:30:00Z" w16du:dateUtc="2025-10-23T13:30:00Z">
            <w:rPr>
              <w:rFonts w:hint="eastAsia"/>
              <w:lang w:eastAsia="zh-CN"/>
            </w:rPr>
          </w:rPrChange>
        </w:rPr>
        <w:t>include</w:t>
      </w:r>
      <w:r w:rsidRPr="007D6498">
        <w:t xml:space="preserve"> GNSS or radio wave vulnerability, jamming and spoofing</w:t>
      </w:r>
      <w:r w:rsidRPr="007D6498">
        <w:rPr>
          <w:rFonts w:hint="eastAsia"/>
          <w:rPrChange w:id="337" w:author="Barr, Angela" w:date="2025-10-23T15:30:00Z" w16du:dateUtc="2025-10-23T13:30:00Z">
            <w:rPr>
              <w:rFonts w:hint="eastAsia"/>
              <w:lang w:eastAsia="zh-CN"/>
            </w:rPr>
          </w:rPrChange>
        </w:rPr>
        <w:t>,</w:t>
      </w:r>
      <w:r w:rsidRPr="007D6498">
        <w:t xml:space="preserve"> </w:t>
      </w:r>
      <w:r w:rsidRPr="007D6498">
        <w:rPr>
          <w:rFonts w:hint="eastAsia"/>
          <w:rPrChange w:id="338" w:author="Barr, Angela" w:date="2025-10-23T15:30:00Z" w16du:dateUtc="2025-10-23T13:30:00Z">
            <w:rPr>
              <w:rFonts w:hint="eastAsia"/>
              <w:lang w:eastAsia="zh-CN"/>
            </w:rPr>
          </w:rPrChange>
        </w:rPr>
        <w:t>and</w:t>
      </w:r>
      <w:r w:rsidRPr="007D6498">
        <w:t xml:space="preserve"> overloading of the VHF datalink.</w:t>
      </w:r>
    </w:p>
    <w:p w14:paraId="4F7AF81A" w14:textId="77777777" w:rsidR="007D6498" w:rsidRPr="007D6498" w:rsidRDefault="007D6498" w:rsidP="007D6498">
      <w:pPr>
        <w:pStyle w:val="BodyText"/>
        <w:rPr>
          <w:ins w:id="339" w:author="Barr, Angela" w:date="2025-10-23T15:30:00Z" w16du:dateUtc="2025-10-23T13:30:00Z"/>
          <w:rPrChange w:id="340" w:author="Barr, Angela" w:date="2025-10-23T15:30:00Z" w16du:dateUtc="2025-10-23T13:30:00Z">
            <w:rPr>
              <w:ins w:id="341" w:author="Barr, Angela" w:date="2025-10-23T15:30:00Z" w16du:dateUtc="2025-10-23T13:30:00Z"/>
              <w:lang w:val="en-US"/>
            </w:rPr>
          </w:rPrChange>
        </w:rPr>
      </w:pPr>
    </w:p>
    <w:p w14:paraId="087C09A7" w14:textId="77777777" w:rsidR="002D0488" w:rsidRPr="002035AF" w:rsidRDefault="002D0488" w:rsidP="002035AF">
      <w:pPr>
        <w:pStyle w:val="AnnexAHead2"/>
        <w:pPrChange w:id="342" w:author="Barr, Angela" w:date="2025-10-23T15:46:00Z" w16du:dateUtc="2025-10-23T13:46:00Z">
          <w:pPr>
            <w:pStyle w:val="AnnexBHead3"/>
            <w:numPr>
              <w:ilvl w:val="1"/>
            </w:numPr>
            <w:tabs>
              <w:tab w:val="num" w:pos="0"/>
            </w:tabs>
            <w:ind w:left="851" w:hanging="851"/>
          </w:pPr>
        </w:pPrChange>
      </w:pPr>
      <w:bookmarkStart w:id="343" w:name="_Ref70687256"/>
      <w:bookmarkStart w:id="344" w:name="_Toc70694121"/>
      <w:commentRangeStart w:id="345"/>
      <w:r w:rsidRPr="002035AF">
        <w:t>Limitations</w:t>
      </w:r>
      <w:bookmarkEnd w:id="343"/>
      <w:bookmarkEnd w:id="344"/>
      <w:commentRangeEnd w:id="345"/>
      <w:r w:rsidR="006D3BF9">
        <w:rPr>
          <w:rStyle w:val="CommentReference"/>
          <w:rFonts w:asciiTheme="minorHAnsi" w:eastAsiaTheme="minorHAnsi" w:hAnsiTheme="minorHAnsi" w:cstheme="minorBidi"/>
          <w:bCs w:val="0"/>
          <w:color w:val="auto"/>
          <w:lang w:eastAsia="en-US"/>
        </w:rPr>
        <w:commentReference w:id="345"/>
      </w:r>
    </w:p>
    <w:p w14:paraId="198B104E" w14:textId="77777777" w:rsidR="002D0488" w:rsidRDefault="002D0488" w:rsidP="002035AF">
      <w:pPr>
        <w:pStyle w:val="AnnexAHead3"/>
        <w:pPrChange w:id="346" w:author="Barr, Angela" w:date="2025-10-23T15:46:00Z" w16du:dateUtc="2025-10-23T13:46:00Z">
          <w:pPr>
            <w:pStyle w:val="AnnexBHead3"/>
          </w:pPr>
        </w:pPrChange>
      </w:pPr>
      <w:bookmarkStart w:id="347" w:name="_Toc70694122"/>
      <w:commentRangeStart w:id="348"/>
      <w:r>
        <w:t>GNSS Vulnerability</w:t>
      </w:r>
      <w:bookmarkEnd w:id="347"/>
      <w:commentRangeEnd w:id="348"/>
      <w:r w:rsidR="006D3BF9">
        <w:rPr>
          <w:rStyle w:val="CommentReference"/>
          <w:rFonts w:asciiTheme="minorHAnsi" w:eastAsiaTheme="minorHAnsi" w:hAnsiTheme="minorHAnsi" w:cstheme="minorBidi"/>
          <w:b w:val="0"/>
          <w:bCs w:val="0"/>
          <w:smallCaps w:val="0"/>
          <w:color w:val="auto"/>
          <w:lang w:eastAsia="en-US"/>
        </w:rPr>
        <w:commentReference w:id="348"/>
      </w:r>
    </w:p>
    <w:p w14:paraId="06FD4280" w14:textId="6BA1B9DA" w:rsidR="002D0488" w:rsidRDefault="002D0488" w:rsidP="002D0488">
      <w:pPr>
        <w:pStyle w:val="BodyText"/>
        <w:rPr>
          <w:lang w:val="en-US" w:eastAsia="zh-CN"/>
        </w:rPr>
      </w:pPr>
      <w:r>
        <w:rPr>
          <w:lang w:eastAsia="zh-CN"/>
        </w:rPr>
        <w:t>In the event of GNSS service interruption due to jamming or interference, s</w:t>
      </w:r>
      <w:r>
        <w:t>hips may lose their positioning capability unless they have an alternative positioning system. Poor installation or failure of shipborne equipment can similarly interfere with or degrade GNSS reception</w:t>
      </w:r>
      <w:r w:rsidR="00ED14A8">
        <w:t>.</w:t>
      </w:r>
      <w:r>
        <w:t xml:space="preserve"> </w:t>
      </w:r>
    </w:p>
    <w:p w14:paraId="3CECEAE3" w14:textId="0564813D" w:rsidR="002D0488" w:rsidRDefault="002D0488" w:rsidP="002D0488">
      <w:pPr>
        <w:pStyle w:val="BodyText"/>
        <w:rPr>
          <w:lang w:val="en-US" w:eastAsia="zh-CN"/>
        </w:rPr>
      </w:pPr>
      <w:r>
        <w:rPr>
          <w:lang w:val="en-US" w:eastAsia="zh-CN"/>
        </w:rPr>
        <w:lastRenderedPageBreak/>
        <w:t>Errors in the GNSS position, for example, those caused by time lag, will directly impact the appearance of the AIS AtoN symbol on the radar, potentially misleading mariners into thinking that the AIS AtoN broadcast position is faulty.</w:t>
      </w:r>
    </w:p>
    <w:p w14:paraId="44772668" w14:textId="693B4D8D" w:rsidR="002D0488" w:rsidRDefault="002D0488" w:rsidP="002035AF">
      <w:pPr>
        <w:pStyle w:val="AnnexAHead3"/>
        <w:pPrChange w:id="349" w:author="Barr, Angela" w:date="2025-10-23T15:46:00Z" w16du:dateUtc="2025-10-23T13:46:00Z">
          <w:pPr>
            <w:pStyle w:val="AnnexBHead3"/>
          </w:pPr>
        </w:pPrChange>
      </w:pPr>
      <w:bookmarkStart w:id="350" w:name="_Toc70694123"/>
      <w:commentRangeStart w:id="351"/>
      <w:r>
        <w:t xml:space="preserve">Spoofing and jamming of </w:t>
      </w:r>
      <w:r w:rsidR="0013315D">
        <w:t>AIS</w:t>
      </w:r>
      <w:r>
        <w:t xml:space="preserve"> AtoN</w:t>
      </w:r>
      <w:bookmarkEnd w:id="350"/>
      <w:commentRangeEnd w:id="351"/>
      <w:r w:rsidR="00B42C49">
        <w:rPr>
          <w:rStyle w:val="CommentReference"/>
          <w:rFonts w:eastAsiaTheme="minorHAnsi" w:cstheme="minorBidi"/>
          <w:b w:val="0"/>
          <w:smallCaps w:val="0"/>
          <w:color w:val="auto"/>
          <w:lang w:eastAsia="en-US"/>
        </w:rPr>
        <w:commentReference w:id="351"/>
      </w:r>
    </w:p>
    <w:p w14:paraId="2A092FD6" w14:textId="77777777" w:rsidR="002D0488" w:rsidRDefault="002D0488" w:rsidP="002D0488">
      <w:pPr>
        <w:pStyle w:val="BodyText"/>
        <w:rPr>
          <w:lang w:eastAsia="zh-CN"/>
        </w:rPr>
      </w:pPr>
      <w:r>
        <w:rPr>
          <w:lang w:eastAsia="zh-CN"/>
        </w:rPr>
        <w:t>Some spoofing methods can be detected through careful monitoring of the transmission channel, for example by monitoring MMSI numbers within the service coverage area. Duplicated or non‐existent MMSI numbers within the coverage area may indicate spoofing.</w:t>
      </w:r>
    </w:p>
    <w:p w14:paraId="3D7CE63B" w14:textId="77777777" w:rsidR="002D0488" w:rsidRDefault="002D0488" w:rsidP="002D0488">
      <w:pPr>
        <w:pStyle w:val="BodyText"/>
        <w:rPr>
          <w:lang w:val="en-US" w:eastAsia="zh-CN"/>
        </w:rPr>
      </w:pPr>
      <w:r>
        <w:rPr>
          <w:lang w:eastAsia="zh-CN"/>
        </w:rPr>
        <w:t>Increased spoofing detection capability can be achieved through regional cooperation between neighbouring countries, exchanging valid MMSI numbers and cooperating on identifying invalid MMSI numbers</w:t>
      </w:r>
      <w:r>
        <w:rPr>
          <w:lang w:val="en-US" w:eastAsia="zh-CN"/>
        </w:rPr>
        <w:t>.</w:t>
      </w:r>
    </w:p>
    <w:p w14:paraId="7B9935D4" w14:textId="297157F3" w:rsidR="002D0488" w:rsidRDefault="002D0488" w:rsidP="002D0488">
      <w:pPr>
        <w:pStyle w:val="BodyText"/>
        <w:rPr>
          <w:lang w:eastAsia="zh-CN"/>
        </w:rPr>
      </w:pPr>
      <w:r>
        <w:rPr>
          <w:lang w:eastAsia="zh-CN"/>
        </w:rPr>
        <w:t xml:space="preserve">Competent authorities who provide </w:t>
      </w:r>
      <w:r w:rsidR="009540EB">
        <w:rPr>
          <w:lang w:eastAsia="zh-CN"/>
        </w:rPr>
        <w:t>AIS</w:t>
      </w:r>
      <w:r>
        <w:rPr>
          <w:lang w:eastAsia="zh-CN"/>
        </w:rPr>
        <w:t xml:space="preserve"> AtoN services should maintain a database of all valid MMSI numbers assigned to </w:t>
      </w:r>
      <w:r w:rsidR="00EE4596">
        <w:rPr>
          <w:lang w:eastAsia="zh-CN"/>
        </w:rPr>
        <w:t xml:space="preserve">AIS </w:t>
      </w:r>
      <w:r>
        <w:rPr>
          <w:lang w:eastAsia="zh-CN"/>
        </w:rPr>
        <w:t>AtoN. This database should be shared with such stakeholders as neighbouring countries.</w:t>
      </w:r>
    </w:p>
    <w:p w14:paraId="3FB30266" w14:textId="6A18208C" w:rsidR="002D0488" w:rsidRDefault="002D0488" w:rsidP="002D0488">
      <w:pPr>
        <w:pStyle w:val="BodyText"/>
        <w:rPr>
          <w:lang w:val="en-US" w:eastAsia="zh-CN"/>
        </w:rPr>
      </w:pPr>
      <w:r>
        <w:rPr>
          <w:lang w:eastAsia="zh-CN"/>
        </w:rPr>
        <w:t>Both spoofing and jamming can compromise and/or shut down a</w:t>
      </w:r>
      <w:r w:rsidR="0048509E">
        <w:rPr>
          <w:lang w:eastAsia="zh-CN"/>
        </w:rPr>
        <w:t>n</w:t>
      </w:r>
      <w:r>
        <w:rPr>
          <w:lang w:eastAsia="zh-CN"/>
        </w:rPr>
        <w:t xml:space="preserve"> </w:t>
      </w:r>
      <w:r w:rsidR="004F7997">
        <w:rPr>
          <w:lang w:eastAsia="zh-CN"/>
        </w:rPr>
        <w:t xml:space="preserve">AIS </w:t>
      </w:r>
      <w:r>
        <w:rPr>
          <w:lang w:eastAsia="zh-CN"/>
        </w:rPr>
        <w:t xml:space="preserve">AtoN service. Jamming will typically block the service in a certain geographic region. Spoofing </w:t>
      </w:r>
      <w:r w:rsidR="00471A3F">
        <w:rPr>
          <w:lang w:eastAsia="zh-CN"/>
        </w:rPr>
        <w:t xml:space="preserve">of virtual AIS AtoN </w:t>
      </w:r>
      <w:r>
        <w:rPr>
          <w:lang w:eastAsia="zh-CN"/>
        </w:rPr>
        <w:t>is more sinister since the targeted receiver cannot detect the deception, which could mislead the navigator.</w:t>
      </w:r>
      <w:r w:rsidR="0048509E">
        <w:rPr>
          <w:lang w:eastAsia="zh-CN"/>
        </w:rPr>
        <w:t xml:space="preserve"> </w:t>
      </w:r>
    </w:p>
    <w:p w14:paraId="097C205B" w14:textId="1A8F58CD" w:rsidR="002D0488" w:rsidRDefault="00527ABD" w:rsidP="002D0488">
      <w:pPr>
        <w:pStyle w:val="Heading2"/>
      </w:pPr>
      <w:bookmarkStart w:id="352" w:name="_Toc70694120"/>
      <w:bookmarkStart w:id="353" w:name="_Toc211937900"/>
      <w:r>
        <w:t xml:space="preserve">B4 </w:t>
      </w:r>
      <w:r w:rsidR="002D0488">
        <w:t>Risk mitigation</w:t>
      </w:r>
      <w:bookmarkEnd w:id="352"/>
      <w:bookmarkEnd w:id="353"/>
    </w:p>
    <w:p w14:paraId="79F20298" w14:textId="77777777" w:rsidR="002D0488" w:rsidRDefault="002D0488" w:rsidP="002D0488">
      <w:pPr>
        <w:pStyle w:val="Bullet1"/>
        <w:numPr>
          <w:ilvl w:val="0"/>
          <w:numId w:val="0"/>
        </w:numPr>
      </w:pPr>
      <w:r>
        <w:rPr>
          <w:rFonts w:eastAsia="SimSun" w:hint="eastAsia"/>
          <w:lang w:val="en-US" w:eastAsia="zh-CN"/>
        </w:rPr>
        <w:t xml:space="preserve">This section </w:t>
      </w:r>
      <w:r>
        <w:t>provides some potential mitigation measures for the different risks.</w:t>
      </w:r>
    </w:p>
    <w:p w14:paraId="545A829E" w14:textId="77777777" w:rsidR="002D0488" w:rsidRDefault="002D0488" w:rsidP="007D6498">
      <w:pPr>
        <w:pStyle w:val="Tablecaption"/>
      </w:pPr>
      <w:bookmarkStart w:id="354" w:name="_Toc70683240"/>
      <w:r>
        <w:t>Potential risk mitigation measures</w:t>
      </w:r>
      <w:bookmarkEnd w:id="354"/>
    </w:p>
    <w:tbl>
      <w:tblPr>
        <w:tblStyle w:val="TableGrid"/>
        <w:tblW w:w="0" w:type="auto"/>
        <w:tblLook w:val="04A0" w:firstRow="1" w:lastRow="0" w:firstColumn="1" w:lastColumn="0" w:noHBand="0" w:noVBand="1"/>
      </w:tblPr>
      <w:tblGrid>
        <w:gridCol w:w="5097"/>
        <w:gridCol w:w="5098"/>
      </w:tblGrid>
      <w:tr w:rsidR="002D0488" w14:paraId="101D8FD9" w14:textId="77777777" w:rsidTr="00F54290">
        <w:tc>
          <w:tcPr>
            <w:tcW w:w="5097" w:type="dxa"/>
          </w:tcPr>
          <w:p w14:paraId="2F51DBEA" w14:textId="77777777" w:rsidR="002D0488" w:rsidRDefault="002D0488" w:rsidP="00F54290">
            <w:pPr>
              <w:pStyle w:val="Tableheading"/>
            </w:pPr>
            <w:r>
              <w:t>Risk</w:t>
            </w:r>
          </w:p>
        </w:tc>
        <w:tc>
          <w:tcPr>
            <w:tcW w:w="5098" w:type="dxa"/>
          </w:tcPr>
          <w:p w14:paraId="726E64CA" w14:textId="77777777" w:rsidR="002D0488" w:rsidRDefault="002D0488" w:rsidP="00F54290">
            <w:pPr>
              <w:pStyle w:val="Tableheading"/>
              <w:rPr>
                <w:rFonts w:eastAsia="SimSun"/>
                <w:lang w:eastAsia="zh-CN"/>
              </w:rPr>
            </w:pPr>
            <w:r>
              <w:t>Potential mitigation</w:t>
            </w:r>
            <w:r>
              <w:rPr>
                <w:rFonts w:eastAsia="SimSun" w:hint="eastAsia"/>
                <w:lang w:eastAsia="zh-CN"/>
              </w:rPr>
              <w:t xml:space="preserve"> measures</w:t>
            </w:r>
          </w:p>
        </w:tc>
      </w:tr>
      <w:tr w:rsidR="002D0488" w14:paraId="26E61B10" w14:textId="77777777" w:rsidTr="00F54290">
        <w:tc>
          <w:tcPr>
            <w:tcW w:w="5097" w:type="dxa"/>
          </w:tcPr>
          <w:p w14:paraId="5924320D" w14:textId="6DAD17F7" w:rsidR="002D0488" w:rsidRDefault="002903F7" w:rsidP="00F54290">
            <w:pPr>
              <w:pStyle w:val="Tabletext"/>
            </w:pPr>
            <w:r>
              <w:t>Reliance</w:t>
            </w:r>
            <w:r w:rsidR="002D0488">
              <w:t xml:space="preserve"> on </w:t>
            </w:r>
            <w:r>
              <w:t>AIS</w:t>
            </w:r>
            <w:r w:rsidR="002D0488">
              <w:t xml:space="preserve"> AtoN.</w:t>
            </w:r>
          </w:p>
        </w:tc>
        <w:tc>
          <w:tcPr>
            <w:tcW w:w="5098" w:type="dxa"/>
          </w:tcPr>
          <w:p w14:paraId="5CA0FBBB" w14:textId="2DFD1CD2" w:rsidR="002D0488" w:rsidRDefault="002D0488" w:rsidP="00F54290">
            <w:pPr>
              <w:pStyle w:val="Tabletext"/>
            </w:pPr>
            <w:commentRangeStart w:id="355"/>
            <w:r>
              <w:t xml:space="preserve">Mariners should not rely solely on </w:t>
            </w:r>
            <w:r w:rsidR="00C437B3">
              <w:t>AIS</w:t>
            </w:r>
            <w:r>
              <w:t xml:space="preserve"> AtoN but cross-check </w:t>
            </w:r>
            <w:r w:rsidR="00033A90">
              <w:rPr>
                <w:rFonts w:eastAsia="SimSun"/>
                <w:lang w:eastAsia="zh-CN"/>
              </w:rPr>
              <w:t>them</w:t>
            </w:r>
            <w:r>
              <w:rPr>
                <w:rFonts w:eastAsia="SimSun" w:hint="eastAsia"/>
                <w:lang w:eastAsia="zh-CN"/>
              </w:rPr>
              <w:t xml:space="preserve"> </w:t>
            </w:r>
            <w:r>
              <w:t>with other data or information.</w:t>
            </w:r>
            <w:commentRangeEnd w:id="355"/>
            <w:r w:rsidR="00EE60A2">
              <w:rPr>
                <w:rStyle w:val="CommentReference"/>
                <w:color w:val="auto"/>
              </w:rPr>
              <w:commentReference w:id="355"/>
            </w:r>
          </w:p>
        </w:tc>
      </w:tr>
      <w:tr w:rsidR="002D0488" w14:paraId="0547E6F8" w14:textId="77777777" w:rsidTr="00F54290">
        <w:tc>
          <w:tcPr>
            <w:tcW w:w="5097" w:type="dxa"/>
          </w:tcPr>
          <w:p w14:paraId="64A8FE64" w14:textId="3766E521" w:rsidR="002D0488" w:rsidRDefault="002D0488" w:rsidP="00F54290">
            <w:pPr>
              <w:pStyle w:val="Tabletext"/>
            </w:pPr>
            <w:r>
              <w:t xml:space="preserve">Not all mariners will receive or be able to display </w:t>
            </w:r>
            <w:r w:rsidR="00033A90">
              <w:t>AIS</w:t>
            </w:r>
            <w:r>
              <w:t xml:space="preserve"> AtoN.</w:t>
            </w:r>
          </w:p>
        </w:tc>
        <w:tc>
          <w:tcPr>
            <w:tcW w:w="5098" w:type="dxa"/>
          </w:tcPr>
          <w:p w14:paraId="42342A67" w14:textId="7B39A005" w:rsidR="002D0488" w:rsidRDefault="002D0488" w:rsidP="00F54290">
            <w:pPr>
              <w:pStyle w:val="Tabletext"/>
            </w:pPr>
            <w:r>
              <w:t xml:space="preserve">MSI should be maintained as </w:t>
            </w:r>
            <w:r>
              <w:rPr>
                <w:rFonts w:eastAsia="SimSun" w:hint="eastAsia"/>
                <w:lang w:eastAsia="zh-CN"/>
              </w:rPr>
              <w:t xml:space="preserve">the </w:t>
            </w:r>
            <w:r>
              <w:t>primary notification.</w:t>
            </w:r>
          </w:p>
          <w:p w14:paraId="7CE200DC" w14:textId="7C4674F8" w:rsidR="002D0488" w:rsidRDefault="002D0488" w:rsidP="00F54290">
            <w:pPr>
              <w:pStyle w:val="Tabletext"/>
            </w:pPr>
            <w:r>
              <w:t xml:space="preserve">Encourage </w:t>
            </w:r>
            <w:r>
              <w:rPr>
                <w:rFonts w:eastAsia="SimSun" w:hint="eastAsia"/>
                <w:lang w:eastAsia="zh-CN"/>
              </w:rPr>
              <w:t xml:space="preserve">the </w:t>
            </w:r>
            <w:r>
              <w:t>integration</w:t>
            </w:r>
            <w:r>
              <w:rPr>
                <w:rFonts w:eastAsia="SimSun" w:hint="eastAsia"/>
                <w:lang w:eastAsia="zh-CN"/>
              </w:rPr>
              <w:t xml:space="preserve"> of </w:t>
            </w:r>
            <w:r w:rsidR="00033A90">
              <w:rPr>
                <w:rFonts w:eastAsia="SimSun"/>
                <w:lang w:eastAsia="zh-CN"/>
              </w:rPr>
              <w:t>AIS</w:t>
            </w:r>
            <w:r>
              <w:rPr>
                <w:rFonts w:eastAsia="SimSun" w:hint="eastAsia"/>
                <w:lang w:eastAsia="zh-CN"/>
              </w:rPr>
              <w:t xml:space="preserve"> AtoN</w:t>
            </w:r>
            <w:r>
              <w:t xml:space="preserve"> with navigational displays, where fitted.</w:t>
            </w:r>
          </w:p>
        </w:tc>
      </w:tr>
      <w:tr w:rsidR="002D0488" w14:paraId="2ABBFFCB" w14:textId="77777777" w:rsidTr="00F54290">
        <w:tc>
          <w:tcPr>
            <w:tcW w:w="5097" w:type="dxa"/>
          </w:tcPr>
          <w:p w14:paraId="32747310" w14:textId="77777777" w:rsidR="002D0488" w:rsidRDefault="002D0488" w:rsidP="00F54290">
            <w:pPr>
              <w:pStyle w:val="Tabletext"/>
            </w:pPr>
            <w:r>
              <w:t>Information overload</w:t>
            </w:r>
          </w:p>
        </w:tc>
        <w:tc>
          <w:tcPr>
            <w:tcW w:w="5098" w:type="dxa"/>
          </w:tcPr>
          <w:p w14:paraId="386F04C7" w14:textId="77777777" w:rsidR="002D0488" w:rsidRDefault="002D0488" w:rsidP="00F54290">
            <w:pPr>
              <w:pStyle w:val="Tabletext"/>
            </w:pPr>
            <w:r>
              <w:t xml:space="preserve">Use of lines and areas (such as ASM) </w:t>
            </w:r>
            <w:r>
              <w:rPr>
                <w:rFonts w:eastAsia="SimSun" w:hint="eastAsia"/>
                <w:lang w:eastAsia="zh-CN"/>
              </w:rPr>
              <w:t>instead of</w:t>
            </w:r>
            <w:r>
              <w:t xml:space="preserve"> points.</w:t>
            </w:r>
          </w:p>
          <w:p w14:paraId="16172993" w14:textId="77777777" w:rsidR="002D0488" w:rsidRDefault="002D0488" w:rsidP="00F54290">
            <w:pPr>
              <w:pStyle w:val="Tabletext"/>
            </w:pPr>
            <w:r>
              <w:t xml:space="preserve">Only competent authorities </w:t>
            </w:r>
            <w:r>
              <w:rPr>
                <w:rFonts w:eastAsia="SimSun" w:hint="eastAsia"/>
                <w:lang w:eastAsia="zh-CN"/>
              </w:rPr>
              <w:t>are permitted to</w:t>
            </w:r>
            <w:r>
              <w:t xml:space="preserve"> approve. </w:t>
            </w:r>
          </w:p>
          <w:p w14:paraId="11A2B9BB" w14:textId="45A73CA1" w:rsidR="002D0488" w:rsidRDefault="002D0488" w:rsidP="00F54290">
            <w:pPr>
              <w:pStyle w:val="Tabletext"/>
            </w:pPr>
            <w:r>
              <w:t xml:space="preserve">Limit use of </w:t>
            </w:r>
            <w:r w:rsidR="00033A90">
              <w:t xml:space="preserve">AIS </w:t>
            </w:r>
            <w:r>
              <w:t>AtoN in any area.</w:t>
            </w:r>
          </w:p>
        </w:tc>
      </w:tr>
      <w:tr w:rsidR="002D0488" w14:paraId="5FB74B9C" w14:textId="77777777" w:rsidTr="00F54290">
        <w:tc>
          <w:tcPr>
            <w:tcW w:w="5097" w:type="dxa"/>
          </w:tcPr>
          <w:p w14:paraId="65A798EB" w14:textId="6048D421" w:rsidR="002D0488" w:rsidRDefault="002D0488" w:rsidP="00F54290">
            <w:pPr>
              <w:pStyle w:val="Tabletext"/>
            </w:pPr>
            <w:r>
              <w:t xml:space="preserve">Loss of </w:t>
            </w:r>
            <w:r w:rsidR="005A427B">
              <w:t>AIS</w:t>
            </w:r>
            <w:r>
              <w:t xml:space="preserve"> AtoN signal.</w:t>
            </w:r>
          </w:p>
        </w:tc>
        <w:tc>
          <w:tcPr>
            <w:tcW w:w="5098" w:type="dxa"/>
          </w:tcPr>
          <w:p w14:paraId="69A26156" w14:textId="77777777" w:rsidR="002D0488" w:rsidRDefault="002D0488" w:rsidP="00F54290">
            <w:pPr>
              <w:pStyle w:val="Tabletext"/>
            </w:pPr>
            <w:r>
              <w:t>Publish standards for availability, continuity,</w:t>
            </w:r>
            <w:r>
              <w:rPr>
                <w:rFonts w:eastAsia="SimSun" w:hint="eastAsia"/>
                <w:lang w:eastAsia="zh-CN"/>
              </w:rPr>
              <w:t xml:space="preserve"> and</w:t>
            </w:r>
            <w:r>
              <w:t xml:space="preserve"> integrity.</w:t>
            </w:r>
          </w:p>
          <w:p w14:paraId="157D04A6" w14:textId="77777777" w:rsidR="002D0488" w:rsidRDefault="002D0488" w:rsidP="00F54290">
            <w:pPr>
              <w:pStyle w:val="Tabletext"/>
            </w:pPr>
            <w:r>
              <w:rPr>
                <w:rFonts w:eastAsia="SimSun" w:hint="eastAsia"/>
                <w:lang w:val="en-US" w:eastAsia="zh-CN"/>
              </w:rPr>
              <w:t>V</w:t>
            </w:r>
            <w:r>
              <w:rPr>
                <w:rFonts w:eastAsia="SimSun" w:hint="eastAsia"/>
                <w:lang w:eastAsia="zh-CN"/>
              </w:rPr>
              <w:t>erif</w:t>
            </w:r>
            <w:r>
              <w:rPr>
                <w:rFonts w:eastAsia="SimSun" w:hint="eastAsia"/>
                <w:lang w:val="en-US" w:eastAsia="zh-CN"/>
              </w:rPr>
              <w:t xml:space="preserve">ication of </w:t>
            </w:r>
            <w:r>
              <w:t>transmission</w:t>
            </w:r>
            <w:r>
              <w:rPr>
                <w:rFonts w:eastAsia="SimSun" w:hint="eastAsia"/>
                <w:lang w:val="en-US" w:eastAsia="zh-CN"/>
              </w:rPr>
              <w:t xml:space="preserve"> by originator</w:t>
            </w:r>
            <w:r>
              <w:t>.</w:t>
            </w:r>
          </w:p>
          <w:p w14:paraId="78281710" w14:textId="77777777" w:rsidR="002D0488" w:rsidRDefault="002D0488" w:rsidP="00F54290">
            <w:pPr>
              <w:pStyle w:val="Tabletext"/>
            </w:pPr>
            <w:r>
              <w:rPr>
                <w:rFonts w:eastAsia="SimSun" w:hint="eastAsia"/>
                <w:lang w:eastAsia="zh-CN"/>
              </w:rPr>
              <w:t>Provide r</w:t>
            </w:r>
            <w:r>
              <w:t>edundancy</w:t>
            </w:r>
            <w:r>
              <w:rPr>
                <w:rFonts w:eastAsia="SimSun" w:hint="eastAsia"/>
                <w:lang w:eastAsia="zh-CN"/>
              </w:rPr>
              <w:t xml:space="preserve"> and</w:t>
            </w:r>
            <w:r>
              <w:t xml:space="preserve"> </w:t>
            </w:r>
            <w:r>
              <w:rPr>
                <w:rFonts w:eastAsia="SimSun" w:hint="eastAsia"/>
                <w:lang w:eastAsia="zh-CN"/>
              </w:rPr>
              <w:t>i</w:t>
            </w:r>
            <w:r>
              <w:t>ntegrity warning</w:t>
            </w:r>
            <w:r>
              <w:rPr>
                <w:rFonts w:eastAsia="SimSun" w:hint="eastAsia"/>
                <w:lang w:eastAsia="zh-CN"/>
              </w:rPr>
              <w:t>s</w:t>
            </w:r>
            <w:r>
              <w:t>.</w:t>
            </w:r>
          </w:p>
          <w:p w14:paraId="3509BAF2" w14:textId="77777777" w:rsidR="002D0488" w:rsidRDefault="002D0488" w:rsidP="00F54290">
            <w:pPr>
              <w:pStyle w:val="Tabletext"/>
            </w:pPr>
            <w:r>
              <w:rPr>
                <w:rFonts w:eastAsia="SimSun" w:hint="eastAsia"/>
                <w:lang w:eastAsia="zh-CN"/>
              </w:rPr>
              <w:t xml:space="preserve">Include relevant information in </w:t>
            </w:r>
            <w:r>
              <w:t>MSI and chart.</w:t>
            </w:r>
          </w:p>
          <w:p w14:paraId="5155B2C0" w14:textId="77777777" w:rsidR="002D0488" w:rsidRDefault="002D0488" w:rsidP="00F54290">
            <w:pPr>
              <w:pStyle w:val="Tabletext"/>
            </w:pPr>
            <w:r>
              <w:t>Shipborne navigational displays</w:t>
            </w:r>
            <w:r>
              <w:rPr>
                <w:rFonts w:eastAsia="SimSun" w:hint="eastAsia"/>
                <w:lang w:eastAsia="zh-CN"/>
              </w:rPr>
              <w:t xml:space="preserve"> </w:t>
            </w:r>
            <w:r>
              <w:t>able to manage and display the lost target symbol.</w:t>
            </w:r>
          </w:p>
        </w:tc>
      </w:tr>
      <w:tr w:rsidR="002D0488" w14:paraId="1281086D" w14:textId="77777777" w:rsidTr="00F54290">
        <w:tc>
          <w:tcPr>
            <w:tcW w:w="5097" w:type="dxa"/>
          </w:tcPr>
          <w:p w14:paraId="15DC940A" w14:textId="7B0501D0" w:rsidR="002D0488" w:rsidRDefault="005A427B" w:rsidP="00F54290">
            <w:pPr>
              <w:pStyle w:val="Tabletext"/>
            </w:pPr>
            <w:r>
              <w:t>AIS</w:t>
            </w:r>
            <w:r w:rsidR="002D0488">
              <w:t xml:space="preserve"> AtoN vulnerability; jamming/spoofing.</w:t>
            </w:r>
          </w:p>
        </w:tc>
        <w:tc>
          <w:tcPr>
            <w:tcW w:w="5098" w:type="dxa"/>
          </w:tcPr>
          <w:p w14:paraId="4A27FA7B" w14:textId="77777777" w:rsidR="002D0488" w:rsidRDefault="002D0488" w:rsidP="00F54290">
            <w:pPr>
              <w:pStyle w:val="Tabletext"/>
            </w:pPr>
            <w:r>
              <w:rPr>
                <w:rFonts w:eastAsia="SimSun" w:hint="eastAsia"/>
                <w:lang w:val="en-US" w:eastAsia="zh-CN"/>
              </w:rPr>
              <w:t>V</w:t>
            </w:r>
            <w:r>
              <w:rPr>
                <w:rFonts w:eastAsia="SimSun" w:hint="eastAsia"/>
                <w:lang w:eastAsia="zh-CN"/>
              </w:rPr>
              <w:t>erif</w:t>
            </w:r>
            <w:r>
              <w:rPr>
                <w:rFonts w:eastAsia="SimSun" w:hint="eastAsia"/>
                <w:lang w:val="en-US" w:eastAsia="zh-CN"/>
              </w:rPr>
              <w:t xml:space="preserve">ication of </w:t>
            </w:r>
            <w:r>
              <w:t>transmission</w:t>
            </w:r>
            <w:r>
              <w:rPr>
                <w:rFonts w:eastAsia="SimSun" w:hint="eastAsia"/>
                <w:lang w:val="en-US" w:eastAsia="zh-CN"/>
              </w:rPr>
              <w:t xml:space="preserve"> by originator</w:t>
            </w:r>
            <w:r>
              <w:t>.</w:t>
            </w:r>
          </w:p>
          <w:p w14:paraId="40E3DBCD" w14:textId="63A7836F" w:rsidR="00F93B87" w:rsidRDefault="002D0488" w:rsidP="00F54290">
            <w:pPr>
              <w:pStyle w:val="Tabletext"/>
            </w:pPr>
            <w:r>
              <w:rPr>
                <w:rFonts w:eastAsia="SimSun" w:hint="eastAsia"/>
                <w:lang w:val="en-US" w:eastAsia="zh-CN"/>
              </w:rPr>
              <w:t>C</w:t>
            </w:r>
            <w:r>
              <w:t xml:space="preserve">orrelation with MSI </w:t>
            </w:r>
            <w:r w:rsidR="00F93B87">
              <w:t>/ charts.</w:t>
            </w:r>
          </w:p>
          <w:p w14:paraId="5CE9DAF0" w14:textId="4BA08D5F" w:rsidR="002D0488" w:rsidRDefault="00F93B87" w:rsidP="00A95EAC">
            <w:pPr>
              <w:pStyle w:val="Tabletext"/>
            </w:pPr>
            <w:r>
              <w:t>D</w:t>
            </w:r>
            <w:r w:rsidR="002D0488">
              <w:t>ata link monitoring</w:t>
            </w:r>
            <w:r w:rsidR="002D0488">
              <w:rPr>
                <w:rFonts w:eastAsia="SimSun" w:hint="eastAsia"/>
                <w:lang w:val="en-US" w:eastAsia="zh-CN"/>
              </w:rPr>
              <w:t xml:space="preserve"> by competent authority</w:t>
            </w:r>
            <w:r w:rsidR="002D0488">
              <w:t>.</w:t>
            </w:r>
          </w:p>
        </w:tc>
      </w:tr>
      <w:tr w:rsidR="002D0488" w14:paraId="5DD021A3" w14:textId="77777777" w:rsidTr="00F54290">
        <w:tc>
          <w:tcPr>
            <w:tcW w:w="5097" w:type="dxa"/>
          </w:tcPr>
          <w:p w14:paraId="7B2CEBE6" w14:textId="77777777" w:rsidR="002D0488" w:rsidRDefault="002D0488" w:rsidP="00F54290">
            <w:pPr>
              <w:pStyle w:val="Tabletext"/>
            </w:pPr>
            <w:r>
              <w:t>No confirmation of receipt of message.</w:t>
            </w:r>
          </w:p>
        </w:tc>
        <w:tc>
          <w:tcPr>
            <w:tcW w:w="5098" w:type="dxa"/>
          </w:tcPr>
          <w:p w14:paraId="0562E080" w14:textId="77777777" w:rsidR="002D0488" w:rsidRDefault="002D0488" w:rsidP="00F54290">
            <w:pPr>
              <w:pStyle w:val="Tabletext"/>
            </w:pPr>
            <w:r>
              <w:t>Repeated or addressed / acknowledged transmissions.</w:t>
            </w:r>
          </w:p>
          <w:p w14:paraId="0D7F0ADB" w14:textId="3E3A927D" w:rsidR="002D0488" w:rsidRDefault="002D0488" w:rsidP="00002018">
            <w:pPr>
              <w:pStyle w:val="Tabletext"/>
            </w:pPr>
            <w:r>
              <w:t>Verification of transmission by</w:t>
            </w:r>
            <w:r>
              <w:rPr>
                <w:rFonts w:eastAsia="SimSun" w:hint="eastAsia"/>
                <w:lang w:val="en-US" w:eastAsia="zh-CN"/>
              </w:rPr>
              <w:t xml:space="preserve"> </w:t>
            </w:r>
            <w:r>
              <w:t>originator.</w:t>
            </w:r>
          </w:p>
        </w:tc>
      </w:tr>
      <w:tr w:rsidR="002D0488" w14:paraId="575C397A" w14:textId="77777777" w:rsidTr="00F54290">
        <w:tc>
          <w:tcPr>
            <w:tcW w:w="5097" w:type="dxa"/>
          </w:tcPr>
          <w:p w14:paraId="14A75F41" w14:textId="77777777" w:rsidR="002D0488" w:rsidRDefault="002D0488" w:rsidP="00F54290">
            <w:pPr>
              <w:pStyle w:val="Tabletext"/>
            </w:pPr>
            <w:r>
              <w:t>Erroneous message transmitted.</w:t>
            </w:r>
          </w:p>
        </w:tc>
        <w:tc>
          <w:tcPr>
            <w:tcW w:w="5098" w:type="dxa"/>
          </w:tcPr>
          <w:p w14:paraId="73FE0FCF" w14:textId="77777777" w:rsidR="002D0488" w:rsidRDefault="002D0488" w:rsidP="00F54290">
            <w:pPr>
              <w:pStyle w:val="Tabletext"/>
            </w:pPr>
            <w:r>
              <w:t>Procedures for message checking.</w:t>
            </w:r>
          </w:p>
          <w:p w14:paraId="74B1782D" w14:textId="53BE8F10" w:rsidR="002D0488" w:rsidRDefault="002D0488" w:rsidP="00F54290">
            <w:pPr>
              <w:pStyle w:val="Tabletext"/>
            </w:pPr>
            <w:r>
              <w:t>Verification of transmission by</w:t>
            </w:r>
            <w:r>
              <w:rPr>
                <w:rFonts w:eastAsia="SimSun" w:hint="eastAsia"/>
                <w:lang w:val="en-US" w:eastAsia="zh-CN"/>
              </w:rPr>
              <w:t xml:space="preserve"> </w:t>
            </w:r>
            <w:r>
              <w:t>originator.</w:t>
            </w:r>
          </w:p>
        </w:tc>
      </w:tr>
    </w:tbl>
    <w:p w14:paraId="0815E327" w14:textId="77777777" w:rsidR="002D0488" w:rsidRDefault="002D0488" w:rsidP="002D0488">
      <w:pPr>
        <w:pStyle w:val="Bullet1"/>
        <w:numPr>
          <w:ilvl w:val="0"/>
          <w:numId w:val="0"/>
        </w:numPr>
      </w:pPr>
    </w:p>
    <w:p w14:paraId="61237691" w14:textId="48D7BB2A" w:rsidR="00B64BA1" w:rsidRDefault="00B64BA1" w:rsidP="00DF4638">
      <w:pPr>
        <w:spacing w:before="240" w:after="240"/>
        <w:rPr>
          <w:bCs/>
          <w:i/>
          <w:color w:val="575756"/>
          <w:sz w:val="22"/>
        </w:rPr>
      </w:pPr>
      <w:bookmarkStart w:id="356" w:name="_Toc108525440"/>
      <w:bookmarkEnd w:id="331"/>
      <w:bookmarkEnd w:id="332"/>
      <w:bookmarkEnd w:id="356"/>
    </w:p>
    <w:p w14:paraId="24F14328" w14:textId="77777777" w:rsidR="005C6883" w:rsidRDefault="005C6883">
      <w:pPr>
        <w:spacing w:after="200" w:line="276" w:lineRule="auto"/>
      </w:pPr>
      <w:r>
        <w:br w:type="page"/>
      </w:r>
    </w:p>
    <w:p w14:paraId="153C2C3E" w14:textId="77777777" w:rsidR="005C6883" w:rsidRDefault="005C6883" w:rsidP="005C6883">
      <w:pPr>
        <w:pStyle w:val="AnnextitleHead1"/>
      </w:pPr>
      <w:r>
        <w:lastRenderedPageBreak/>
        <w:t>the Aids to Navigation Report (message 21)</w:t>
      </w:r>
    </w:p>
    <w:p w14:paraId="4079F9A0" w14:textId="77777777" w:rsidR="005C6883" w:rsidRPr="00095E3D" w:rsidRDefault="005C6883" w:rsidP="00095E3D">
      <w:pPr>
        <w:pStyle w:val="BodyText"/>
      </w:pPr>
      <w:r w:rsidRPr="00095E3D">
        <w:t xml:space="preserve">The definition of an AIS AtoN is an AIS transceiver </w:t>
      </w:r>
      <w:commentRangeStart w:id="357"/>
      <w:r w:rsidRPr="00095E3D">
        <w:t xml:space="preserve">broadcasting a Message type 21. </w:t>
      </w:r>
      <w:commentRangeEnd w:id="357"/>
      <w:r w:rsidRPr="00095E3D">
        <w:rPr>
          <w:rStyle w:val="CommentReference"/>
          <w:sz w:val="22"/>
          <w:szCs w:val="22"/>
          <w:rPrChange w:id="358" w:author="Barr, Angela" w:date="2025-10-23T15:10:00Z" w16du:dateUtc="2025-10-23T13:10:00Z">
            <w:rPr>
              <w:rStyle w:val="CommentReference"/>
            </w:rPr>
          </w:rPrChange>
        </w:rPr>
        <w:commentReference w:id="357"/>
      </w:r>
      <w:r w:rsidRPr="00095E3D">
        <w:t xml:space="preserve"> The message configuration will determine the type of AIS AtoN (physical, synthetic, virtual) as well as the AtoN specifications. </w:t>
      </w:r>
    </w:p>
    <w:p w14:paraId="226A4452" w14:textId="77777777" w:rsidR="005C6883" w:rsidRPr="00095E3D" w:rsidRDefault="005C6883" w:rsidP="00095E3D">
      <w:pPr>
        <w:pStyle w:val="BodyText"/>
      </w:pPr>
      <w:r w:rsidRPr="00095E3D">
        <w:t xml:space="preserve">The message 21 broadcast includes the following information.  </w:t>
      </w:r>
    </w:p>
    <w:p w14:paraId="61CBC56B" w14:textId="77777777" w:rsidR="005C6883" w:rsidRPr="00A27B24" w:rsidRDefault="005C6883" w:rsidP="005C6883">
      <w:pPr>
        <w:pStyle w:val="Bulletannex"/>
      </w:pPr>
      <w:r w:rsidRPr="00A27B24">
        <w:t>Maritime Mobile Service Identity (MMSI) number</w:t>
      </w:r>
    </w:p>
    <w:p w14:paraId="61618C96" w14:textId="77777777" w:rsidR="005C6883" w:rsidRDefault="005C6883" w:rsidP="005C6883">
      <w:pPr>
        <w:pStyle w:val="Bulletannex"/>
      </w:pPr>
      <w:r w:rsidRPr="00AE355A">
        <w:t>Type of AtoN</w:t>
      </w:r>
    </w:p>
    <w:p w14:paraId="765B33DA" w14:textId="77777777" w:rsidR="005C6883" w:rsidRDefault="005C6883" w:rsidP="005C6883">
      <w:pPr>
        <w:pStyle w:val="Bulletannex"/>
      </w:pPr>
      <w:r>
        <w:t>AtoN name</w:t>
      </w:r>
    </w:p>
    <w:p w14:paraId="23E11879" w14:textId="77777777" w:rsidR="005C6883" w:rsidRDefault="005C6883" w:rsidP="005C6883">
      <w:pPr>
        <w:pStyle w:val="Bulletannex"/>
      </w:pPr>
      <w:r>
        <w:t>Position of the AtoN (Latitude and Longitude)</w:t>
      </w:r>
    </w:p>
    <w:p w14:paraId="0D74B18D" w14:textId="77777777" w:rsidR="005C6883" w:rsidRPr="00AE355A" w:rsidRDefault="005C6883" w:rsidP="005C6883">
      <w:pPr>
        <w:pStyle w:val="Bulletannex"/>
      </w:pPr>
      <w:r w:rsidRPr="00AE355A">
        <w:t>Type of position fixing device</w:t>
      </w:r>
    </w:p>
    <w:p w14:paraId="50CC2EA9" w14:textId="77777777" w:rsidR="005C6883" w:rsidRPr="00AE355A" w:rsidRDefault="005C6883" w:rsidP="005C6883">
      <w:pPr>
        <w:pStyle w:val="Bulletannex"/>
      </w:pPr>
      <w:r w:rsidRPr="00AE355A">
        <w:t>Position accuracy indicator</w:t>
      </w:r>
    </w:p>
    <w:p w14:paraId="4426EB53" w14:textId="77777777" w:rsidR="005C6883" w:rsidRPr="00AE355A" w:rsidRDefault="005C6883" w:rsidP="005C6883">
      <w:pPr>
        <w:pStyle w:val="Bulletannex"/>
      </w:pPr>
      <w:r w:rsidRPr="00AE355A">
        <w:t>On/Off position status</w:t>
      </w:r>
    </w:p>
    <w:p w14:paraId="241EB881" w14:textId="77777777" w:rsidR="005C6883" w:rsidRPr="00AE355A" w:rsidRDefault="005C6883" w:rsidP="005C6883">
      <w:pPr>
        <w:pStyle w:val="Bulletannex"/>
      </w:pPr>
      <w:r>
        <w:t xml:space="preserve">Whether </w:t>
      </w:r>
      <w:r w:rsidRPr="00AE355A">
        <w:t xml:space="preserve">Physical </w:t>
      </w:r>
      <w:r>
        <w:t xml:space="preserve">or </w:t>
      </w:r>
      <w:r w:rsidRPr="00AE355A">
        <w:t>Virtual AtoN</w:t>
      </w:r>
    </w:p>
    <w:p w14:paraId="4998EF2D" w14:textId="77777777" w:rsidR="005C6883" w:rsidRDefault="005C6883" w:rsidP="005C6883">
      <w:pPr>
        <w:pStyle w:val="Bulletannex"/>
      </w:pPr>
      <w:r w:rsidRPr="00AE355A">
        <w:t>Status of AtoN systems</w:t>
      </w:r>
    </w:p>
    <w:p w14:paraId="0B1C61AD" w14:textId="77777777" w:rsidR="005C6883" w:rsidRDefault="005C6883" w:rsidP="005C6883">
      <w:pPr>
        <w:pStyle w:val="Bulletannex"/>
        <w:rPr>
          <w:highlight w:val="yellow"/>
        </w:rPr>
      </w:pPr>
      <w:r w:rsidRPr="001A59D9">
        <w:rPr>
          <w:highlight w:val="yellow"/>
        </w:rPr>
        <w:t>Time stamp</w:t>
      </w:r>
    </w:p>
    <w:p w14:paraId="5ADBD288" w14:textId="77777777" w:rsidR="005C6883" w:rsidRPr="00AE355A" w:rsidDel="001326D5" w:rsidRDefault="005C6883" w:rsidP="005C6883">
      <w:pPr>
        <w:pStyle w:val="Bulletannex"/>
        <w:rPr>
          <w:del w:id="359" w:author="Barr, Angela" w:date="2025-10-23T14:28:00Z" w16du:dateUtc="2025-10-23T12:28:00Z"/>
        </w:rPr>
      </w:pPr>
      <w:r w:rsidRPr="00AE355A">
        <w:t>Dimension of the AtoN and reference positions</w:t>
      </w:r>
    </w:p>
    <w:p w14:paraId="3E289D73" w14:textId="77777777" w:rsidR="005C6883" w:rsidRPr="001326D5" w:rsidRDefault="005C6883" w:rsidP="001326D5">
      <w:pPr>
        <w:pStyle w:val="Bulletannex"/>
        <w:rPr>
          <w:highlight w:val="yellow"/>
        </w:rPr>
      </w:pPr>
    </w:p>
    <w:p w14:paraId="372D09CA" w14:textId="77777777" w:rsidR="005C6883" w:rsidRPr="00095E3D" w:rsidRDefault="005C6883" w:rsidP="00095E3D">
      <w:pPr>
        <w:pStyle w:val="AnnexAHead1"/>
      </w:pPr>
      <w:r w:rsidRPr="00095E3D">
        <w:t>MMSI NUmbers for AIS Aton</w:t>
      </w:r>
    </w:p>
    <w:p w14:paraId="55DD4906" w14:textId="77777777" w:rsidR="005C6883" w:rsidRPr="00194982" w:rsidRDefault="005C6883" w:rsidP="005C6883">
      <w:pPr>
        <w:pStyle w:val="BodyText"/>
      </w:pPr>
      <w:r w:rsidRPr="00194982">
        <w:t>All AIS AtoN Stations should have a radio licence.</w:t>
      </w:r>
    </w:p>
    <w:p w14:paraId="25473F53" w14:textId="77777777" w:rsidR="005C6883" w:rsidRDefault="005C6883" w:rsidP="005C6883">
      <w:pPr>
        <w:pStyle w:val="BodyText"/>
      </w:pPr>
      <w:commentRangeStart w:id="360"/>
      <w:r w:rsidRPr="00194982">
        <w:t xml:space="preserve">All AIS AtoN Stations must include a MMSI number in its own transmissions. The MMSI is a unique identifier issued by the appropriate national MMSI issuing authority. </w:t>
      </w:r>
      <w:commentRangeEnd w:id="360"/>
      <w:r>
        <w:rPr>
          <w:rStyle w:val="CommentReference"/>
        </w:rPr>
        <w:commentReference w:id="360"/>
      </w:r>
    </w:p>
    <w:p w14:paraId="39552C51" w14:textId="77777777" w:rsidR="005C6883" w:rsidRDefault="005C6883" w:rsidP="005C6883">
      <w:pPr>
        <w:pStyle w:val="BodyText"/>
      </w:pPr>
      <w:r w:rsidRPr="00194982">
        <w:t>All AIS AtoN MMSI numbers</w:t>
      </w:r>
      <w:r>
        <w:t xml:space="preserve"> have the</w:t>
      </w:r>
      <w:r w:rsidRPr="00194982">
        <w:t xml:space="preserve"> format 99 followed by a three-digit </w:t>
      </w:r>
      <w:r>
        <w:t>Maritime Identification Digit (</w:t>
      </w:r>
      <w:r w:rsidRPr="00B96D8B">
        <w:t>MID</w:t>
      </w:r>
      <w:r>
        <w:t>)</w:t>
      </w:r>
      <w:r w:rsidRPr="00194982">
        <w:t xml:space="preserve"> followed by a four-digit unique identifier. The MID identifies the country that issues the VHF licence for the AIS AtoN Station. The four-digit unique identifier starts with 1 (99MID1XXX) for physical and synthetic AtoN Stations</w:t>
      </w:r>
      <w:r>
        <w:t xml:space="preserve">; </w:t>
      </w:r>
      <w:r w:rsidRPr="00194982">
        <w:t>6 (99MID6XXX) for virtual AtoN Stations</w:t>
      </w:r>
      <w:r>
        <w:t xml:space="preserve">, and 8 </w:t>
      </w:r>
      <w:r w:rsidRPr="00194982">
        <w:t>(99MID8XXX)</w:t>
      </w:r>
      <w:r>
        <w:t xml:space="preserve"> for Mobile AtoN.</w:t>
      </w:r>
    </w:p>
    <w:p w14:paraId="1391FF1D" w14:textId="77777777" w:rsidR="005C6883" w:rsidRDefault="005C6883" w:rsidP="005C6883">
      <w:pPr>
        <w:pStyle w:val="Caption"/>
        <w:keepNext/>
        <w:jc w:val="center"/>
      </w:pPr>
      <w:r>
        <w:t xml:space="preserve">Table </w:t>
      </w:r>
      <w:r>
        <w:fldChar w:fldCharType="begin"/>
      </w:r>
      <w:r>
        <w:instrText xml:space="preserve"> SEQ Table \* ARABIC </w:instrText>
      </w:r>
      <w:r>
        <w:fldChar w:fldCharType="separate"/>
      </w:r>
      <w:r>
        <w:rPr>
          <w:noProof/>
        </w:rPr>
        <w:t>3</w:t>
      </w:r>
      <w:r>
        <w:fldChar w:fldCharType="end"/>
      </w:r>
      <w:r>
        <w:t xml:space="preserve"> - AtoN and MMSI</w:t>
      </w:r>
    </w:p>
    <w:p w14:paraId="62F4AD49" w14:textId="77777777" w:rsidR="005C6883" w:rsidRPr="00D345FA" w:rsidRDefault="005C6883" w:rsidP="005C68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2843"/>
        <w:gridCol w:w="2843"/>
      </w:tblGrid>
      <w:tr w:rsidR="005C6883" w:rsidRPr="00194982" w14:paraId="659C4C0F" w14:textId="77777777" w:rsidTr="001A59D9">
        <w:trPr>
          <w:jc w:val="center"/>
        </w:trPr>
        <w:tc>
          <w:tcPr>
            <w:tcW w:w="2843" w:type="dxa"/>
          </w:tcPr>
          <w:p w14:paraId="5FA8BABC" w14:textId="77777777" w:rsidR="005C6883" w:rsidRPr="00194982" w:rsidRDefault="005C6883" w:rsidP="001A59D9">
            <w:pPr>
              <w:pStyle w:val="Tabletexttitle"/>
              <w:keepNext/>
              <w:keepLines/>
            </w:pPr>
            <w:commentRangeStart w:id="361"/>
            <w:r w:rsidRPr="00194982">
              <w:t>Type of AIS AtoN or AtoN</w:t>
            </w:r>
          </w:p>
        </w:tc>
        <w:tc>
          <w:tcPr>
            <w:tcW w:w="2843" w:type="dxa"/>
            <w:vAlign w:val="center"/>
          </w:tcPr>
          <w:p w14:paraId="6710A9BE" w14:textId="77777777" w:rsidR="005C6883" w:rsidRDefault="005C6883" w:rsidP="001A59D9">
            <w:pPr>
              <w:pStyle w:val="Tabletexttitle"/>
              <w:keepNext/>
              <w:keepLines/>
            </w:pPr>
            <w:r w:rsidRPr="00194982">
              <w:t>MMSI</w:t>
            </w:r>
            <w:r>
              <w:t xml:space="preserve"> format</w:t>
            </w:r>
          </w:p>
          <w:p w14:paraId="054CCA00" w14:textId="77777777" w:rsidR="005C6883" w:rsidRPr="00194982" w:rsidRDefault="005C6883" w:rsidP="001A59D9">
            <w:pPr>
              <w:pStyle w:val="Tabletexttitle"/>
              <w:keepNext/>
              <w:keepLines/>
            </w:pPr>
            <w:r>
              <w:t>ITU-R M..585-8</w:t>
            </w:r>
          </w:p>
        </w:tc>
        <w:tc>
          <w:tcPr>
            <w:tcW w:w="2843" w:type="dxa"/>
            <w:vAlign w:val="center"/>
          </w:tcPr>
          <w:p w14:paraId="6DEE0BA8" w14:textId="77777777" w:rsidR="005C6883" w:rsidRDefault="005C6883" w:rsidP="001A59D9">
            <w:pPr>
              <w:pStyle w:val="Tabletexttitle"/>
              <w:keepNext/>
              <w:keepLines/>
            </w:pPr>
            <w:r w:rsidRPr="00194982">
              <w:t>Virtual AtoN Flag</w:t>
            </w:r>
            <w:commentRangeEnd w:id="361"/>
            <w:r>
              <w:rPr>
                <w:rStyle w:val="CommentReference"/>
                <w:b w:val="0"/>
                <w:color w:val="auto"/>
              </w:rPr>
              <w:commentReference w:id="361"/>
            </w:r>
          </w:p>
          <w:p w14:paraId="60422BEF" w14:textId="77777777" w:rsidR="005C6883" w:rsidRPr="00194982" w:rsidRDefault="005C6883" w:rsidP="001A59D9">
            <w:pPr>
              <w:pStyle w:val="Tabletexttitle"/>
              <w:keepNext/>
              <w:keepLines/>
            </w:pPr>
          </w:p>
        </w:tc>
      </w:tr>
      <w:tr w:rsidR="005C6883" w:rsidRPr="00194982" w14:paraId="44EAC44B" w14:textId="77777777" w:rsidTr="001A59D9">
        <w:trPr>
          <w:jc w:val="center"/>
        </w:trPr>
        <w:tc>
          <w:tcPr>
            <w:tcW w:w="2843" w:type="dxa"/>
          </w:tcPr>
          <w:p w14:paraId="381ECC4B" w14:textId="77777777" w:rsidR="005C6883" w:rsidRPr="00194982" w:rsidRDefault="005C6883" w:rsidP="001A59D9">
            <w:pPr>
              <w:pStyle w:val="Tabletext"/>
              <w:keepNext/>
              <w:keepLines/>
            </w:pPr>
            <w:r w:rsidRPr="00194982">
              <w:t>Physical</w:t>
            </w:r>
          </w:p>
        </w:tc>
        <w:tc>
          <w:tcPr>
            <w:tcW w:w="2843" w:type="dxa"/>
          </w:tcPr>
          <w:p w14:paraId="109021DB" w14:textId="77777777" w:rsidR="005C6883" w:rsidRPr="00194982" w:rsidRDefault="005C6883" w:rsidP="001A59D9">
            <w:pPr>
              <w:pStyle w:val="Tabletext"/>
              <w:keepNext/>
              <w:keepLines/>
              <w:rPr>
                <w:color w:val="auto"/>
              </w:rPr>
            </w:pPr>
            <w:r w:rsidRPr="00194982">
              <w:rPr>
                <w:color w:val="auto"/>
              </w:rPr>
              <w:t>99MID1XXX</w:t>
            </w:r>
          </w:p>
        </w:tc>
        <w:tc>
          <w:tcPr>
            <w:tcW w:w="2843" w:type="dxa"/>
            <w:vAlign w:val="center"/>
          </w:tcPr>
          <w:p w14:paraId="046F826A" w14:textId="77777777" w:rsidR="005C6883" w:rsidRPr="00194982" w:rsidRDefault="005C6883" w:rsidP="001A59D9">
            <w:pPr>
              <w:pStyle w:val="Tabletext"/>
              <w:keepNext/>
              <w:keepLines/>
            </w:pPr>
            <w:r w:rsidRPr="00194982">
              <w:t>0</w:t>
            </w:r>
          </w:p>
        </w:tc>
      </w:tr>
      <w:tr w:rsidR="005C6883" w:rsidRPr="00194982" w14:paraId="713621BD" w14:textId="77777777" w:rsidTr="001A59D9">
        <w:trPr>
          <w:jc w:val="center"/>
        </w:trPr>
        <w:tc>
          <w:tcPr>
            <w:tcW w:w="2843" w:type="dxa"/>
          </w:tcPr>
          <w:p w14:paraId="7D795C64" w14:textId="77777777" w:rsidR="005C6883" w:rsidRPr="00194982" w:rsidRDefault="005C6883" w:rsidP="001A59D9">
            <w:pPr>
              <w:pStyle w:val="Tabletext"/>
              <w:keepNext/>
              <w:keepLines/>
            </w:pPr>
            <w:r w:rsidRPr="00194982">
              <w:t>Synthetic</w:t>
            </w:r>
          </w:p>
        </w:tc>
        <w:tc>
          <w:tcPr>
            <w:tcW w:w="2843" w:type="dxa"/>
          </w:tcPr>
          <w:p w14:paraId="33DA5ECA" w14:textId="77777777" w:rsidR="005C6883" w:rsidRPr="00194982" w:rsidRDefault="005C6883" w:rsidP="001A59D9">
            <w:pPr>
              <w:pStyle w:val="Tabletext"/>
              <w:keepNext/>
              <w:keepLines/>
              <w:rPr>
                <w:color w:val="auto"/>
              </w:rPr>
            </w:pPr>
            <w:r w:rsidRPr="00194982">
              <w:rPr>
                <w:color w:val="auto"/>
              </w:rPr>
              <w:t>99MID1XXX</w:t>
            </w:r>
          </w:p>
        </w:tc>
        <w:tc>
          <w:tcPr>
            <w:tcW w:w="2843" w:type="dxa"/>
            <w:vAlign w:val="center"/>
          </w:tcPr>
          <w:p w14:paraId="5B734BF7" w14:textId="77777777" w:rsidR="005C6883" w:rsidRPr="00194982" w:rsidRDefault="005C6883" w:rsidP="001A59D9">
            <w:pPr>
              <w:pStyle w:val="Tabletext"/>
              <w:keepNext/>
              <w:keepLines/>
            </w:pPr>
            <w:r w:rsidRPr="00194982">
              <w:t>0</w:t>
            </w:r>
          </w:p>
        </w:tc>
      </w:tr>
      <w:tr w:rsidR="005C6883" w:rsidRPr="00194982" w14:paraId="15E0D63F" w14:textId="77777777" w:rsidTr="001A59D9">
        <w:trPr>
          <w:jc w:val="center"/>
        </w:trPr>
        <w:tc>
          <w:tcPr>
            <w:tcW w:w="2843" w:type="dxa"/>
          </w:tcPr>
          <w:p w14:paraId="44B935CA" w14:textId="77777777" w:rsidR="005C6883" w:rsidRPr="00194982" w:rsidRDefault="005C6883" w:rsidP="001A59D9">
            <w:pPr>
              <w:pStyle w:val="Tabletext"/>
              <w:keepNext/>
              <w:keepLines/>
            </w:pPr>
            <w:r w:rsidRPr="00194982">
              <w:t>Virtual</w:t>
            </w:r>
          </w:p>
        </w:tc>
        <w:tc>
          <w:tcPr>
            <w:tcW w:w="2843" w:type="dxa"/>
          </w:tcPr>
          <w:p w14:paraId="1051500A" w14:textId="77777777" w:rsidR="005C6883" w:rsidRPr="00194982" w:rsidRDefault="005C6883" w:rsidP="001A59D9">
            <w:pPr>
              <w:pStyle w:val="Tabletext"/>
              <w:keepNext/>
              <w:keepLines/>
            </w:pPr>
            <w:r w:rsidRPr="00194982">
              <w:rPr>
                <w:color w:val="auto"/>
              </w:rPr>
              <w:t>99MID6XXX</w:t>
            </w:r>
          </w:p>
        </w:tc>
        <w:tc>
          <w:tcPr>
            <w:tcW w:w="2843" w:type="dxa"/>
            <w:vAlign w:val="center"/>
          </w:tcPr>
          <w:p w14:paraId="1A785851" w14:textId="77777777" w:rsidR="005C6883" w:rsidRPr="00194982" w:rsidRDefault="005C6883" w:rsidP="001A59D9">
            <w:pPr>
              <w:pStyle w:val="Tabletext"/>
              <w:keepNext/>
              <w:keepLines/>
            </w:pPr>
            <w:r w:rsidRPr="00194982">
              <w:t>1</w:t>
            </w:r>
          </w:p>
        </w:tc>
      </w:tr>
      <w:tr w:rsidR="005C6883" w:rsidRPr="00194982" w14:paraId="72117C51" w14:textId="77777777" w:rsidTr="001A59D9">
        <w:trPr>
          <w:jc w:val="center"/>
        </w:trPr>
        <w:tc>
          <w:tcPr>
            <w:tcW w:w="2843" w:type="dxa"/>
          </w:tcPr>
          <w:p w14:paraId="6D87F8EA" w14:textId="77777777" w:rsidR="005C6883" w:rsidRPr="00394BA9" w:rsidRDefault="005C6883" w:rsidP="001A59D9">
            <w:pPr>
              <w:pStyle w:val="Tabletext"/>
              <w:keepNext/>
              <w:keepLines/>
            </w:pPr>
            <w:r w:rsidRPr="00394BA9">
              <w:t>MAtoN</w:t>
            </w:r>
          </w:p>
        </w:tc>
        <w:tc>
          <w:tcPr>
            <w:tcW w:w="2843" w:type="dxa"/>
          </w:tcPr>
          <w:p w14:paraId="14651488" w14:textId="77777777" w:rsidR="005C6883" w:rsidRPr="00394BA9" w:rsidRDefault="005C6883" w:rsidP="001A59D9">
            <w:pPr>
              <w:pStyle w:val="Tabletext"/>
              <w:keepNext/>
              <w:keepLines/>
            </w:pPr>
            <w:r w:rsidRPr="00394BA9">
              <w:t>99MID8XXX</w:t>
            </w:r>
          </w:p>
        </w:tc>
        <w:tc>
          <w:tcPr>
            <w:tcW w:w="2843" w:type="dxa"/>
            <w:vAlign w:val="center"/>
          </w:tcPr>
          <w:p w14:paraId="04D17210" w14:textId="77777777" w:rsidR="005C6883" w:rsidRPr="00394BA9" w:rsidRDefault="005C6883" w:rsidP="001A59D9">
            <w:pPr>
              <w:pStyle w:val="Tabletext"/>
              <w:keepNext/>
              <w:keepLines/>
            </w:pPr>
            <w:r w:rsidRPr="00394BA9">
              <w:t>1 or 0</w:t>
            </w:r>
          </w:p>
        </w:tc>
      </w:tr>
    </w:tbl>
    <w:p w14:paraId="23DB2B96" w14:textId="77777777" w:rsidR="005C6883" w:rsidRDefault="005C6883" w:rsidP="005C6883">
      <w:pPr>
        <w:spacing w:after="120"/>
        <w:rPr>
          <w:color w:val="000000" w:themeColor="text1"/>
          <w:sz w:val="22"/>
        </w:rPr>
      </w:pPr>
    </w:p>
    <w:p w14:paraId="2A23CC38" w14:textId="77777777" w:rsidR="005C6883" w:rsidRPr="00DF4638" w:rsidRDefault="005C6883" w:rsidP="005C6883">
      <w:pPr>
        <w:pStyle w:val="BodyText"/>
        <w:rPr>
          <w:rFonts w:eastAsia="SimSun"/>
          <w:lang w:val="en-US" w:eastAsia="zh-CN"/>
        </w:rPr>
      </w:pPr>
      <w:r>
        <w:t xml:space="preserve">The competent authority should be aware that the number of MMSIs available for use is a finite resource. </w:t>
      </w:r>
    </w:p>
    <w:p w14:paraId="3A5E590F" w14:textId="77777777" w:rsidR="005C6883" w:rsidRPr="00095E3D" w:rsidRDefault="005C6883" w:rsidP="00095E3D">
      <w:pPr>
        <w:pStyle w:val="AnnexBHead2"/>
        <w:pPrChange w:id="362" w:author="Barr, Angela" w:date="2025-10-23T15:07:00Z" w16du:dateUtc="2025-10-23T13:07:00Z">
          <w:pPr>
            <w:pStyle w:val="AnnexAHead2"/>
          </w:pPr>
        </w:pPrChange>
      </w:pPr>
      <w:r w:rsidRPr="00095E3D">
        <w:tab/>
        <w:t>A.1.2 Type of Marine Aid to Navigation</w:t>
      </w:r>
    </w:p>
    <w:p w14:paraId="508B70AF" w14:textId="77777777" w:rsidR="005C6883" w:rsidRPr="00194982" w:rsidRDefault="005C6883" w:rsidP="005C6883">
      <w:pPr>
        <w:pStyle w:val="BodyText"/>
      </w:pPr>
      <w:r w:rsidRPr="00194982">
        <w:t xml:space="preserve">The types of </w:t>
      </w:r>
      <w:r>
        <w:t xml:space="preserve">Marine </w:t>
      </w:r>
      <w:r w:rsidRPr="00194982">
        <w:t>Aids to Navigation listed below are based on the IALA Maritime Buoyage System, where applicable.</w:t>
      </w:r>
    </w:p>
    <w:p w14:paraId="106EDA6B" w14:textId="77777777" w:rsidR="005C6883" w:rsidRDefault="005C6883" w:rsidP="005C6883">
      <w:pPr>
        <w:pStyle w:val="BodyText"/>
      </w:pPr>
      <w:r w:rsidRPr="00194982">
        <w:lastRenderedPageBreak/>
        <w:t>The nature and type of AtoN can be indicated with 32 different codes:</w:t>
      </w:r>
    </w:p>
    <w:p w14:paraId="07BE037B" w14:textId="77777777" w:rsidR="005C6883" w:rsidRDefault="005C6883" w:rsidP="005C6883">
      <w:pPr>
        <w:pStyle w:val="Caption"/>
        <w:keepNext/>
        <w:jc w:val="center"/>
      </w:pPr>
      <w:r>
        <w:t xml:space="preserve">Table </w:t>
      </w:r>
      <w:r>
        <w:fldChar w:fldCharType="begin"/>
      </w:r>
      <w:r>
        <w:instrText xml:space="preserve"> SEQ Table \* ARABIC </w:instrText>
      </w:r>
      <w:r>
        <w:fldChar w:fldCharType="separate"/>
      </w:r>
      <w:r>
        <w:rPr>
          <w:noProof/>
        </w:rPr>
        <w:t>4</w:t>
      </w:r>
      <w:r>
        <w:fldChar w:fldCharType="end"/>
      </w:r>
      <w:r>
        <w:t xml:space="preserve"> - Codes for type of AtoN</w:t>
      </w:r>
    </w:p>
    <w:p w14:paraId="1F983989" w14:textId="77777777" w:rsidR="005C6883" w:rsidRPr="00D345FA" w:rsidRDefault="005C6883" w:rsidP="005C6883"/>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60"/>
        <w:gridCol w:w="6012"/>
      </w:tblGrid>
      <w:tr w:rsidR="005C6883" w:rsidRPr="00194982" w14:paraId="5D5EAD04" w14:textId="77777777" w:rsidTr="001A59D9">
        <w:trPr>
          <w:tblHeader/>
          <w:jc w:val="center"/>
        </w:trPr>
        <w:tc>
          <w:tcPr>
            <w:tcW w:w="1908" w:type="dxa"/>
          </w:tcPr>
          <w:p w14:paraId="2DE40AEC" w14:textId="77777777" w:rsidR="005C6883" w:rsidRPr="00194982" w:rsidRDefault="005C6883" w:rsidP="001A59D9">
            <w:pPr>
              <w:pStyle w:val="Tabletexttitle"/>
            </w:pPr>
          </w:p>
        </w:tc>
        <w:tc>
          <w:tcPr>
            <w:tcW w:w="1260" w:type="dxa"/>
          </w:tcPr>
          <w:p w14:paraId="2083C485" w14:textId="77777777" w:rsidR="005C6883" w:rsidRPr="00194982" w:rsidRDefault="005C6883" w:rsidP="001A59D9">
            <w:pPr>
              <w:pStyle w:val="Tabletexttitle"/>
            </w:pPr>
            <w:r w:rsidRPr="00194982">
              <w:t>Code</w:t>
            </w:r>
          </w:p>
        </w:tc>
        <w:tc>
          <w:tcPr>
            <w:tcW w:w="6012" w:type="dxa"/>
          </w:tcPr>
          <w:p w14:paraId="7A16F269" w14:textId="77777777" w:rsidR="005C6883" w:rsidRPr="00194982" w:rsidRDefault="005C6883" w:rsidP="001A59D9">
            <w:pPr>
              <w:pStyle w:val="Tabletexttitle"/>
            </w:pPr>
            <w:r w:rsidRPr="00194982">
              <w:t>Definition</w:t>
            </w:r>
          </w:p>
        </w:tc>
      </w:tr>
      <w:tr w:rsidR="005C6883" w:rsidRPr="00194982" w14:paraId="0D12CC34" w14:textId="77777777" w:rsidTr="001A59D9">
        <w:trPr>
          <w:jc w:val="center"/>
        </w:trPr>
        <w:tc>
          <w:tcPr>
            <w:tcW w:w="1908" w:type="dxa"/>
          </w:tcPr>
          <w:p w14:paraId="14204A7F" w14:textId="77777777" w:rsidR="005C6883" w:rsidRPr="00194982" w:rsidRDefault="005C6883" w:rsidP="001A59D9">
            <w:pPr>
              <w:pStyle w:val="Tabletext"/>
            </w:pPr>
          </w:p>
        </w:tc>
        <w:tc>
          <w:tcPr>
            <w:tcW w:w="1260" w:type="dxa"/>
          </w:tcPr>
          <w:p w14:paraId="35D6AE06" w14:textId="77777777" w:rsidR="005C6883" w:rsidRPr="00194982" w:rsidRDefault="005C6883" w:rsidP="001A59D9">
            <w:pPr>
              <w:pStyle w:val="Tabletext"/>
            </w:pPr>
            <w:r w:rsidRPr="00194982">
              <w:t>0</w:t>
            </w:r>
          </w:p>
        </w:tc>
        <w:tc>
          <w:tcPr>
            <w:tcW w:w="6012" w:type="dxa"/>
          </w:tcPr>
          <w:p w14:paraId="07DEE563" w14:textId="77777777" w:rsidR="005C6883" w:rsidRPr="00194982" w:rsidRDefault="005C6883" w:rsidP="001A59D9">
            <w:pPr>
              <w:pStyle w:val="Tabletext"/>
            </w:pPr>
            <w:r w:rsidRPr="00194982">
              <w:t>Default, Type of AtoN not specified</w:t>
            </w:r>
          </w:p>
        </w:tc>
      </w:tr>
      <w:tr w:rsidR="005C6883" w:rsidRPr="00194982" w14:paraId="17295E68" w14:textId="77777777" w:rsidTr="001A59D9">
        <w:trPr>
          <w:jc w:val="center"/>
        </w:trPr>
        <w:tc>
          <w:tcPr>
            <w:tcW w:w="1908" w:type="dxa"/>
          </w:tcPr>
          <w:p w14:paraId="25309413" w14:textId="77777777" w:rsidR="005C6883" w:rsidRPr="00194982" w:rsidRDefault="005C6883" w:rsidP="001A59D9">
            <w:pPr>
              <w:pStyle w:val="Tabletext"/>
            </w:pPr>
          </w:p>
        </w:tc>
        <w:tc>
          <w:tcPr>
            <w:tcW w:w="1260" w:type="dxa"/>
          </w:tcPr>
          <w:p w14:paraId="53AD64AF" w14:textId="77777777" w:rsidR="005C6883" w:rsidRPr="00194982" w:rsidRDefault="005C6883" w:rsidP="001A59D9">
            <w:pPr>
              <w:pStyle w:val="Tabletext"/>
            </w:pPr>
            <w:r w:rsidRPr="00194982">
              <w:t>1</w:t>
            </w:r>
          </w:p>
        </w:tc>
        <w:tc>
          <w:tcPr>
            <w:tcW w:w="6012" w:type="dxa"/>
          </w:tcPr>
          <w:p w14:paraId="3DFC67DD" w14:textId="77777777" w:rsidR="005C6883" w:rsidRPr="00194982" w:rsidRDefault="005C6883" w:rsidP="001A59D9">
            <w:pPr>
              <w:pStyle w:val="Tabletext"/>
            </w:pPr>
            <w:r w:rsidRPr="00194982">
              <w:t>Reference point</w:t>
            </w:r>
          </w:p>
        </w:tc>
      </w:tr>
      <w:tr w:rsidR="005C6883" w:rsidRPr="00194982" w14:paraId="026B1B95" w14:textId="77777777" w:rsidTr="001A59D9">
        <w:trPr>
          <w:jc w:val="center"/>
        </w:trPr>
        <w:tc>
          <w:tcPr>
            <w:tcW w:w="1908" w:type="dxa"/>
          </w:tcPr>
          <w:p w14:paraId="29177C72" w14:textId="77777777" w:rsidR="005C6883" w:rsidRPr="00194982" w:rsidRDefault="005C6883" w:rsidP="001A59D9">
            <w:pPr>
              <w:pStyle w:val="Tabletext"/>
            </w:pPr>
          </w:p>
        </w:tc>
        <w:tc>
          <w:tcPr>
            <w:tcW w:w="1260" w:type="dxa"/>
          </w:tcPr>
          <w:p w14:paraId="050DF1E4" w14:textId="77777777" w:rsidR="005C6883" w:rsidRPr="00194982" w:rsidRDefault="005C6883" w:rsidP="001A59D9">
            <w:pPr>
              <w:pStyle w:val="Tabletext"/>
            </w:pPr>
            <w:r w:rsidRPr="00194982">
              <w:t>2</w:t>
            </w:r>
          </w:p>
        </w:tc>
        <w:tc>
          <w:tcPr>
            <w:tcW w:w="6012" w:type="dxa"/>
          </w:tcPr>
          <w:p w14:paraId="03056E74" w14:textId="77777777" w:rsidR="005C6883" w:rsidRPr="00194982" w:rsidRDefault="005C6883" w:rsidP="001A59D9">
            <w:pPr>
              <w:pStyle w:val="Tabletext"/>
            </w:pPr>
            <w:r w:rsidRPr="00194982">
              <w:t>RACON or MAtoN</w:t>
            </w:r>
          </w:p>
        </w:tc>
      </w:tr>
      <w:tr w:rsidR="005C6883" w:rsidRPr="00194982" w14:paraId="79849A1F" w14:textId="77777777" w:rsidTr="001A59D9">
        <w:trPr>
          <w:jc w:val="center"/>
        </w:trPr>
        <w:tc>
          <w:tcPr>
            <w:tcW w:w="1908" w:type="dxa"/>
          </w:tcPr>
          <w:p w14:paraId="620DC286" w14:textId="77777777" w:rsidR="005C6883" w:rsidRPr="00194982" w:rsidRDefault="005C6883" w:rsidP="001A59D9">
            <w:pPr>
              <w:pStyle w:val="Tabletext"/>
            </w:pPr>
          </w:p>
        </w:tc>
        <w:tc>
          <w:tcPr>
            <w:tcW w:w="1260" w:type="dxa"/>
          </w:tcPr>
          <w:p w14:paraId="44EC83A3" w14:textId="77777777" w:rsidR="005C6883" w:rsidRPr="00194982" w:rsidRDefault="005C6883" w:rsidP="001A59D9">
            <w:pPr>
              <w:pStyle w:val="Tabletext"/>
            </w:pPr>
            <w:r w:rsidRPr="00194982">
              <w:t>3</w:t>
            </w:r>
          </w:p>
        </w:tc>
        <w:tc>
          <w:tcPr>
            <w:tcW w:w="6012" w:type="dxa"/>
          </w:tcPr>
          <w:p w14:paraId="4082EB2B" w14:textId="77777777" w:rsidR="005C6883" w:rsidRPr="00194982" w:rsidRDefault="005C6883" w:rsidP="001A59D9">
            <w:pPr>
              <w:pStyle w:val="Tabletext"/>
            </w:pPr>
            <w:r w:rsidRPr="00194982">
              <w:t>Fixed structure, such as oil platforms, wind farms. (Note: This code should identify an obstruction that is fitted with an Aid-to-Navigation AIS station.)</w:t>
            </w:r>
          </w:p>
        </w:tc>
      </w:tr>
      <w:tr w:rsidR="005C6883" w:rsidRPr="00194982" w14:paraId="2B046C77" w14:textId="77777777" w:rsidTr="001A59D9">
        <w:trPr>
          <w:jc w:val="center"/>
        </w:trPr>
        <w:tc>
          <w:tcPr>
            <w:tcW w:w="1908" w:type="dxa"/>
          </w:tcPr>
          <w:p w14:paraId="6F199EBB" w14:textId="77777777" w:rsidR="005C6883" w:rsidRPr="00194982" w:rsidRDefault="005C6883" w:rsidP="001A59D9">
            <w:pPr>
              <w:pStyle w:val="Tabletext"/>
            </w:pPr>
          </w:p>
        </w:tc>
        <w:tc>
          <w:tcPr>
            <w:tcW w:w="1260" w:type="dxa"/>
          </w:tcPr>
          <w:p w14:paraId="44EB555C" w14:textId="77777777" w:rsidR="005C6883" w:rsidRPr="00194982" w:rsidRDefault="005C6883" w:rsidP="001A59D9">
            <w:pPr>
              <w:pStyle w:val="Tabletext"/>
            </w:pPr>
            <w:r w:rsidRPr="00194982">
              <w:t>4</w:t>
            </w:r>
          </w:p>
        </w:tc>
        <w:tc>
          <w:tcPr>
            <w:tcW w:w="6012" w:type="dxa"/>
          </w:tcPr>
          <w:p w14:paraId="133673C8" w14:textId="77777777" w:rsidR="005C6883" w:rsidRPr="00194982" w:rsidRDefault="005C6883" w:rsidP="001A59D9">
            <w:pPr>
              <w:pStyle w:val="Tabletext"/>
            </w:pPr>
            <w:r w:rsidRPr="00194982">
              <w:t>Emergency Wreck Marking Buoy</w:t>
            </w:r>
          </w:p>
        </w:tc>
      </w:tr>
      <w:tr w:rsidR="005C6883" w:rsidRPr="00194982" w14:paraId="609E1B9D" w14:textId="77777777" w:rsidTr="001A59D9">
        <w:trPr>
          <w:jc w:val="center"/>
        </w:trPr>
        <w:tc>
          <w:tcPr>
            <w:tcW w:w="1908" w:type="dxa"/>
          </w:tcPr>
          <w:p w14:paraId="63C1DC88" w14:textId="77777777" w:rsidR="005C6883" w:rsidRPr="00194982" w:rsidRDefault="005C6883" w:rsidP="001A59D9">
            <w:pPr>
              <w:pStyle w:val="Tabletext"/>
            </w:pPr>
            <w:r w:rsidRPr="00194982">
              <w:t>Fixed AtoN</w:t>
            </w:r>
          </w:p>
        </w:tc>
        <w:tc>
          <w:tcPr>
            <w:tcW w:w="1260" w:type="dxa"/>
          </w:tcPr>
          <w:p w14:paraId="1F363C4D" w14:textId="77777777" w:rsidR="005C6883" w:rsidRPr="00194982" w:rsidRDefault="005C6883" w:rsidP="001A59D9">
            <w:pPr>
              <w:pStyle w:val="Tabletext"/>
            </w:pPr>
            <w:r w:rsidRPr="00194982">
              <w:t>5</w:t>
            </w:r>
          </w:p>
        </w:tc>
        <w:tc>
          <w:tcPr>
            <w:tcW w:w="6012" w:type="dxa"/>
          </w:tcPr>
          <w:p w14:paraId="7EB42937" w14:textId="77777777" w:rsidR="005C6883" w:rsidRPr="00194982" w:rsidRDefault="005C6883" w:rsidP="001A59D9">
            <w:pPr>
              <w:pStyle w:val="Tabletext"/>
            </w:pPr>
            <w:r w:rsidRPr="00194982">
              <w:t>Light, without sectors</w:t>
            </w:r>
          </w:p>
        </w:tc>
      </w:tr>
      <w:tr w:rsidR="005C6883" w:rsidRPr="00194982" w14:paraId="701A9934" w14:textId="77777777" w:rsidTr="001A59D9">
        <w:trPr>
          <w:jc w:val="center"/>
        </w:trPr>
        <w:tc>
          <w:tcPr>
            <w:tcW w:w="1908" w:type="dxa"/>
          </w:tcPr>
          <w:p w14:paraId="2C9640F6" w14:textId="77777777" w:rsidR="005C6883" w:rsidRPr="00194982" w:rsidRDefault="005C6883" w:rsidP="001A59D9">
            <w:pPr>
              <w:pStyle w:val="Tabletext"/>
            </w:pPr>
          </w:p>
        </w:tc>
        <w:tc>
          <w:tcPr>
            <w:tcW w:w="1260" w:type="dxa"/>
          </w:tcPr>
          <w:p w14:paraId="1B46D890" w14:textId="77777777" w:rsidR="005C6883" w:rsidRPr="00194982" w:rsidRDefault="005C6883" w:rsidP="001A59D9">
            <w:pPr>
              <w:pStyle w:val="Tabletext"/>
            </w:pPr>
            <w:r w:rsidRPr="00194982">
              <w:t>6</w:t>
            </w:r>
          </w:p>
        </w:tc>
        <w:tc>
          <w:tcPr>
            <w:tcW w:w="6012" w:type="dxa"/>
          </w:tcPr>
          <w:p w14:paraId="07EED2D3" w14:textId="77777777" w:rsidR="005C6883" w:rsidRPr="00194982" w:rsidRDefault="005C6883" w:rsidP="001A59D9">
            <w:pPr>
              <w:pStyle w:val="Tabletext"/>
            </w:pPr>
            <w:r w:rsidRPr="00194982">
              <w:t>Light, with sectors</w:t>
            </w:r>
          </w:p>
        </w:tc>
      </w:tr>
      <w:tr w:rsidR="005C6883" w:rsidRPr="00194982" w14:paraId="7344A723" w14:textId="77777777" w:rsidTr="001A59D9">
        <w:trPr>
          <w:jc w:val="center"/>
        </w:trPr>
        <w:tc>
          <w:tcPr>
            <w:tcW w:w="1908" w:type="dxa"/>
          </w:tcPr>
          <w:p w14:paraId="477454B4" w14:textId="77777777" w:rsidR="005C6883" w:rsidRPr="00194982" w:rsidRDefault="005C6883" w:rsidP="001A59D9">
            <w:pPr>
              <w:pStyle w:val="Tabletext"/>
            </w:pPr>
          </w:p>
        </w:tc>
        <w:tc>
          <w:tcPr>
            <w:tcW w:w="1260" w:type="dxa"/>
          </w:tcPr>
          <w:p w14:paraId="54E25E1F" w14:textId="77777777" w:rsidR="005C6883" w:rsidRPr="00194982" w:rsidRDefault="005C6883" w:rsidP="001A59D9">
            <w:pPr>
              <w:pStyle w:val="Tabletext"/>
            </w:pPr>
            <w:r w:rsidRPr="00194982">
              <w:t>7</w:t>
            </w:r>
          </w:p>
        </w:tc>
        <w:tc>
          <w:tcPr>
            <w:tcW w:w="6012" w:type="dxa"/>
          </w:tcPr>
          <w:p w14:paraId="0B41B836" w14:textId="77777777" w:rsidR="005C6883" w:rsidRPr="00194982" w:rsidRDefault="005C6883" w:rsidP="001A59D9">
            <w:pPr>
              <w:pStyle w:val="Tabletext"/>
            </w:pPr>
            <w:r w:rsidRPr="00194982">
              <w:t>Leading Light Front</w:t>
            </w:r>
          </w:p>
        </w:tc>
      </w:tr>
      <w:tr w:rsidR="005C6883" w:rsidRPr="00194982" w14:paraId="6DE98B5D" w14:textId="77777777" w:rsidTr="001A59D9">
        <w:trPr>
          <w:jc w:val="center"/>
        </w:trPr>
        <w:tc>
          <w:tcPr>
            <w:tcW w:w="1908" w:type="dxa"/>
          </w:tcPr>
          <w:p w14:paraId="2BCCDA69" w14:textId="77777777" w:rsidR="005C6883" w:rsidRPr="00194982" w:rsidRDefault="005C6883" w:rsidP="001A59D9">
            <w:pPr>
              <w:pStyle w:val="Tabletext"/>
            </w:pPr>
          </w:p>
        </w:tc>
        <w:tc>
          <w:tcPr>
            <w:tcW w:w="1260" w:type="dxa"/>
          </w:tcPr>
          <w:p w14:paraId="6CE3A8D0" w14:textId="77777777" w:rsidR="005C6883" w:rsidRPr="00194982" w:rsidRDefault="005C6883" w:rsidP="001A59D9">
            <w:pPr>
              <w:pStyle w:val="Tabletext"/>
            </w:pPr>
            <w:r w:rsidRPr="00194982">
              <w:t>8</w:t>
            </w:r>
          </w:p>
        </w:tc>
        <w:tc>
          <w:tcPr>
            <w:tcW w:w="6012" w:type="dxa"/>
          </w:tcPr>
          <w:p w14:paraId="74D01604" w14:textId="77777777" w:rsidR="005C6883" w:rsidRPr="00194982" w:rsidRDefault="005C6883" w:rsidP="001A59D9">
            <w:pPr>
              <w:pStyle w:val="Tabletext"/>
            </w:pPr>
            <w:r w:rsidRPr="00194982">
              <w:t>Leading Light Rear</w:t>
            </w:r>
          </w:p>
        </w:tc>
      </w:tr>
      <w:tr w:rsidR="005C6883" w:rsidRPr="00194982" w14:paraId="1396786F" w14:textId="77777777" w:rsidTr="001A59D9">
        <w:trPr>
          <w:jc w:val="center"/>
        </w:trPr>
        <w:tc>
          <w:tcPr>
            <w:tcW w:w="1908" w:type="dxa"/>
          </w:tcPr>
          <w:p w14:paraId="33946EFD" w14:textId="77777777" w:rsidR="005C6883" w:rsidRPr="00194982" w:rsidRDefault="005C6883" w:rsidP="001A59D9">
            <w:pPr>
              <w:pStyle w:val="Tabletext"/>
            </w:pPr>
          </w:p>
        </w:tc>
        <w:tc>
          <w:tcPr>
            <w:tcW w:w="1260" w:type="dxa"/>
          </w:tcPr>
          <w:p w14:paraId="6072B1A8" w14:textId="77777777" w:rsidR="005C6883" w:rsidRPr="00194982" w:rsidRDefault="005C6883" w:rsidP="001A59D9">
            <w:pPr>
              <w:pStyle w:val="Tabletext"/>
            </w:pPr>
            <w:r w:rsidRPr="00194982">
              <w:t>9</w:t>
            </w:r>
          </w:p>
        </w:tc>
        <w:tc>
          <w:tcPr>
            <w:tcW w:w="6012" w:type="dxa"/>
          </w:tcPr>
          <w:p w14:paraId="2B165A64" w14:textId="77777777" w:rsidR="005C6883" w:rsidRPr="00194982" w:rsidRDefault="005C6883" w:rsidP="001A59D9">
            <w:pPr>
              <w:pStyle w:val="Tabletext"/>
            </w:pPr>
            <w:r w:rsidRPr="00194982">
              <w:t>Beacon, Cardinal N</w:t>
            </w:r>
          </w:p>
        </w:tc>
      </w:tr>
      <w:tr w:rsidR="005C6883" w:rsidRPr="00194982" w14:paraId="61F21B50" w14:textId="77777777" w:rsidTr="001A59D9">
        <w:trPr>
          <w:jc w:val="center"/>
        </w:trPr>
        <w:tc>
          <w:tcPr>
            <w:tcW w:w="1908" w:type="dxa"/>
          </w:tcPr>
          <w:p w14:paraId="0E970674" w14:textId="77777777" w:rsidR="005C6883" w:rsidRPr="00194982" w:rsidRDefault="005C6883" w:rsidP="001A59D9">
            <w:pPr>
              <w:pStyle w:val="Tabletext"/>
            </w:pPr>
          </w:p>
        </w:tc>
        <w:tc>
          <w:tcPr>
            <w:tcW w:w="1260" w:type="dxa"/>
          </w:tcPr>
          <w:p w14:paraId="52DF5898" w14:textId="77777777" w:rsidR="005C6883" w:rsidRPr="00194982" w:rsidRDefault="005C6883" w:rsidP="001A59D9">
            <w:pPr>
              <w:pStyle w:val="Tabletext"/>
            </w:pPr>
            <w:r w:rsidRPr="00194982">
              <w:t>10</w:t>
            </w:r>
          </w:p>
        </w:tc>
        <w:tc>
          <w:tcPr>
            <w:tcW w:w="6012" w:type="dxa"/>
          </w:tcPr>
          <w:p w14:paraId="5D56B1DC" w14:textId="77777777" w:rsidR="005C6883" w:rsidRPr="00194982" w:rsidRDefault="005C6883" w:rsidP="001A59D9">
            <w:pPr>
              <w:pStyle w:val="Tabletext"/>
            </w:pPr>
            <w:r w:rsidRPr="00194982">
              <w:t>Beacon, Cardinal E</w:t>
            </w:r>
          </w:p>
        </w:tc>
      </w:tr>
      <w:tr w:rsidR="005C6883" w:rsidRPr="00194982" w14:paraId="52592E13" w14:textId="77777777" w:rsidTr="001A59D9">
        <w:trPr>
          <w:jc w:val="center"/>
        </w:trPr>
        <w:tc>
          <w:tcPr>
            <w:tcW w:w="1908" w:type="dxa"/>
          </w:tcPr>
          <w:p w14:paraId="200EB677" w14:textId="77777777" w:rsidR="005C6883" w:rsidRPr="00194982" w:rsidRDefault="005C6883" w:rsidP="001A59D9">
            <w:pPr>
              <w:pStyle w:val="Tabletext"/>
            </w:pPr>
          </w:p>
        </w:tc>
        <w:tc>
          <w:tcPr>
            <w:tcW w:w="1260" w:type="dxa"/>
          </w:tcPr>
          <w:p w14:paraId="6F7AA402" w14:textId="77777777" w:rsidR="005C6883" w:rsidRPr="00194982" w:rsidRDefault="005C6883" w:rsidP="001A59D9">
            <w:pPr>
              <w:pStyle w:val="Tabletext"/>
            </w:pPr>
            <w:r w:rsidRPr="00194982">
              <w:t>11</w:t>
            </w:r>
          </w:p>
        </w:tc>
        <w:tc>
          <w:tcPr>
            <w:tcW w:w="6012" w:type="dxa"/>
          </w:tcPr>
          <w:p w14:paraId="4EF2C415" w14:textId="77777777" w:rsidR="005C6883" w:rsidRPr="00194982" w:rsidRDefault="005C6883" w:rsidP="001A59D9">
            <w:pPr>
              <w:pStyle w:val="Tabletext"/>
            </w:pPr>
            <w:r w:rsidRPr="00194982">
              <w:t>Beacon, Cardinal S</w:t>
            </w:r>
          </w:p>
        </w:tc>
      </w:tr>
      <w:tr w:rsidR="005C6883" w:rsidRPr="00194982" w14:paraId="4CA00919" w14:textId="77777777" w:rsidTr="001A59D9">
        <w:trPr>
          <w:jc w:val="center"/>
        </w:trPr>
        <w:tc>
          <w:tcPr>
            <w:tcW w:w="1908" w:type="dxa"/>
          </w:tcPr>
          <w:p w14:paraId="42495D94" w14:textId="77777777" w:rsidR="005C6883" w:rsidRPr="00194982" w:rsidRDefault="005C6883" w:rsidP="001A59D9">
            <w:pPr>
              <w:pStyle w:val="Tabletext"/>
            </w:pPr>
          </w:p>
        </w:tc>
        <w:tc>
          <w:tcPr>
            <w:tcW w:w="1260" w:type="dxa"/>
          </w:tcPr>
          <w:p w14:paraId="1397C5F8" w14:textId="77777777" w:rsidR="005C6883" w:rsidRPr="00194982" w:rsidRDefault="005C6883" w:rsidP="001A59D9">
            <w:pPr>
              <w:pStyle w:val="Tabletext"/>
            </w:pPr>
            <w:r w:rsidRPr="00194982">
              <w:t>12</w:t>
            </w:r>
          </w:p>
        </w:tc>
        <w:tc>
          <w:tcPr>
            <w:tcW w:w="6012" w:type="dxa"/>
          </w:tcPr>
          <w:p w14:paraId="40926E58" w14:textId="77777777" w:rsidR="005C6883" w:rsidRPr="00194982" w:rsidRDefault="005C6883" w:rsidP="001A59D9">
            <w:pPr>
              <w:pStyle w:val="Tabletext"/>
            </w:pPr>
            <w:r w:rsidRPr="00194982">
              <w:t>Beacon, Cardinal W</w:t>
            </w:r>
          </w:p>
        </w:tc>
      </w:tr>
      <w:tr w:rsidR="005C6883" w:rsidRPr="00194982" w14:paraId="0E28C174" w14:textId="77777777" w:rsidTr="001A59D9">
        <w:trPr>
          <w:jc w:val="center"/>
        </w:trPr>
        <w:tc>
          <w:tcPr>
            <w:tcW w:w="1908" w:type="dxa"/>
          </w:tcPr>
          <w:p w14:paraId="3289E9D6" w14:textId="77777777" w:rsidR="005C6883" w:rsidRPr="00194982" w:rsidRDefault="005C6883" w:rsidP="001A59D9">
            <w:pPr>
              <w:pStyle w:val="Tabletext"/>
            </w:pPr>
          </w:p>
        </w:tc>
        <w:tc>
          <w:tcPr>
            <w:tcW w:w="1260" w:type="dxa"/>
          </w:tcPr>
          <w:p w14:paraId="6FDC83D7" w14:textId="77777777" w:rsidR="005C6883" w:rsidRPr="00194982" w:rsidRDefault="005C6883" w:rsidP="001A59D9">
            <w:pPr>
              <w:pStyle w:val="Tabletext"/>
            </w:pPr>
            <w:r w:rsidRPr="00194982">
              <w:t>13</w:t>
            </w:r>
          </w:p>
        </w:tc>
        <w:tc>
          <w:tcPr>
            <w:tcW w:w="6012" w:type="dxa"/>
          </w:tcPr>
          <w:p w14:paraId="79BACBC8" w14:textId="77777777" w:rsidR="005C6883" w:rsidRPr="00194982" w:rsidRDefault="005C6883" w:rsidP="001A59D9">
            <w:pPr>
              <w:pStyle w:val="Tabletext"/>
            </w:pPr>
            <w:r w:rsidRPr="00194982">
              <w:t>Beacon, Port hand</w:t>
            </w:r>
          </w:p>
        </w:tc>
      </w:tr>
      <w:tr w:rsidR="005C6883" w:rsidRPr="00194982" w14:paraId="6EC3ECBD" w14:textId="77777777" w:rsidTr="001A59D9">
        <w:trPr>
          <w:jc w:val="center"/>
        </w:trPr>
        <w:tc>
          <w:tcPr>
            <w:tcW w:w="1908" w:type="dxa"/>
          </w:tcPr>
          <w:p w14:paraId="4C92341D" w14:textId="77777777" w:rsidR="005C6883" w:rsidRPr="00194982" w:rsidRDefault="005C6883" w:rsidP="001A59D9">
            <w:pPr>
              <w:pStyle w:val="Tabletext"/>
            </w:pPr>
          </w:p>
        </w:tc>
        <w:tc>
          <w:tcPr>
            <w:tcW w:w="1260" w:type="dxa"/>
          </w:tcPr>
          <w:p w14:paraId="1FE6267C" w14:textId="77777777" w:rsidR="005C6883" w:rsidRPr="00194982" w:rsidRDefault="005C6883" w:rsidP="001A59D9">
            <w:pPr>
              <w:pStyle w:val="Tabletext"/>
            </w:pPr>
            <w:r w:rsidRPr="00194982">
              <w:t>14</w:t>
            </w:r>
          </w:p>
        </w:tc>
        <w:tc>
          <w:tcPr>
            <w:tcW w:w="6012" w:type="dxa"/>
          </w:tcPr>
          <w:p w14:paraId="5B5F36BE" w14:textId="77777777" w:rsidR="005C6883" w:rsidRPr="00194982" w:rsidRDefault="005C6883" w:rsidP="001A59D9">
            <w:pPr>
              <w:pStyle w:val="Tabletext"/>
            </w:pPr>
            <w:r w:rsidRPr="00194982">
              <w:t>Beacon, Starboard hand</w:t>
            </w:r>
          </w:p>
        </w:tc>
      </w:tr>
      <w:tr w:rsidR="005C6883" w:rsidRPr="00194982" w14:paraId="280FE298" w14:textId="77777777" w:rsidTr="001A59D9">
        <w:trPr>
          <w:jc w:val="center"/>
        </w:trPr>
        <w:tc>
          <w:tcPr>
            <w:tcW w:w="1908" w:type="dxa"/>
          </w:tcPr>
          <w:p w14:paraId="6D5E0711" w14:textId="77777777" w:rsidR="005C6883" w:rsidRPr="00194982" w:rsidRDefault="005C6883" w:rsidP="001A59D9">
            <w:pPr>
              <w:pStyle w:val="Tabletext"/>
            </w:pPr>
          </w:p>
        </w:tc>
        <w:tc>
          <w:tcPr>
            <w:tcW w:w="1260" w:type="dxa"/>
          </w:tcPr>
          <w:p w14:paraId="4B42137B" w14:textId="77777777" w:rsidR="005C6883" w:rsidRPr="00194982" w:rsidRDefault="005C6883" w:rsidP="001A59D9">
            <w:pPr>
              <w:pStyle w:val="Tabletext"/>
            </w:pPr>
            <w:r w:rsidRPr="00194982">
              <w:t>15</w:t>
            </w:r>
          </w:p>
        </w:tc>
        <w:tc>
          <w:tcPr>
            <w:tcW w:w="6012" w:type="dxa"/>
          </w:tcPr>
          <w:p w14:paraId="40F23CB6" w14:textId="77777777" w:rsidR="005C6883" w:rsidRPr="00194982" w:rsidRDefault="005C6883" w:rsidP="001A59D9">
            <w:pPr>
              <w:pStyle w:val="Tabletext"/>
            </w:pPr>
            <w:r w:rsidRPr="00194982">
              <w:t>Beacon, Preferred Channel port hand</w:t>
            </w:r>
          </w:p>
        </w:tc>
      </w:tr>
      <w:tr w:rsidR="005C6883" w:rsidRPr="00194982" w14:paraId="71DA5B97" w14:textId="77777777" w:rsidTr="001A59D9">
        <w:trPr>
          <w:jc w:val="center"/>
        </w:trPr>
        <w:tc>
          <w:tcPr>
            <w:tcW w:w="1908" w:type="dxa"/>
          </w:tcPr>
          <w:p w14:paraId="047497D8" w14:textId="77777777" w:rsidR="005C6883" w:rsidRPr="00194982" w:rsidRDefault="005C6883" w:rsidP="001A59D9">
            <w:pPr>
              <w:pStyle w:val="Tabletext"/>
            </w:pPr>
          </w:p>
        </w:tc>
        <w:tc>
          <w:tcPr>
            <w:tcW w:w="1260" w:type="dxa"/>
          </w:tcPr>
          <w:p w14:paraId="07F1FCE8" w14:textId="77777777" w:rsidR="005C6883" w:rsidRPr="00194982" w:rsidRDefault="005C6883" w:rsidP="001A59D9">
            <w:pPr>
              <w:pStyle w:val="Tabletext"/>
            </w:pPr>
            <w:r w:rsidRPr="00194982">
              <w:t>16</w:t>
            </w:r>
          </w:p>
        </w:tc>
        <w:tc>
          <w:tcPr>
            <w:tcW w:w="6012" w:type="dxa"/>
          </w:tcPr>
          <w:p w14:paraId="6980160A" w14:textId="77777777" w:rsidR="005C6883" w:rsidRPr="00194982" w:rsidRDefault="005C6883" w:rsidP="001A59D9">
            <w:pPr>
              <w:pStyle w:val="Tabletext"/>
            </w:pPr>
            <w:r w:rsidRPr="00194982">
              <w:t>Beacon, Preferred Channel starboard hand</w:t>
            </w:r>
          </w:p>
        </w:tc>
      </w:tr>
      <w:tr w:rsidR="005C6883" w:rsidRPr="00194982" w14:paraId="4B3C16AB" w14:textId="77777777" w:rsidTr="001A59D9">
        <w:trPr>
          <w:jc w:val="center"/>
        </w:trPr>
        <w:tc>
          <w:tcPr>
            <w:tcW w:w="1908" w:type="dxa"/>
          </w:tcPr>
          <w:p w14:paraId="60F8A784" w14:textId="77777777" w:rsidR="005C6883" w:rsidRPr="00194982" w:rsidRDefault="005C6883" w:rsidP="001A59D9">
            <w:pPr>
              <w:pStyle w:val="Tabletext"/>
            </w:pPr>
          </w:p>
        </w:tc>
        <w:tc>
          <w:tcPr>
            <w:tcW w:w="1260" w:type="dxa"/>
          </w:tcPr>
          <w:p w14:paraId="3E3F4FF1" w14:textId="77777777" w:rsidR="005C6883" w:rsidRPr="00194982" w:rsidRDefault="005C6883" w:rsidP="001A59D9">
            <w:pPr>
              <w:pStyle w:val="Tabletext"/>
            </w:pPr>
            <w:r w:rsidRPr="00194982">
              <w:t>17</w:t>
            </w:r>
          </w:p>
        </w:tc>
        <w:tc>
          <w:tcPr>
            <w:tcW w:w="6012" w:type="dxa"/>
          </w:tcPr>
          <w:p w14:paraId="1DEA93FD" w14:textId="77777777" w:rsidR="005C6883" w:rsidRPr="00194982" w:rsidRDefault="005C6883" w:rsidP="001A59D9">
            <w:pPr>
              <w:pStyle w:val="Tabletext"/>
            </w:pPr>
            <w:r w:rsidRPr="00194982">
              <w:t>Beacon, Isolated danger</w:t>
            </w:r>
          </w:p>
        </w:tc>
      </w:tr>
      <w:tr w:rsidR="005C6883" w:rsidRPr="00194982" w14:paraId="0944FE90" w14:textId="77777777" w:rsidTr="001A59D9">
        <w:trPr>
          <w:jc w:val="center"/>
        </w:trPr>
        <w:tc>
          <w:tcPr>
            <w:tcW w:w="1908" w:type="dxa"/>
          </w:tcPr>
          <w:p w14:paraId="5B3E7C14" w14:textId="77777777" w:rsidR="005C6883" w:rsidRPr="00194982" w:rsidRDefault="005C6883" w:rsidP="001A59D9">
            <w:pPr>
              <w:pStyle w:val="Tabletext"/>
            </w:pPr>
          </w:p>
        </w:tc>
        <w:tc>
          <w:tcPr>
            <w:tcW w:w="1260" w:type="dxa"/>
          </w:tcPr>
          <w:p w14:paraId="072B02EE" w14:textId="77777777" w:rsidR="005C6883" w:rsidRPr="00194982" w:rsidRDefault="005C6883" w:rsidP="001A59D9">
            <w:pPr>
              <w:pStyle w:val="Tabletext"/>
            </w:pPr>
            <w:r w:rsidRPr="00194982">
              <w:t>18</w:t>
            </w:r>
          </w:p>
        </w:tc>
        <w:tc>
          <w:tcPr>
            <w:tcW w:w="6012" w:type="dxa"/>
          </w:tcPr>
          <w:p w14:paraId="181C1B03" w14:textId="77777777" w:rsidR="005C6883" w:rsidRPr="00194982" w:rsidRDefault="005C6883" w:rsidP="001A59D9">
            <w:pPr>
              <w:pStyle w:val="Tabletext"/>
            </w:pPr>
            <w:r w:rsidRPr="00194982">
              <w:t>Beacon, Safe water</w:t>
            </w:r>
          </w:p>
        </w:tc>
      </w:tr>
      <w:tr w:rsidR="005C6883" w:rsidRPr="00194982" w14:paraId="1E73155C" w14:textId="77777777" w:rsidTr="001A59D9">
        <w:trPr>
          <w:jc w:val="center"/>
        </w:trPr>
        <w:tc>
          <w:tcPr>
            <w:tcW w:w="1908" w:type="dxa"/>
          </w:tcPr>
          <w:p w14:paraId="36E67DD4" w14:textId="77777777" w:rsidR="005C6883" w:rsidRPr="00194982" w:rsidRDefault="005C6883" w:rsidP="001A59D9">
            <w:pPr>
              <w:pStyle w:val="Tabletext"/>
            </w:pPr>
          </w:p>
        </w:tc>
        <w:tc>
          <w:tcPr>
            <w:tcW w:w="1260" w:type="dxa"/>
          </w:tcPr>
          <w:p w14:paraId="43760B9A" w14:textId="77777777" w:rsidR="005C6883" w:rsidRPr="00194982" w:rsidRDefault="005C6883" w:rsidP="001A59D9">
            <w:pPr>
              <w:pStyle w:val="Tabletext"/>
            </w:pPr>
            <w:r w:rsidRPr="00194982">
              <w:t>19</w:t>
            </w:r>
          </w:p>
        </w:tc>
        <w:tc>
          <w:tcPr>
            <w:tcW w:w="6012" w:type="dxa"/>
          </w:tcPr>
          <w:p w14:paraId="22A7E7C4" w14:textId="77777777" w:rsidR="005C6883" w:rsidRPr="00194982" w:rsidRDefault="005C6883" w:rsidP="001A59D9">
            <w:pPr>
              <w:pStyle w:val="Tabletext"/>
            </w:pPr>
            <w:r w:rsidRPr="00194982">
              <w:t>Beacon, Special mark</w:t>
            </w:r>
          </w:p>
        </w:tc>
      </w:tr>
      <w:tr w:rsidR="005C6883" w:rsidRPr="00194982" w14:paraId="4B90445B" w14:textId="77777777" w:rsidTr="001A59D9">
        <w:trPr>
          <w:jc w:val="center"/>
        </w:trPr>
        <w:tc>
          <w:tcPr>
            <w:tcW w:w="1908" w:type="dxa"/>
          </w:tcPr>
          <w:p w14:paraId="40072504" w14:textId="77777777" w:rsidR="005C6883" w:rsidRPr="00194982" w:rsidRDefault="005C6883" w:rsidP="001A59D9">
            <w:pPr>
              <w:pStyle w:val="Tabletext"/>
            </w:pPr>
            <w:r w:rsidRPr="00194982">
              <w:t>Floating AtoN</w:t>
            </w:r>
          </w:p>
        </w:tc>
        <w:tc>
          <w:tcPr>
            <w:tcW w:w="1260" w:type="dxa"/>
          </w:tcPr>
          <w:p w14:paraId="6D23E5F0" w14:textId="77777777" w:rsidR="005C6883" w:rsidRPr="00194982" w:rsidRDefault="005C6883" w:rsidP="001A59D9">
            <w:pPr>
              <w:pStyle w:val="Tabletext"/>
            </w:pPr>
            <w:r w:rsidRPr="00194982">
              <w:t>20</w:t>
            </w:r>
          </w:p>
        </w:tc>
        <w:tc>
          <w:tcPr>
            <w:tcW w:w="6012" w:type="dxa"/>
          </w:tcPr>
          <w:p w14:paraId="15392013" w14:textId="77777777" w:rsidR="005C6883" w:rsidRPr="00194982" w:rsidRDefault="005C6883" w:rsidP="001A59D9">
            <w:pPr>
              <w:pStyle w:val="Tabletext"/>
            </w:pPr>
            <w:r w:rsidRPr="00194982">
              <w:t>Cardinal Mark N</w:t>
            </w:r>
          </w:p>
        </w:tc>
      </w:tr>
      <w:tr w:rsidR="005C6883" w:rsidRPr="00194982" w14:paraId="7093A6E9" w14:textId="77777777" w:rsidTr="001A59D9">
        <w:trPr>
          <w:jc w:val="center"/>
        </w:trPr>
        <w:tc>
          <w:tcPr>
            <w:tcW w:w="1908" w:type="dxa"/>
          </w:tcPr>
          <w:p w14:paraId="789B2D86" w14:textId="77777777" w:rsidR="005C6883" w:rsidRPr="00194982" w:rsidRDefault="005C6883" w:rsidP="001A59D9">
            <w:pPr>
              <w:pStyle w:val="Tabletext"/>
            </w:pPr>
          </w:p>
        </w:tc>
        <w:tc>
          <w:tcPr>
            <w:tcW w:w="1260" w:type="dxa"/>
          </w:tcPr>
          <w:p w14:paraId="742E5F0B" w14:textId="77777777" w:rsidR="005C6883" w:rsidRPr="00194982" w:rsidRDefault="005C6883" w:rsidP="001A59D9">
            <w:pPr>
              <w:pStyle w:val="Tabletext"/>
            </w:pPr>
            <w:r w:rsidRPr="00194982">
              <w:t>21</w:t>
            </w:r>
          </w:p>
        </w:tc>
        <w:tc>
          <w:tcPr>
            <w:tcW w:w="6012" w:type="dxa"/>
          </w:tcPr>
          <w:p w14:paraId="32012275" w14:textId="77777777" w:rsidR="005C6883" w:rsidRPr="00194982" w:rsidRDefault="005C6883" w:rsidP="001A59D9">
            <w:pPr>
              <w:pStyle w:val="Tabletext"/>
            </w:pPr>
            <w:r w:rsidRPr="00194982">
              <w:t>Cardinal Mark E</w:t>
            </w:r>
          </w:p>
        </w:tc>
      </w:tr>
      <w:tr w:rsidR="005C6883" w:rsidRPr="00194982" w14:paraId="090ABEE2" w14:textId="77777777" w:rsidTr="001A59D9">
        <w:trPr>
          <w:jc w:val="center"/>
        </w:trPr>
        <w:tc>
          <w:tcPr>
            <w:tcW w:w="1908" w:type="dxa"/>
          </w:tcPr>
          <w:p w14:paraId="6B7732A0" w14:textId="77777777" w:rsidR="005C6883" w:rsidRPr="00194982" w:rsidRDefault="005C6883" w:rsidP="001A59D9">
            <w:pPr>
              <w:pStyle w:val="Tabletext"/>
            </w:pPr>
          </w:p>
        </w:tc>
        <w:tc>
          <w:tcPr>
            <w:tcW w:w="1260" w:type="dxa"/>
          </w:tcPr>
          <w:p w14:paraId="56DE193D" w14:textId="77777777" w:rsidR="005C6883" w:rsidRPr="00194982" w:rsidRDefault="005C6883" w:rsidP="001A59D9">
            <w:pPr>
              <w:pStyle w:val="Tabletext"/>
            </w:pPr>
            <w:r w:rsidRPr="00194982">
              <w:t>22</w:t>
            </w:r>
          </w:p>
        </w:tc>
        <w:tc>
          <w:tcPr>
            <w:tcW w:w="6012" w:type="dxa"/>
          </w:tcPr>
          <w:p w14:paraId="217B0F68" w14:textId="77777777" w:rsidR="005C6883" w:rsidRPr="00194982" w:rsidRDefault="005C6883" w:rsidP="001A59D9">
            <w:pPr>
              <w:pStyle w:val="Tabletext"/>
            </w:pPr>
            <w:r w:rsidRPr="00194982">
              <w:t>Cardinal Mark S</w:t>
            </w:r>
          </w:p>
        </w:tc>
      </w:tr>
      <w:tr w:rsidR="005C6883" w:rsidRPr="00194982" w14:paraId="15140080" w14:textId="77777777" w:rsidTr="001A59D9">
        <w:trPr>
          <w:jc w:val="center"/>
        </w:trPr>
        <w:tc>
          <w:tcPr>
            <w:tcW w:w="1908" w:type="dxa"/>
          </w:tcPr>
          <w:p w14:paraId="7C499D1E" w14:textId="77777777" w:rsidR="005C6883" w:rsidRPr="00194982" w:rsidRDefault="005C6883" w:rsidP="001A59D9">
            <w:pPr>
              <w:pStyle w:val="Tabletext"/>
            </w:pPr>
          </w:p>
        </w:tc>
        <w:tc>
          <w:tcPr>
            <w:tcW w:w="1260" w:type="dxa"/>
          </w:tcPr>
          <w:p w14:paraId="2F1D90DE" w14:textId="77777777" w:rsidR="005C6883" w:rsidRPr="00194982" w:rsidRDefault="005C6883" w:rsidP="001A59D9">
            <w:pPr>
              <w:pStyle w:val="Tabletext"/>
            </w:pPr>
            <w:r w:rsidRPr="00194982">
              <w:t>23</w:t>
            </w:r>
          </w:p>
        </w:tc>
        <w:tc>
          <w:tcPr>
            <w:tcW w:w="6012" w:type="dxa"/>
          </w:tcPr>
          <w:p w14:paraId="1C4B6FFD" w14:textId="77777777" w:rsidR="005C6883" w:rsidRPr="00194982" w:rsidRDefault="005C6883" w:rsidP="001A59D9">
            <w:pPr>
              <w:pStyle w:val="Tabletext"/>
            </w:pPr>
            <w:r w:rsidRPr="00194982">
              <w:t>Cardinal Mark W</w:t>
            </w:r>
          </w:p>
        </w:tc>
      </w:tr>
      <w:tr w:rsidR="005C6883" w:rsidRPr="00194982" w14:paraId="724844DB" w14:textId="77777777" w:rsidTr="001A59D9">
        <w:trPr>
          <w:jc w:val="center"/>
        </w:trPr>
        <w:tc>
          <w:tcPr>
            <w:tcW w:w="1908" w:type="dxa"/>
          </w:tcPr>
          <w:p w14:paraId="3B63DBD5" w14:textId="77777777" w:rsidR="005C6883" w:rsidRPr="00194982" w:rsidRDefault="005C6883" w:rsidP="001A59D9">
            <w:pPr>
              <w:pStyle w:val="Tabletext"/>
            </w:pPr>
          </w:p>
        </w:tc>
        <w:tc>
          <w:tcPr>
            <w:tcW w:w="1260" w:type="dxa"/>
          </w:tcPr>
          <w:p w14:paraId="00F5501A" w14:textId="77777777" w:rsidR="005C6883" w:rsidRPr="00194982" w:rsidRDefault="005C6883" w:rsidP="001A59D9">
            <w:pPr>
              <w:pStyle w:val="Tabletext"/>
            </w:pPr>
            <w:r w:rsidRPr="00194982">
              <w:t>24</w:t>
            </w:r>
          </w:p>
        </w:tc>
        <w:tc>
          <w:tcPr>
            <w:tcW w:w="6012" w:type="dxa"/>
          </w:tcPr>
          <w:p w14:paraId="5E0EA121" w14:textId="77777777" w:rsidR="005C6883" w:rsidRPr="00194982" w:rsidRDefault="005C6883" w:rsidP="001A59D9">
            <w:pPr>
              <w:pStyle w:val="Tabletext"/>
            </w:pPr>
            <w:r w:rsidRPr="00194982">
              <w:t>Port hand Mark</w:t>
            </w:r>
          </w:p>
        </w:tc>
      </w:tr>
      <w:tr w:rsidR="005C6883" w:rsidRPr="00194982" w14:paraId="5D013C06" w14:textId="77777777" w:rsidTr="001A59D9">
        <w:trPr>
          <w:jc w:val="center"/>
        </w:trPr>
        <w:tc>
          <w:tcPr>
            <w:tcW w:w="1908" w:type="dxa"/>
          </w:tcPr>
          <w:p w14:paraId="59867101" w14:textId="77777777" w:rsidR="005C6883" w:rsidRPr="00194982" w:rsidRDefault="005C6883" w:rsidP="001A59D9">
            <w:pPr>
              <w:pStyle w:val="Tabletext"/>
            </w:pPr>
          </w:p>
        </w:tc>
        <w:tc>
          <w:tcPr>
            <w:tcW w:w="1260" w:type="dxa"/>
          </w:tcPr>
          <w:p w14:paraId="15AA1F7D" w14:textId="77777777" w:rsidR="005C6883" w:rsidRPr="00194982" w:rsidRDefault="005C6883" w:rsidP="001A59D9">
            <w:pPr>
              <w:pStyle w:val="Tabletext"/>
            </w:pPr>
            <w:r w:rsidRPr="00194982">
              <w:t>25</w:t>
            </w:r>
          </w:p>
        </w:tc>
        <w:tc>
          <w:tcPr>
            <w:tcW w:w="6012" w:type="dxa"/>
          </w:tcPr>
          <w:p w14:paraId="3A86B602" w14:textId="77777777" w:rsidR="005C6883" w:rsidRPr="00194982" w:rsidRDefault="005C6883" w:rsidP="001A59D9">
            <w:pPr>
              <w:pStyle w:val="Tabletext"/>
            </w:pPr>
            <w:r w:rsidRPr="00194982">
              <w:t>Starboard hand Mark</w:t>
            </w:r>
          </w:p>
        </w:tc>
      </w:tr>
      <w:tr w:rsidR="005C6883" w:rsidRPr="00194982" w14:paraId="0FF3B804" w14:textId="77777777" w:rsidTr="001A59D9">
        <w:trPr>
          <w:jc w:val="center"/>
        </w:trPr>
        <w:tc>
          <w:tcPr>
            <w:tcW w:w="1908" w:type="dxa"/>
          </w:tcPr>
          <w:p w14:paraId="13688F18" w14:textId="77777777" w:rsidR="005C6883" w:rsidRPr="00194982" w:rsidRDefault="005C6883" w:rsidP="001A59D9">
            <w:pPr>
              <w:pStyle w:val="Tabletext"/>
            </w:pPr>
          </w:p>
        </w:tc>
        <w:tc>
          <w:tcPr>
            <w:tcW w:w="1260" w:type="dxa"/>
          </w:tcPr>
          <w:p w14:paraId="2D464830" w14:textId="77777777" w:rsidR="005C6883" w:rsidRPr="00194982" w:rsidRDefault="005C6883" w:rsidP="001A59D9">
            <w:pPr>
              <w:pStyle w:val="Tabletext"/>
            </w:pPr>
            <w:r w:rsidRPr="00194982">
              <w:t>26</w:t>
            </w:r>
          </w:p>
        </w:tc>
        <w:tc>
          <w:tcPr>
            <w:tcW w:w="6012" w:type="dxa"/>
          </w:tcPr>
          <w:p w14:paraId="7C4C2350" w14:textId="77777777" w:rsidR="005C6883" w:rsidRPr="00194982" w:rsidRDefault="005C6883" w:rsidP="001A59D9">
            <w:pPr>
              <w:pStyle w:val="Tabletext"/>
            </w:pPr>
            <w:r w:rsidRPr="00194982">
              <w:t>Preferred Channel Port hand</w:t>
            </w:r>
          </w:p>
        </w:tc>
      </w:tr>
      <w:tr w:rsidR="005C6883" w:rsidRPr="00194982" w14:paraId="0D0836DF" w14:textId="77777777" w:rsidTr="001A59D9">
        <w:trPr>
          <w:jc w:val="center"/>
        </w:trPr>
        <w:tc>
          <w:tcPr>
            <w:tcW w:w="1908" w:type="dxa"/>
          </w:tcPr>
          <w:p w14:paraId="13E71FFD" w14:textId="77777777" w:rsidR="005C6883" w:rsidRPr="00194982" w:rsidRDefault="005C6883" w:rsidP="001A59D9">
            <w:pPr>
              <w:pStyle w:val="Tabletext"/>
            </w:pPr>
          </w:p>
        </w:tc>
        <w:tc>
          <w:tcPr>
            <w:tcW w:w="1260" w:type="dxa"/>
          </w:tcPr>
          <w:p w14:paraId="24C2D8AC" w14:textId="77777777" w:rsidR="005C6883" w:rsidRPr="00194982" w:rsidRDefault="005C6883" w:rsidP="001A59D9">
            <w:pPr>
              <w:pStyle w:val="Tabletext"/>
            </w:pPr>
            <w:r w:rsidRPr="00194982">
              <w:t>27</w:t>
            </w:r>
          </w:p>
        </w:tc>
        <w:tc>
          <w:tcPr>
            <w:tcW w:w="6012" w:type="dxa"/>
          </w:tcPr>
          <w:p w14:paraId="61FEF4F5" w14:textId="77777777" w:rsidR="005C6883" w:rsidRPr="00194982" w:rsidRDefault="005C6883" w:rsidP="001A59D9">
            <w:pPr>
              <w:pStyle w:val="Tabletext"/>
            </w:pPr>
            <w:r w:rsidRPr="00194982">
              <w:t>Preferred Channel Starboard hand</w:t>
            </w:r>
          </w:p>
        </w:tc>
      </w:tr>
      <w:tr w:rsidR="005C6883" w:rsidRPr="00194982" w14:paraId="0B411202" w14:textId="77777777" w:rsidTr="001A59D9">
        <w:trPr>
          <w:jc w:val="center"/>
        </w:trPr>
        <w:tc>
          <w:tcPr>
            <w:tcW w:w="1908" w:type="dxa"/>
          </w:tcPr>
          <w:p w14:paraId="0F2DB0A7" w14:textId="77777777" w:rsidR="005C6883" w:rsidRPr="00194982" w:rsidRDefault="005C6883" w:rsidP="001A59D9">
            <w:pPr>
              <w:pStyle w:val="Tabletext"/>
            </w:pPr>
          </w:p>
        </w:tc>
        <w:tc>
          <w:tcPr>
            <w:tcW w:w="1260" w:type="dxa"/>
          </w:tcPr>
          <w:p w14:paraId="66DEAD83" w14:textId="77777777" w:rsidR="005C6883" w:rsidRPr="00194982" w:rsidRDefault="005C6883" w:rsidP="001A59D9">
            <w:pPr>
              <w:pStyle w:val="Tabletext"/>
            </w:pPr>
            <w:r w:rsidRPr="00194982">
              <w:t>28</w:t>
            </w:r>
          </w:p>
        </w:tc>
        <w:tc>
          <w:tcPr>
            <w:tcW w:w="6012" w:type="dxa"/>
          </w:tcPr>
          <w:p w14:paraId="07B3794C" w14:textId="77777777" w:rsidR="005C6883" w:rsidRPr="00194982" w:rsidRDefault="005C6883" w:rsidP="001A59D9">
            <w:pPr>
              <w:pStyle w:val="Tabletext"/>
            </w:pPr>
            <w:r w:rsidRPr="00194982">
              <w:t>Isolated danger</w:t>
            </w:r>
          </w:p>
        </w:tc>
      </w:tr>
      <w:tr w:rsidR="005C6883" w:rsidRPr="00194982" w14:paraId="25AE7CD0" w14:textId="77777777" w:rsidTr="001A59D9">
        <w:trPr>
          <w:jc w:val="center"/>
        </w:trPr>
        <w:tc>
          <w:tcPr>
            <w:tcW w:w="1908" w:type="dxa"/>
          </w:tcPr>
          <w:p w14:paraId="5A5C8F72" w14:textId="77777777" w:rsidR="005C6883" w:rsidRPr="00194982" w:rsidRDefault="005C6883" w:rsidP="001A59D9">
            <w:pPr>
              <w:pStyle w:val="Tabletext"/>
            </w:pPr>
          </w:p>
        </w:tc>
        <w:tc>
          <w:tcPr>
            <w:tcW w:w="1260" w:type="dxa"/>
          </w:tcPr>
          <w:p w14:paraId="2BF7F583" w14:textId="77777777" w:rsidR="005C6883" w:rsidRPr="00194982" w:rsidRDefault="005C6883" w:rsidP="001A59D9">
            <w:pPr>
              <w:pStyle w:val="Tabletext"/>
            </w:pPr>
            <w:r w:rsidRPr="00194982">
              <w:t>29</w:t>
            </w:r>
          </w:p>
        </w:tc>
        <w:tc>
          <w:tcPr>
            <w:tcW w:w="6012" w:type="dxa"/>
          </w:tcPr>
          <w:p w14:paraId="6292680C" w14:textId="77777777" w:rsidR="005C6883" w:rsidRPr="00194982" w:rsidRDefault="005C6883" w:rsidP="001A59D9">
            <w:pPr>
              <w:pStyle w:val="Tabletext"/>
            </w:pPr>
            <w:r w:rsidRPr="00194982">
              <w:t>Safe Water</w:t>
            </w:r>
          </w:p>
        </w:tc>
      </w:tr>
      <w:tr w:rsidR="005C6883" w:rsidRPr="00194982" w14:paraId="4676D84A" w14:textId="77777777" w:rsidTr="001A59D9">
        <w:trPr>
          <w:jc w:val="center"/>
        </w:trPr>
        <w:tc>
          <w:tcPr>
            <w:tcW w:w="1908" w:type="dxa"/>
          </w:tcPr>
          <w:p w14:paraId="31F6F2FB" w14:textId="77777777" w:rsidR="005C6883" w:rsidRPr="00194982" w:rsidRDefault="005C6883" w:rsidP="001A59D9">
            <w:pPr>
              <w:pStyle w:val="Tabletext"/>
            </w:pPr>
          </w:p>
        </w:tc>
        <w:tc>
          <w:tcPr>
            <w:tcW w:w="1260" w:type="dxa"/>
          </w:tcPr>
          <w:p w14:paraId="69D46298" w14:textId="77777777" w:rsidR="005C6883" w:rsidRPr="00194982" w:rsidRDefault="005C6883" w:rsidP="001A59D9">
            <w:pPr>
              <w:pStyle w:val="Tabletext"/>
            </w:pPr>
            <w:r w:rsidRPr="00194982">
              <w:t>30</w:t>
            </w:r>
          </w:p>
        </w:tc>
        <w:tc>
          <w:tcPr>
            <w:tcW w:w="6012" w:type="dxa"/>
          </w:tcPr>
          <w:p w14:paraId="13D75224" w14:textId="77777777" w:rsidR="005C6883" w:rsidRPr="00194982" w:rsidRDefault="005C6883" w:rsidP="001A59D9">
            <w:pPr>
              <w:pStyle w:val="Tabletext"/>
            </w:pPr>
            <w:r w:rsidRPr="00194982">
              <w:t>Special Mark</w:t>
            </w:r>
          </w:p>
        </w:tc>
      </w:tr>
      <w:tr w:rsidR="005C6883" w:rsidRPr="00194982" w14:paraId="59372513" w14:textId="77777777" w:rsidTr="001A59D9">
        <w:trPr>
          <w:jc w:val="center"/>
        </w:trPr>
        <w:tc>
          <w:tcPr>
            <w:tcW w:w="1908" w:type="dxa"/>
          </w:tcPr>
          <w:p w14:paraId="585464F9" w14:textId="77777777" w:rsidR="005C6883" w:rsidRPr="00194982" w:rsidRDefault="005C6883" w:rsidP="001A59D9">
            <w:pPr>
              <w:pStyle w:val="Tabletext"/>
            </w:pPr>
          </w:p>
        </w:tc>
        <w:tc>
          <w:tcPr>
            <w:tcW w:w="1260" w:type="dxa"/>
          </w:tcPr>
          <w:p w14:paraId="38B29959" w14:textId="77777777" w:rsidR="005C6883" w:rsidRPr="00194982" w:rsidRDefault="005C6883" w:rsidP="001A59D9">
            <w:pPr>
              <w:pStyle w:val="Tabletext"/>
            </w:pPr>
            <w:r w:rsidRPr="00194982">
              <w:t>31</w:t>
            </w:r>
          </w:p>
        </w:tc>
        <w:tc>
          <w:tcPr>
            <w:tcW w:w="6012" w:type="dxa"/>
          </w:tcPr>
          <w:p w14:paraId="36B1AC98" w14:textId="77777777" w:rsidR="005C6883" w:rsidRPr="00194982" w:rsidRDefault="005C6883" w:rsidP="001A59D9">
            <w:pPr>
              <w:pStyle w:val="Tabletext"/>
            </w:pPr>
            <w:r w:rsidRPr="00194982">
              <w:t>Light Vessel / LANBY</w:t>
            </w:r>
            <w:r>
              <w:t xml:space="preserve"> </w:t>
            </w:r>
            <w:r w:rsidRPr="00194982">
              <w:t>/</w:t>
            </w:r>
            <w:r>
              <w:t xml:space="preserve"> </w:t>
            </w:r>
            <w:r w:rsidRPr="00194982">
              <w:t>Rigs</w:t>
            </w:r>
          </w:p>
        </w:tc>
      </w:tr>
    </w:tbl>
    <w:p w14:paraId="33962C49" w14:textId="77777777" w:rsidR="005C6883" w:rsidRPr="00914082" w:rsidRDefault="005C6883" w:rsidP="005C6883">
      <w:pPr>
        <w:pStyle w:val="BodyText"/>
      </w:pPr>
    </w:p>
    <w:p w14:paraId="232DB2F4" w14:textId="77777777" w:rsidR="005C6883" w:rsidRPr="00194982" w:rsidRDefault="005C6883" w:rsidP="005C6883">
      <w:pPr>
        <w:pStyle w:val="Heading2"/>
        <w:numPr>
          <w:ilvl w:val="0"/>
          <w:numId w:val="0"/>
        </w:numPr>
      </w:pPr>
      <w:r>
        <w:t>A.5</w:t>
      </w:r>
      <w:r>
        <w:tab/>
        <w:t xml:space="preserve">A.1.3 </w:t>
      </w:r>
      <w:r w:rsidRPr="00194982">
        <w:t>Name of AtoN</w:t>
      </w:r>
    </w:p>
    <w:p w14:paraId="2B370A97" w14:textId="77777777" w:rsidR="005C6883" w:rsidRPr="009E3675" w:rsidRDefault="005C6883" w:rsidP="005C6883">
      <w:pPr>
        <w:pStyle w:val="Bullet1-recommendation"/>
        <w:ind w:left="0" w:firstLine="0"/>
      </w:pPr>
      <w:r w:rsidRPr="009E3675">
        <w:rPr>
          <w:sz w:val="22"/>
        </w:rPr>
        <w:t>Message 21 has two name fields, the main field (20 char</w:t>
      </w:r>
      <w:r>
        <w:rPr>
          <w:sz w:val="22"/>
        </w:rPr>
        <w:t>acters</w:t>
      </w:r>
      <w:r w:rsidRPr="009E3675">
        <w:rPr>
          <w:sz w:val="22"/>
        </w:rPr>
        <w:t xml:space="preserve">) and the extended </w:t>
      </w:r>
      <w:r>
        <w:rPr>
          <w:sz w:val="22"/>
        </w:rPr>
        <w:t>field</w:t>
      </w:r>
      <w:r w:rsidRPr="009E3675">
        <w:rPr>
          <w:sz w:val="22"/>
        </w:rPr>
        <w:t xml:space="preserve"> (14 char</w:t>
      </w:r>
      <w:r>
        <w:rPr>
          <w:sz w:val="22"/>
        </w:rPr>
        <w:t>acters</w:t>
      </w:r>
      <w:r w:rsidRPr="009E3675">
        <w:rPr>
          <w:sz w:val="22"/>
        </w:rPr>
        <w:t>)</w:t>
      </w:r>
      <w:r>
        <w:rPr>
          <w:sz w:val="22"/>
        </w:rPr>
        <w:t>, allowing for a total name length of 34 characters (including spaces)</w:t>
      </w:r>
      <w:r w:rsidRPr="009E3675">
        <w:rPr>
          <w:sz w:val="22"/>
        </w:rPr>
        <w:t xml:space="preserve">. </w:t>
      </w:r>
      <w:r>
        <w:rPr>
          <w:sz w:val="22"/>
        </w:rPr>
        <w:t>Note</w:t>
      </w:r>
      <w:r w:rsidRPr="009E3675">
        <w:rPr>
          <w:sz w:val="22"/>
        </w:rPr>
        <w:t xml:space="preserve"> that not all shipborne navigational equipment may display the extended field</w:t>
      </w:r>
      <w:r>
        <w:rPr>
          <w:sz w:val="22"/>
        </w:rPr>
        <w:t>.</w:t>
      </w:r>
    </w:p>
    <w:p w14:paraId="799E156C" w14:textId="77777777" w:rsidR="005C6883" w:rsidRPr="00194982" w:rsidRDefault="005C6883" w:rsidP="005C6883">
      <w:pPr>
        <w:pStyle w:val="BodyText"/>
        <w:spacing w:before="120"/>
        <w:ind w:right="411"/>
      </w:pPr>
      <w:r w:rsidRPr="00194982">
        <w:t>Given the lack of uniformity worldwide concerning naming, some guiding principles will enable more consistency. Some of the important elements to consider are:</w:t>
      </w:r>
    </w:p>
    <w:p w14:paraId="40A8D6E1" w14:textId="77777777" w:rsidR="005C6883" w:rsidRPr="00C6360F" w:rsidRDefault="005C6883" w:rsidP="005C6883">
      <w:pPr>
        <w:pStyle w:val="Bullet1-recommendation"/>
        <w:numPr>
          <w:ilvl w:val="0"/>
          <w:numId w:val="108"/>
        </w:numPr>
        <w:ind w:left="709"/>
        <w:rPr>
          <w:sz w:val="22"/>
        </w:rPr>
      </w:pPr>
      <w:r w:rsidRPr="00C6360F">
        <w:rPr>
          <w:sz w:val="22"/>
        </w:rPr>
        <w:t>The name should help to identify the location and function of the AtoN.</w:t>
      </w:r>
    </w:p>
    <w:p w14:paraId="28485F50" w14:textId="77777777" w:rsidR="005C6883" w:rsidRPr="009E3675" w:rsidRDefault="005C6883" w:rsidP="005C6883">
      <w:pPr>
        <w:pStyle w:val="Bullet1-recommendation"/>
        <w:numPr>
          <w:ilvl w:val="0"/>
          <w:numId w:val="108"/>
        </w:numPr>
        <w:ind w:left="709"/>
      </w:pPr>
      <w:r w:rsidRPr="009E3675">
        <w:rPr>
          <w:sz w:val="22"/>
        </w:rPr>
        <w:t>Using a short name will prevent cluttering the shipborne display when users are displaying the name tag. Recognized international or national abbreviations or acronyms might help reduce the length</w:t>
      </w:r>
      <w:r>
        <w:rPr>
          <w:sz w:val="22"/>
        </w:rPr>
        <w:t>.</w:t>
      </w:r>
    </w:p>
    <w:p w14:paraId="7B7D5747" w14:textId="77777777" w:rsidR="005C6883" w:rsidRPr="009E3675" w:rsidRDefault="005C6883" w:rsidP="005C6883">
      <w:pPr>
        <w:pStyle w:val="Bullet1-recommendation"/>
        <w:numPr>
          <w:ilvl w:val="0"/>
          <w:numId w:val="108"/>
        </w:numPr>
        <w:ind w:left="709"/>
      </w:pPr>
      <w:r w:rsidRPr="009E3675">
        <w:rPr>
          <w:sz w:val="22"/>
        </w:rPr>
        <w:t>Use of numbering and lettering that respect IALA’s Maritime Buoyage System (e.g., Even or odd, numbered from seaward, etc.)</w:t>
      </w:r>
      <w:r>
        <w:rPr>
          <w:sz w:val="22"/>
        </w:rPr>
        <w:t>.</w:t>
      </w:r>
    </w:p>
    <w:p w14:paraId="128A291F" w14:textId="77777777" w:rsidR="005C6883" w:rsidRPr="009E3675" w:rsidRDefault="005C6883" w:rsidP="005C6883">
      <w:pPr>
        <w:pStyle w:val="Bullet1-recommendation"/>
        <w:numPr>
          <w:ilvl w:val="0"/>
          <w:numId w:val="108"/>
        </w:numPr>
        <w:ind w:left="709"/>
      </w:pPr>
      <w:r w:rsidRPr="009E3675">
        <w:rPr>
          <w:sz w:val="22"/>
        </w:rPr>
        <w:t>Avoid repeating some of the information already available in other fields of the Message 21 and/or Nautical Publications (</w:t>
      </w:r>
      <w:r>
        <w:rPr>
          <w:sz w:val="22"/>
        </w:rPr>
        <w:t>f</w:t>
      </w:r>
      <w:r w:rsidRPr="009E3675">
        <w:rPr>
          <w:sz w:val="22"/>
        </w:rPr>
        <w:t xml:space="preserve">ixed, floating, MMSI, </w:t>
      </w:r>
      <w:r>
        <w:rPr>
          <w:sz w:val="22"/>
        </w:rPr>
        <w:t>v</w:t>
      </w:r>
      <w:r w:rsidRPr="009E3675">
        <w:rPr>
          <w:sz w:val="22"/>
        </w:rPr>
        <w:t>irtual, colour, etc.)</w:t>
      </w:r>
      <w:r>
        <w:rPr>
          <w:sz w:val="22"/>
        </w:rPr>
        <w:t>.</w:t>
      </w:r>
    </w:p>
    <w:p w14:paraId="59583425" w14:textId="77777777" w:rsidR="005C6883" w:rsidRPr="00194982" w:rsidRDefault="005C6883" w:rsidP="005C6883">
      <w:pPr>
        <w:pStyle w:val="Heading2"/>
        <w:numPr>
          <w:ilvl w:val="0"/>
          <w:numId w:val="0"/>
        </w:numPr>
      </w:pPr>
      <w:r>
        <w:t>A.1.4 T</w:t>
      </w:r>
      <w:r w:rsidRPr="00194982">
        <w:t>ype of Electronic Position Fixing Device</w:t>
      </w:r>
    </w:p>
    <w:p w14:paraId="27D55DE3" w14:textId="77777777" w:rsidR="005C6883" w:rsidRPr="00194982" w:rsidRDefault="005C6883" w:rsidP="005C6883">
      <w:pPr>
        <w:pStyle w:val="BodyText"/>
      </w:pPr>
      <w:r w:rsidRPr="00194982">
        <w:t xml:space="preserve">For fixed AtoN and virtual </w:t>
      </w:r>
      <w:r>
        <w:t xml:space="preserve">AtoN </w:t>
      </w:r>
      <w:r w:rsidRPr="00194982">
        <w:t>the surveyed position should be used. The accurate position enhances its function as a radar reference target</w:t>
      </w:r>
      <w:r>
        <w:t>. Floating</w:t>
      </w:r>
      <w:r w:rsidRPr="00914082">
        <w:t xml:space="preserve"> AIS AtoN Station should transmit its current position as given by GNSS</w:t>
      </w:r>
      <w:r>
        <w:t>.</w:t>
      </w:r>
    </w:p>
    <w:p w14:paraId="3F7F9D44" w14:textId="77777777" w:rsidR="005C6883" w:rsidRPr="00194982" w:rsidRDefault="005C6883" w:rsidP="005C6883">
      <w:pPr>
        <w:pStyle w:val="Heading2"/>
        <w:numPr>
          <w:ilvl w:val="0"/>
          <w:numId w:val="0"/>
        </w:numPr>
      </w:pPr>
      <w:r>
        <w:t>A.1.5</w:t>
      </w:r>
      <w:r>
        <w:tab/>
      </w:r>
      <w:r w:rsidRPr="00194982">
        <w:t>Position monitoring for floating a</w:t>
      </w:r>
      <w:r>
        <w:t>ToN</w:t>
      </w:r>
    </w:p>
    <w:p w14:paraId="1DC0FE57" w14:textId="77777777" w:rsidR="005C6883" w:rsidRPr="00914082" w:rsidRDefault="005C6883" w:rsidP="005C6883">
      <w:pPr>
        <w:pStyle w:val="BodyText"/>
      </w:pPr>
      <w:r w:rsidRPr="00914082">
        <w:t xml:space="preserve">The position derived from GNSS can be used in conjunction with the reference, or charted, position and a </w:t>
      </w:r>
      <w:r w:rsidRPr="00E07879">
        <w:t>“</w:t>
      </w:r>
      <w:r w:rsidRPr="00914082">
        <w:t>guard zone</w:t>
      </w:r>
      <w:r w:rsidRPr="00E07879">
        <w:t>”</w:t>
      </w:r>
      <w:r w:rsidRPr="00914082">
        <w:t xml:space="preserve"> to monitor the position of floating AtoN</w:t>
      </w:r>
      <w:r>
        <w:t xml:space="preserve">. </w:t>
      </w:r>
      <w:r w:rsidRPr="00914082">
        <w:t xml:space="preserve"> </w:t>
      </w:r>
      <w:r>
        <w:t>W</w:t>
      </w:r>
      <w:r w:rsidRPr="00914082">
        <w:t>hen the GNSS position</w:t>
      </w:r>
      <w:r>
        <w:t xml:space="preserve"> of the AtoN</w:t>
      </w:r>
      <w:r w:rsidRPr="00914082">
        <w:t xml:space="preserve"> is outside  guard zone parameter</w:t>
      </w:r>
      <w:r>
        <w:t>s</w:t>
      </w:r>
      <w:r w:rsidRPr="00914082">
        <w:t xml:space="preserve"> </w:t>
      </w:r>
      <w:r>
        <w:t xml:space="preserve">(indicating </w:t>
      </w:r>
      <w:r w:rsidRPr="00914082">
        <w:t xml:space="preserve"> that the position threshold has been exceeded</w:t>
      </w:r>
      <w:r>
        <w:t xml:space="preserve">) </w:t>
      </w:r>
      <w:r w:rsidRPr="00914082">
        <w:t xml:space="preserve">an </w:t>
      </w:r>
      <w:r w:rsidRPr="00E07879">
        <w:t>“</w:t>
      </w:r>
      <w:r w:rsidRPr="00914082">
        <w:t>Off position</w:t>
      </w:r>
      <w:r w:rsidRPr="00E07879">
        <w:t>”</w:t>
      </w:r>
      <w:r w:rsidRPr="00914082">
        <w:t xml:space="preserve"> alarm sets the off-position indicator bit (flag) in </w:t>
      </w:r>
      <w:r>
        <w:t>m</w:t>
      </w:r>
      <w:r w:rsidRPr="00914082">
        <w:t>essage 21.</w:t>
      </w:r>
      <w:r w:rsidRPr="00C6360F">
        <w:t xml:space="preserve"> </w:t>
      </w:r>
      <w:r w:rsidRPr="00914082">
        <w:t xml:space="preserve">If it is not properly set, it will either never alarm or alarm constantly. </w:t>
      </w:r>
      <w:r>
        <w:t xml:space="preserve">Further information can be found on </w:t>
      </w:r>
      <w:commentRangeStart w:id="363"/>
      <w:r>
        <w:t xml:space="preserve">IALA Guideline </w:t>
      </w:r>
      <w:r w:rsidRPr="00A422F1">
        <w:t>G1180 Resilient Position, Navigation and Timing (PNT)</w:t>
      </w:r>
      <w:r>
        <w:t>,</w:t>
      </w:r>
      <w:r w:rsidRPr="00A422F1">
        <w:t xml:space="preserve"> </w:t>
      </w:r>
      <w:r>
        <w:t>section 3.1 M</w:t>
      </w:r>
      <w:r w:rsidRPr="00A422F1">
        <w:t xml:space="preserve">arine </w:t>
      </w:r>
      <w:r>
        <w:t>A</w:t>
      </w:r>
      <w:r w:rsidRPr="00A422F1">
        <w:t xml:space="preserve">ids to </w:t>
      </w:r>
      <w:r>
        <w:t>N</w:t>
      </w:r>
      <w:r w:rsidRPr="00A422F1">
        <w:t>avigation</w:t>
      </w:r>
      <w:r>
        <w:t>.</w:t>
      </w:r>
      <w:commentRangeEnd w:id="363"/>
      <w:r>
        <w:rPr>
          <w:rStyle w:val="CommentReference"/>
        </w:rPr>
        <w:commentReference w:id="363"/>
      </w:r>
    </w:p>
    <w:p w14:paraId="0FEA11C5" w14:textId="77777777" w:rsidR="005C6883" w:rsidRPr="00914082" w:rsidRDefault="005C6883" w:rsidP="005C6883">
      <w:pPr>
        <w:pStyle w:val="BodyText"/>
      </w:pPr>
      <w:r>
        <w:t>G</w:t>
      </w:r>
      <w:r w:rsidRPr="00914082">
        <w:t>uard zone parameters for a floating aid (with mooring) need to be determined and entered into the physical AIS AtoN unit configuration settings. Assuming no movement of its anchor, the area within which a floating aid will always be found is determined by the movement permitted by its mooring length</w:t>
      </w:r>
      <w:r>
        <w:t>,</w:t>
      </w:r>
      <w:r w:rsidRPr="00914082">
        <w:t xml:space="preserve"> the minimum depth of water and errors inherent in the positioning method used (including accuracy of the fixing method when the AtoN was deployed). When these factors are added together</w:t>
      </w:r>
      <w:r>
        <w:t>,</w:t>
      </w:r>
      <w:r w:rsidRPr="00914082">
        <w:t xml:space="preserve"> they determine the area within which a floating aid </w:t>
      </w:r>
      <w:r>
        <w:t>should remain.</w:t>
      </w:r>
      <w:r w:rsidRPr="00914082">
        <w:t xml:space="preserve"> A tolerance factor may be added to reduce the likelihood </w:t>
      </w:r>
      <w:r>
        <w:t>triggering an</w:t>
      </w:r>
      <w:r w:rsidRPr="00914082">
        <w:t xml:space="preserve"> </w:t>
      </w:r>
      <w:r w:rsidRPr="00E07879">
        <w:t>“</w:t>
      </w:r>
      <w:r w:rsidRPr="00914082">
        <w:t>Off position</w:t>
      </w:r>
      <w:r w:rsidRPr="00E07879">
        <w:t>”</w:t>
      </w:r>
      <w:r w:rsidRPr="00914082">
        <w:t xml:space="preserve"> </w:t>
      </w:r>
      <w:r>
        <w:t xml:space="preserve">alarm. </w:t>
      </w:r>
      <w:r w:rsidRPr="00914082">
        <w:t xml:space="preserve"> </w:t>
      </w:r>
    </w:p>
    <w:p w14:paraId="21B874F4" w14:textId="77777777" w:rsidR="005C6883" w:rsidRDefault="005C6883" w:rsidP="005C6883">
      <w:pPr>
        <w:pStyle w:val="BodyText"/>
        <w:rPr>
          <w:i/>
          <w:iCs/>
        </w:rPr>
      </w:pPr>
      <w:r w:rsidRPr="00914082">
        <w:t xml:space="preserve">More information on a floating AtoN swinging radius calculation can be found </w:t>
      </w:r>
      <w:r>
        <w:t>i</w:t>
      </w:r>
      <w:r w:rsidRPr="00914082">
        <w:t>n the</w:t>
      </w:r>
      <w:r>
        <w:t xml:space="preserve"> IALA Guideline</w:t>
      </w:r>
      <w:r w:rsidRPr="00914082">
        <w:t xml:space="preserve"> </w:t>
      </w:r>
      <w:r w:rsidRPr="00914082">
        <w:rPr>
          <w:i/>
          <w:iCs/>
        </w:rPr>
        <w:t xml:space="preserve">G1066 The </w:t>
      </w:r>
      <w:r>
        <w:rPr>
          <w:i/>
          <w:iCs/>
        </w:rPr>
        <w:t>D</w:t>
      </w:r>
      <w:r w:rsidRPr="00914082">
        <w:rPr>
          <w:i/>
          <w:iCs/>
        </w:rPr>
        <w:t xml:space="preserve">esign of </w:t>
      </w:r>
      <w:r>
        <w:rPr>
          <w:i/>
          <w:iCs/>
        </w:rPr>
        <w:t>F</w:t>
      </w:r>
      <w:r w:rsidRPr="00914082">
        <w:rPr>
          <w:i/>
          <w:iCs/>
        </w:rPr>
        <w:t xml:space="preserve">loating </w:t>
      </w:r>
      <w:r>
        <w:rPr>
          <w:i/>
          <w:iCs/>
        </w:rPr>
        <w:t>A</w:t>
      </w:r>
      <w:r w:rsidRPr="00914082">
        <w:rPr>
          <w:i/>
          <w:iCs/>
        </w:rPr>
        <w:t xml:space="preserve">id to </w:t>
      </w:r>
      <w:r>
        <w:rPr>
          <w:i/>
          <w:iCs/>
        </w:rPr>
        <w:t>N</w:t>
      </w:r>
      <w:r w:rsidRPr="00914082">
        <w:rPr>
          <w:i/>
          <w:iCs/>
        </w:rPr>
        <w:t xml:space="preserve">avigation </w:t>
      </w:r>
      <w:r>
        <w:rPr>
          <w:i/>
          <w:iCs/>
        </w:rPr>
        <w:t>M</w:t>
      </w:r>
      <w:r w:rsidRPr="00914082">
        <w:rPr>
          <w:i/>
          <w:iCs/>
        </w:rPr>
        <w:t>oorings.</w:t>
      </w:r>
    </w:p>
    <w:p w14:paraId="3C6B8BEF" w14:textId="77777777" w:rsidR="005C6883" w:rsidRDefault="005C6883" w:rsidP="005C6883">
      <w:pPr>
        <w:pStyle w:val="BodyText"/>
      </w:pPr>
      <w:r w:rsidRPr="001A59D9">
        <w:t>Further information on position source and accuracy can be found in ITU-R M1371-5</w:t>
      </w:r>
    </w:p>
    <w:p w14:paraId="04E41AC2" w14:textId="77777777" w:rsidR="005C6883" w:rsidRDefault="005C6883" w:rsidP="005C6883">
      <w:pPr>
        <w:pStyle w:val="Heading2"/>
        <w:numPr>
          <w:ilvl w:val="0"/>
          <w:numId w:val="0"/>
        </w:numPr>
      </w:pPr>
      <w:r>
        <w:t xml:space="preserve">A.1.6 Physical or Virtual AtoN. </w:t>
      </w:r>
    </w:p>
    <w:p w14:paraId="3DE32A2A" w14:textId="77777777" w:rsidR="005C6883" w:rsidRPr="001A59D9" w:rsidRDefault="005C6883" w:rsidP="005C6883">
      <w:pPr>
        <w:pStyle w:val="BodyText"/>
      </w:pPr>
      <w:r>
        <w:t xml:space="preserve">Where no physical AtoN exists, the virtual AtoN flag is set to 1. Table 3 show the relationship between the virtual AtoN flag and MMSI format each type of AIS AtoN. </w:t>
      </w:r>
    </w:p>
    <w:p w14:paraId="4ED5751C" w14:textId="77777777" w:rsidR="005C6883" w:rsidRPr="00D17567" w:rsidRDefault="005C6883" w:rsidP="005C6883">
      <w:pPr>
        <w:pStyle w:val="Heading2"/>
        <w:numPr>
          <w:ilvl w:val="0"/>
          <w:numId w:val="0"/>
        </w:numPr>
      </w:pPr>
      <w:r>
        <w:t>A.1.6</w:t>
      </w:r>
      <w:r>
        <w:tab/>
      </w:r>
      <w:r w:rsidRPr="007D5888">
        <w:t>Dimensions of AtoN</w:t>
      </w:r>
    </w:p>
    <w:p w14:paraId="6DFA8391" w14:textId="77777777" w:rsidR="005C6883" w:rsidRPr="00194982" w:rsidRDefault="005C6883" w:rsidP="005C6883">
      <w:pPr>
        <w:pStyle w:val="BodyText"/>
      </w:pPr>
      <w:r w:rsidRPr="00194982">
        <w:t xml:space="preserve">This field should indicate the </w:t>
      </w:r>
      <w:r>
        <w:t>size</w:t>
      </w:r>
      <w:r w:rsidRPr="00194982">
        <w:t xml:space="preserve"> of the AtoN object itself and </w:t>
      </w:r>
      <w:r w:rsidRPr="00194982">
        <w:rPr>
          <w:bCs/>
        </w:rPr>
        <w:t>not</w:t>
      </w:r>
      <w:r w:rsidRPr="00194982">
        <w:t xml:space="preserve"> the dimensions of the area in which a floating </w:t>
      </w:r>
      <w:r>
        <w:t>AtoN</w:t>
      </w:r>
      <w:r w:rsidRPr="00194982">
        <w:t xml:space="preserve"> can move (guard zone) or dimensions of a “dangerous zone” around the AtoN.</w:t>
      </w:r>
    </w:p>
    <w:p w14:paraId="3E964E0F" w14:textId="77777777" w:rsidR="005C6883" w:rsidRDefault="005C6883" w:rsidP="005C6883">
      <w:pPr>
        <w:pStyle w:val="BodyText"/>
      </w:pPr>
      <w:r>
        <w:lastRenderedPageBreak/>
        <w:t>F</w:t>
      </w:r>
      <w:r w:rsidRPr="00194982">
        <w:t>ixed AtoN</w:t>
      </w:r>
      <w:r>
        <w:t>;</w:t>
      </w:r>
    </w:p>
    <w:p w14:paraId="273D5D02" w14:textId="77777777" w:rsidR="005C6883" w:rsidRDefault="005C6883" w:rsidP="005C6883">
      <w:pPr>
        <w:pStyle w:val="Bullet1"/>
      </w:pPr>
      <w:r>
        <w:t>A</w:t>
      </w:r>
      <w:r w:rsidRPr="00194982">
        <w:t xml:space="preserve"> numeric value should be used</w:t>
      </w:r>
      <w:r>
        <w:t xml:space="preserve">. </w:t>
      </w:r>
      <w:r w:rsidRPr="00194982">
        <w:t xml:space="preserve">as noted in the table below. The orientations established by the dimensions A, B, C </w:t>
      </w:r>
      <w:r>
        <w:t>and</w:t>
      </w:r>
      <w:r w:rsidRPr="00194982">
        <w:t xml:space="preserve"> D should face true north, south, west </w:t>
      </w:r>
      <w:r>
        <w:t>and</w:t>
      </w:r>
      <w:r w:rsidRPr="00194982">
        <w:t xml:space="preserve"> east respectively. </w:t>
      </w:r>
      <w:r>
        <w:t>For Example. S</w:t>
      </w:r>
      <w:r w:rsidRPr="00194982">
        <w:t>etting A and C to zero, the reference point becomes the north-west corner.</w:t>
      </w:r>
    </w:p>
    <w:p w14:paraId="7825DB1B" w14:textId="77777777" w:rsidR="005C6883" w:rsidRDefault="005C6883" w:rsidP="005C6883">
      <w:pPr>
        <w:pStyle w:val="BodyText"/>
      </w:pPr>
      <w:r>
        <w:t>F</w:t>
      </w:r>
      <w:r w:rsidRPr="00194982">
        <w:t xml:space="preserve">loating </w:t>
      </w:r>
      <w:r>
        <w:t>AtoN;</w:t>
      </w:r>
      <w:r w:rsidRPr="00194982">
        <w:t xml:space="preserve"> </w:t>
      </w:r>
    </w:p>
    <w:p w14:paraId="5F53A2A7" w14:textId="77777777" w:rsidR="005C6883" w:rsidRPr="00194982" w:rsidRDefault="005C6883" w:rsidP="005C6883">
      <w:pPr>
        <w:pStyle w:val="Bullet1"/>
      </w:pPr>
      <w:r>
        <w:t>L</w:t>
      </w:r>
      <w:r w:rsidRPr="00194982">
        <w:t>arger than 2m x 2m</w:t>
      </w:r>
      <w:r>
        <w:t>. T</w:t>
      </w:r>
      <w:r w:rsidRPr="00194982">
        <w:t xml:space="preserve">he dimensions of the AtoN should always be given as a circle, i.e., the dimensions should always be as follows: A=B=C=D&gt;1. This </w:t>
      </w:r>
      <w:commentRangeStart w:id="364"/>
      <w:r w:rsidRPr="00194982">
        <w:t xml:space="preserve">is due to the </w:t>
      </w:r>
      <w:commentRangeEnd w:id="364"/>
      <w:r>
        <w:rPr>
          <w:rStyle w:val="CommentReference"/>
          <w:color w:val="auto"/>
        </w:rPr>
        <w:commentReference w:id="364"/>
      </w:r>
      <w:r w:rsidRPr="00194982">
        <w:t xml:space="preserve">fact that an orientation of the floating </w:t>
      </w:r>
      <w:r>
        <w:t>AtoN</w:t>
      </w:r>
      <w:r w:rsidRPr="00194982">
        <w:t xml:space="preserve"> is not transmitted.</w:t>
      </w:r>
    </w:p>
    <w:p w14:paraId="2693C6A6" w14:textId="77777777" w:rsidR="005C6883" w:rsidRPr="00194982" w:rsidRDefault="005C6883" w:rsidP="005C6883">
      <w:pPr>
        <w:pStyle w:val="Bullet1"/>
      </w:pPr>
      <w:r>
        <w:t>S</w:t>
      </w:r>
      <w:r w:rsidRPr="00194982">
        <w:t>maller than or equal to 2m x 2m</w:t>
      </w:r>
      <w:r>
        <w:t>. T</w:t>
      </w:r>
      <w:r w:rsidRPr="00194982">
        <w:t>he fields should be set to A=B=C=D=1.</w:t>
      </w:r>
    </w:p>
    <w:p w14:paraId="0E3889F3" w14:textId="77777777" w:rsidR="005C6883" w:rsidRDefault="005C6883" w:rsidP="005C6883">
      <w:pPr>
        <w:pStyle w:val="BodyText"/>
      </w:pPr>
      <w:r w:rsidRPr="00194982">
        <w:t>Offshore structures that are not fixed</w:t>
      </w:r>
      <w:r>
        <w:t xml:space="preserve"> (Table 4, </w:t>
      </w:r>
      <w:r w:rsidRPr="00194982">
        <w:t>Code 31</w:t>
      </w:r>
      <w:r>
        <w:t>) and f</w:t>
      </w:r>
      <w:r w:rsidRPr="00194982">
        <w:t>ixed offshore structures</w:t>
      </w:r>
      <w:r>
        <w:t xml:space="preserve"> (Table 4, </w:t>
      </w:r>
      <w:r w:rsidRPr="00194982">
        <w:t>Code 3</w:t>
      </w:r>
      <w:r>
        <w:t>);</w:t>
      </w:r>
    </w:p>
    <w:p w14:paraId="2A10F93C" w14:textId="77777777" w:rsidR="005C6883" w:rsidRDefault="005C6883" w:rsidP="005C6883">
      <w:pPr>
        <w:pStyle w:val="Bullet1"/>
      </w:pPr>
      <w:r w:rsidRPr="00194982">
        <w:t xml:space="preserve"> “Dimension/reference for position” parameter as determined belo</w:t>
      </w:r>
      <w:r>
        <w:t>w</w:t>
      </w:r>
      <w:r w:rsidRPr="00194982">
        <w:t xml:space="preserve">. Hence, all offshore AtoN and structures have the dimension determined in the same manner and the actual dimensions are contained in </w:t>
      </w:r>
      <w:r>
        <w:t>m</w:t>
      </w:r>
      <w:r w:rsidRPr="00194982">
        <w:t>essage</w:t>
      </w:r>
      <w:r>
        <w:t xml:space="preserve"> </w:t>
      </w:r>
      <w:r w:rsidRPr="00194982">
        <w:t>21.</w:t>
      </w:r>
    </w:p>
    <w:p w14:paraId="683630FC" w14:textId="77777777" w:rsidR="005C6883" w:rsidRDefault="005C6883" w:rsidP="005C6883">
      <w:pPr>
        <w:pStyle w:val="BodyText"/>
      </w:pPr>
      <w:r>
        <w:t>Vi</w:t>
      </w:r>
      <w:commentRangeStart w:id="365"/>
      <w:r w:rsidRPr="00194982">
        <w:t>rtual AtoN</w:t>
      </w:r>
      <w:r>
        <w:t xml:space="preserve">. </w:t>
      </w:r>
    </w:p>
    <w:p w14:paraId="02022A9D" w14:textId="77777777" w:rsidR="005C6883" w:rsidRPr="00194982" w:rsidRDefault="005C6883" w:rsidP="005C6883">
      <w:pPr>
        <w:pStyle w:val="Bullet1"/>
      </w:pPr>
      <w:r>
        <w:t>T</w:t>
      </w:r>
      <w:r w:rsidRPr="00194982">
        <w:t>he dimension should be set to A=B=C=D=0 (=default). This should also be the case, when Type of AtoN is set to “reference point”.</w:t>
      </w:r>
      <w:commentRangeEnd w:id="365"/>
      <w:r>
        <w:rPr>
          <w:rStyle w:val="CommentReference"/>
        </w:rPr>
        <w:commentReference w:id="365"/>
      </w:r>
    </w:p>
    <w:p w14:paraId="28296E34" w14:textId="77777777" w:rsidR="005C6883" w:rsidRPr="00914082" w:rsidRDefault="005C6883" w:rsidP="005C6883">
      <w:pPr>
        <w:pStyle w:val="BodyText"/>
      </w:pPr>
    </w:p>
    <w:tbl>
      <w:tblPr>
        <w:tblStyle w:val="TableGrid"/>
        <w:tblpPr w:leftFromText="180" w:rightFromText="180" w:vertAnchor="text" w:horzAnchor="page" w:tblpX="1345" w:tblpY="196"/>
        <w:tblW w:w="0" w:type="auto"/>
        <w:tblLook w:val="04A0" w:firstRow="1" w:lastRow="0" w:firstColumn="1" w:lastColumn="0" w:noHBand="0" w:noVBand="1"/>
      </w:tblPr>
      <w:tblGrid>
        <w:gridCol w:w="2369"/>
        <w:gridCol w:w="2369"/>
      </w:tblGrid>
      <w:tr w:rsidR="005C6883" w14:paraId="2D881C9E" w14:textId="77777777" w:rsidTr="001A59D9">
        <w:tc>
          <w:tcPr>
            <w:tcW w:w="4738" w:type="dxa"/>
            <w:gridSpan w:val="2"/>
          </w:tcPr>
          <w:p w14:paraId="587577F7" w14:textId="77777777" w:rsidR="005C6883" w:rsidRDefault="005C6883" w:rsidP="001A59D9">
            <w:pPr>
              <w:pStyle w:val="BodyText"/>
            </w:pPr>
            <w:r w:rsidRPr="00194982">
              <w:rPr>
                <w:b/>
                <w:color w:val="00558C"/>
                <w:sz w:val="20"/>
                <w:szCs w:val="20"/>
              </w:rPr>
              <w:t xml:space="preserve">Dimensions for a floating AtoN and both fixed and floating offshore structures </w:t>
            </w:r>
          </w:p>
        </w:tc>
      </w:tr>
      <w:tr w:rsidR="005C6883" w14:paraId="5776B166" w14:textId="77777777" w:rsidTr="001A59D9">
        <w:tc>
          <w:tcPr>
            <w:tcW w:w="2369" w:type="dxa"/>
          </w:tcPr>
          <w:p w14:paraId="59BEA3BA" w14:textId="77777777" w:rsidR="005C6883" w:rsidRDefault="005C6883" w:rsidP="001A59D9">
            <w:pPr>
              <w:pStyle w:val="BodyText"/>
            </w:pPr>
            <w:r w:rsidRPr="00194982">
              <w:rPr>
                <w:sz w:val="20"/>
                <w:szCs w:val="20"/>
              </w:rPr>
              <w:t>A+B ≤ 2m</w:t>
            </w:r>
          </w:p>
        </w:tc>
        <w:tc>
          <w:tcPr>
            <w:tcW w:w="2369" w:type="dxa"/>
            <w:vAlign w:val="top"/>
          </w:tcPr>
          <w:p w14:paraId="019BF79B" w14:textId="77777777" w:rsidR="005C6883" w:rsidRDefault="005C6883" w:rsidP="001A59D9">
            <w:pPr>
              <w:pStyle w:val="BodyText"/>
            </w:pPr>
            <w:r w:rsidRPr="00194982">
              <w:rPr>
                <w:sz w:val="20"/>
                <w:szCs w:val="20"/>
              </w:rPr>
              <w:t>A=B=C=D=1</w:t>
            </w:r>
          </w:p>
        </w:tc>
      </w:tr>
      <w:tr w:rsidR="005C6883" w14:paraId="46066322" w14:textId="77777777" w:rsidTr="001A59D9">
        <w:tc>
          <w:tcPr>
            <w:tcW w:w="2369" w:type="dxa"/>
          </w:tcPr>
          <w:p w14:paraId="7F8089D1" w14:textId="77777777" w:rsidR="005C6883" w:rsidRDefault="005C6883" w:rsidP="001A59D9">
            <w:pPr>
              <w:pStyle w:val="BodyText"/>
            </w:pPr>
            <w:r w:rsidRPr="00194982">
              <w:rPr>
                <w:sz w:val="20"/>
                <w:szCs w:val="20"/>
              </w:rPr>
              <w:t>A+B &gt; 2m</w:t>
            </w:r>
          </w:p>
        </w:tc>
        <w:tc>
          <w:tcPr>
            <w:tcW w:w="2369" w:type="dxa"/>
          </w:tcPr>
          <w:p w14:paraId="01341496" w14:textId="77777777" w:rsidR="005C6883" w:rsidRDefault="005C6883" w:rsidP="001A59D9">
            <w:pPr>
              <w:pStyle w:val="BodyText"/>
            </w:pPr>
            <w:r w:rsidRPr="00194982">
              <w:rPr>
                <w:sz w:val="20"/>
                <w:szCs w:val="20"/>
              </w:rPr>
              <w:t>A=B=C=D&gt;1</w:t>
            </w:r>
          </w:p>
        </w:tc>
      </w:tr>
    </w:tbl>
    <w:p w14:paraId="7E15E25F" w14:textId="046E4A99" w:rsidR="005C6883" w:rsidRPr="00914082" w:rsidRDefault="005C6883" w:rsidP="005C6883">
      <w:pPr>
        <w:pStyle w:val="BodyText"/>
      </w:pPr>
      <w:r>
        <w:rPr>
          <w:noProof/>
        </w:rPr>
        <w:drawing>
          <wp:anchor distT="0" distB="0" distL="114300" distR="114300" simplePos="0" relativeHeight="251658240" behindDoc="1" locked="0" layoutInCell="1" allowOverlap="1" wp14:anchorId="101BCAB5" wp14:editId="4E14863A">
            <wp:simplePos x="0" y="0"/>
            <wp:positionH relativeFrom="column">
              <wp:posOffset>4345305</wp:posOffset>
            </wp:positionH>
            <wp:positionV relativeFrom="paragraph">
              <wp:posOffset>113030</wp:posOffset>
            </wp:positionV>
            <wp:extent cx="1539240" cy="1638300"/>
            <wp:effectExtent l="19050" t="19050" r="22860" b="19050"/>
            <wp:wrapThrough wrapText="bothSides">
              <wp:wrapPolygon edited="0">
                <wp:start x="-267" y="-251"/>
                <wp:lineTo x="-267" y="21600"/>
                <wp:lineTo x="21653" y="21600"/>
                <wp:lineTo x="21653" y="-251"/>
                <wp:lineTo x="-267" y="-251"/>
              </wp:wrapPolygon>
            </wp:wrapThrough>
            <wp:docPr id="3739932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39240" cy="1638300"/>
                    </a:xfrm>
                    <a:prstGeom prst="rect">
                      <a:avLst/>
                    </a:prstGeom>
                    <a:noFill/>
                    <a:ln w="9525">
                      <a:solidFill>
                        <a:schemeClr val="accent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p>
    <w:p w14:paraId="289A45B5" w14:textId="77777777" w:rsidR="005C6883" w:rsidRPr="00914082" w:rsidRDefault="005C6883" w:rsidP="005C6883">
      <w:pPr>
        <w:pStyle w:val="BodyText"/>
      </w:pPr>
    </w:p>
    <w:p w14:paraId="4170F982" w14:textId="77777777" w:rsidR="005C6883" w:rsidRPr="00914082" w:rsidRDefault="005C6883" w:rsidP="005C6883">
      <w:pPr>
        <w:pStyle w:val="BodyText"/>
      </w:pPr>
    </w:p>
    <w:p w14:paraId="2620D861" w14:textId="77777777" w:rsidR="005C6883" w:rsidRPr="00914082" w:rsidRDefault="005C6883" w:rsidP="005C6883">
      <w:pPr>
        <w:pStyle w:val="BodyText"/>
      </w:pPr>
    </w:p>
    <w:p w14:paraId="5519C725" w14:textId="77777777" w:rsidR="005C6883" w:rsidRDefault="005C6883" w:rsidP="005C6883">
      <w:pPr>
        <w:pStyle w:val="BodyText"/>
      </w:pPr>
    </w:p>
    <w:p w14:paraId="58F9C256" w14:textId="77777777" w:rsidR="005C6883" w:rsidRDefault="005C6883" w:rsidP="005C6883">
      <w:pPr>
        <w:pStyle w:val="BodyText"/>
      </w:pPr>
    </w:p>
    <w:p w14:paraId="00A14CAA" w14:textId="77777777" w:rsidR="005C6883" w:rsidRDefault="005C6883" w:rsidP="005C6883">
      <w:pPr>
        <w:pStyle w:val="BodyText"/>
      </w:pPr>
    </w:p>
    <w:p w14:paraId="4706CD0E" w14:textId="77777777" w:rsidR="005C6883" w:rsidRDefault="005C6883" w:rsidP="005C6883">
      <w:pPr>
        <w:pStyle w:val="BodyText"/>
      </w:pPr>
      <w:r>
        <w:rPr>
          <w:noProof/>
        </w:rPr>
        <w:drawing>
          <wp:anchor distT="0" distB="0" distL="114300" distR="114300" simplePos="0" relativeHeight="251657216" behindDoc="1" locked="0" layoutInCell="1" allowOverlap="1" wp14:anchorId="09C86E5D" wp14:editId="693EA65F">
            <wp:simplePos x="0" y="0"/>
            <wp:positionH relativeFrom="column">
              <wp:posOffset>4424045</wp:posOffset>
            </wp:positionH>
            <wp:positionV relativeFrom="paragraph">
              <wp:posOffset>250190</wp:posOffset>
            </wp:positionV>
            <wp:extent cx="1212850" cy="2057400"/>
            <wp:effectExtent l="0" t="0" r="6350" b="0"/>
            <wp:wrapNone/>
            <wp:docPr id="1014194191" name="Picture 6" descr="A diagram of a rectangular object with a straigh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857092" name="Picture 6" descr="A diagram of a rectangular object with a straight lin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12850" cy="2057400"/>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text" w:horzAnchor="page" w:tblpX="1357" w:tblpY="169"/>
        <w:tblW w:w="0" w:type="auto"/>
        <w:tblLook w:val="04A0" w:firstRow="1" w:lastRow="0" w:firstColumn="1" w:lastColumn="0" w:noHBand="0" w:noVBand="1"/>
      </w:tblPr>
      <w:tblGrid>
        <w:gridCol w:w="1769"/>
        <w:gridCol w:w="2969"/>
      </w:tblGrid>
      <w:tr w:rsidR="005C6883" w14:paraId="6484FCDF" w14:textId="77777777" w:rsidTr="001A59D9">
        <w:tc>
          <w:tcPr>
            <w:tcW w:w="4738" w:type="dxa"/>
            <w:gridSpan w:val="2"/>
            <w:vAlign w:val="top"/>
          </w:tcPr>
          <w:p w14:paraId="6AF56DDF" w14:textId="77777777" w:rsidR="005C6883" w:rsidRDefault="005C6883" w:rsidP="001A59D9">
            <w:pPr>
              <w:jc w:val="center"/>
            </w:pPr>
            <w:r w:rsidRPr="00194982">
              <w:rPr>
                <w:b/>
                <w:color w:val="00558C"/>
                <w:sz w:val="20"/>
                <w:szCs w:val="20"/>
              </w:rPr>
              <w:t>Dimension/reference for</w:t>
            </w:r>
            <w:r>
              <w:rPr>
                <w:b/>
                <w:color w:val="00558C"/>
                <w:sz w:val="20"/>
                <w:szCs w:val="20"/>
              </w:rPr>
              <w:t xml:space="preserve"> </w:t>
            </w:r>
            <w:r w:rsidRPr="00194982">
              <w:rPr>
                <w:b/>
                <w:color w:val="00558C"/>
                <w:sz w:val="20"/>
                <w:szCs w:val="20"/>
              </w:rPr>
              <w:t>position, for a fixed AtoN</w:t>
            </w:r>
          </w:p>
        </w:tc>
      </w:tr>
      <w:tr w:rsidR="005C6883" w14:paraId="7075FEB1" w14:textId="77777777" w:rsidTr="001A59D9">
        <w:tc>
          <w:tcPr>
            <w:tcW w:w="1769" w:type="dxa"/>
            <w:vAlign w:val="top"/>
          </w:tcPr>
          <w:p w14:paraId="5CE5D066" w14:textId="77777777" w:rsidR="005C6883" w:rsidRDefault="005C6883" w:rsidP="001A59D9">
            <w:pPr>
              <w:pStyle w:val="BodyText"/>
            </w:pPr>
            <w:r w:rsidRPr="001A59D9">
              <w:rPr>
                <w:b/>
                <w:sz w:val="20"/>
                <w:szCs w:val="20"/>
              </w:rPr>
              <w:t>Dimension</w:t>
            </w:r>
          </w:p>
        </w:tc>
        <w:tc>
          <w:tcPr>
            <w:tcW w:w="2969" w:type="dxa"/>
          </w:tcPr>
          <w:p w14:paraId="7778CDA4" w14:textId="77777777" w:rsidR="005C6883" w:rsidRDefault="005C6883" w:rsidP="001A59D9">
            <w:pPr>
              <w:pStyle w:val="BodyText"/>
            </w:pPr>
            <w:r w:rsidRPr="00194982">
              <w:rPr>
                <w:b/>
                <w:sz w:val="20"/>
                <w:szCs w:val="20"/>
              </w:rPr>
              <w:t>Numeric</w:t>
            </w:r>
            <w:r>
              <w:rPr>
                <w:b/>
                <w:sz w:val="20"/>
                <w:szCs w:val="20"/>
              </w:rPr>
              <w:t xml:space="preserve"> </w:t>
            </w:r>
            <w:commentRangeStart w:id="366"/>
            <w:r>
              <w:rPr>
                <w:b/>
                <w:sz w:val="20"/>
                <w:szCs w:val="20"/>
              </w:rPr>
              <w:t>(m)</w:t>
            </w:r>
            <w:commentRangeEnd w:id="366"/>
            <w:r>
              <w:rPr>
                <w:rStyle w:val="CommentReference"/>
              </w:rPr>
              <w:commentReference w:id="366"/>
            </w:r>
          </w:p>
        </w:tc>
      </w:tr>
      <w:tr w:rsidR="005C6883" w14:paraId="2D8E1F39" w14:textId="77777777" w:rsidTr="001A59D9">
        <w:tc>
          <w:tcPr>
            <w:tcW w:w="1769" w:type="dxa"/>
            <w:vAlign w:val="top"/>
          </w:tcPr>
          <w:p w14:paraId="79B8BEB7" w14:textId="77777777" w:rsidR="005C6883" w:rsidRDefault="005C6883" w:rsidP="001A59D9">
            <w:pPr>
              <w:pStyle w:val="BodyText"/>
            </w:pPr>
            <w:r w:rsidRPr="00194982">
              <w:rPr>
                <w:sz w:val="20"/>
                <w:szCs w:val="20"/>
              </w:rPr>
              <w:t>A</w:t>
            </w:r>
            <w:r>
              <w:rPr>
                <w:sz w:val="20"/>
                <w:szCs w:val="20"/>
              </w:rPr>
              <w:t xml:space="preserve"> </w:t>
            </w:r>
          </w:p>
        </w:tc>
        <w:tc>
          <w:tcPr>
            <w:tcW w:w="2969" w:type="dxa"/>
          </w:tcPr>
          <w:p w14:paraId="3F795A68" w14:textId="77777777" w:rsidR="005C6883" w:rsidRDefault="005C6883" w:rsidP="001A59D9">
            <w:pPr>
              <w:pStyle w:val="BodyText"/>
            </w:pPr>
            <w:r w:rsidRPr="00194982">
              <w:rPr>
                <w:sz w:val="20"/>
                <w:szCs w:val="20"/>
              </w:rPr>
              <w:t xml:space="preserve"> 0 - 511</w:t>
            </w:r>
          </w:p>
        </w:tc>
      </w:tr>
      <w:tr w:rsidR="005C6883" w14:paraId="04BB1539" w14:textId="77777777" w:rsidTr="001A59D9">
        <w:tc>
          <w:tcPr>
            <w:tcW w:w="1769" w:type="dxa"/>
            <w:vAlign w:val="top"/>
          </w:tcPr>
          <w:p w14:paraId="4050A693" w14:textId="77777777" w:rsidR="005C6883" w:rsidRDefault="005C6883" w:rsidP="001A59D9">
            <w:pPr>
              <w:pStyle w:val="BodyText"/>
            </w:pPr>
            <w:r w:rsidRPr="00194982">
              <w:rPr>
                <w:sz w:val="20"/>
                <w:szCs w:val="20"/>
              </w:rPr>
              <w:t>B</w:t>
            </w:r>
          </w:p>
        </w:tc>
        <w:tc>
          <w:tcPr>
            <w:tcW w:w="2969" w:type="dxa"/>
          </w:tcPr>
          <w:p w14:paraId="71131936" w14:textId="77777777" w:rsidR="005C6883" w:rsidRDefault="005C6883" w:rsidP="001A59D9">
            <w:pPr>
              <w:pStyle w:val="BodyText"/>
            </w:pPr>
            <w:r w:rsidRPr="00194982">
              <w:rPr>
                <w:sz w:val="20"/>
                <w:szCs w:val="20"/>
              </w:rPr>
              <w:t xml:space="preserve"> 0 - 511</w:t>
            </w:r>
          </w:p>
        </w:tc>
      </w:tr>
      <w:tr w:rsidR="005C6883" w14:paraId="63087BD4" w14:textId="77777777" w:rsidTr="001A59D9">
        <w:tc>
          <w:tcPr>
            <w:tcW w:w="1769" w:type="dxa"/>
            <w:vAlign w:val="top"/>
          </w:tcPr>
          <w:p w14:paraId="1829CEB4" w14:textId="77777777" w:rsidR="005C6883" w:rsidRDefault="005C6883" w:rsidP="001A59D9">
            <w:pPr>
              <w:pStyle w:val="BodyText"/>
            </w:pPr>
            <w:r w:rsidRPr="00194982">
              <w:rPr>
                <w:sz w:val="20"/>
                <w:szCs w:val="20"/>
              </w:rPr>
              <w:t>C</w:t>
            </w:r>
          </w:p>
        </w:tc>
        <w:tc>
          <w:tcPr>
            <w:tcW w:w="2969" w:type="dxa"/>
          </w:tcPr>
          <w:p w14:paraId="16EB7C33" w14:textId="77777777" w:rsidR="005C6883" w:rsidRDefault="005C6883" w:rsidP="001A59D9">
            <w:pPr>
              <w:pStyle w:val="BodyText"/>
            </w:pPr>
            <w:r w:rsidRPr="00194982">
              <w:rPr>
                <w:sz w:val="20"/>
                <w:szCs w:val="20"/>
              </w:rPr>
              <w:t xml:space="preserve"> 0 - 63</w:t>
            </w:r>
          </w:p>
        </w:tc>
      </w:tr>
      <w:tr w:rsidR="005C6883" w14:paraId="65169819" w14:textId="77777777" w:rsidTr="001A59D9">
        <w:tc>
          <w:tcPr>
            <w:tcW w:w="1769" w:type="dxa"/>
            <w:vAlign w:val="top"/>
          </w:tcPr>
          <w:p w14:paraId="578362E9" w14:textId="77777777" w:rsidR="005C6883" w:rsidRDefault="005C6883" w:rsidP="001A59D9">
            <w:pPr>
              <w:pStyle w:val="BodyText"/>
            </w:pPr>
            <w:r w:rsidRPr="00194982">
              <w:rPr>
                <w:sz w:val="20"/>
                <w:szCs w:val="20"/>
              </w:rPr>
              <w:t>D</w:t>
            </w:r>
          </w:p>
        </w:tc>
        <w:tc>
          <w:tcPr>
            <w:tcW w:w="2969" w:type="dxa"/>
          </w:tcPr>
          <w:p w14:paraId="667657E3" w14:textId="77777777" w:rsidR="005C6883" w:rsidRDefault="005C6883" w:rsidP="001A59D9">
            <w:pPr>
              <w:pStyle w:val="BodyText"/>
            </w:pPr>
            <w:r w:rsidRPr="00194982">
              <w:rPr>
                <w:sz w:val="20"/>
                <w:szCs w:val="20"/>
              </w:rPr>
              <w:t xml:space="preserve"> 0 - 63</w:t>
            </w:r>
          </w:p>
        </w:tc>
      </w:tr>
    </w:tbl>
    <w:p w14:paraId="2ED5E1DB" w14:textId="77777777" w:rsidR="005C6883" w:rsidRDefault="005C6883" w:rsidP="005C6883">
      <w:pPr>
        <w:pStyle w:val="BodyText"/>
        <w:ind w:firstLine="708"/>
      </w:pPr>
    </w:p>
    <w:p w14:paraId="5E46622D" w14:textId="77777777" w:rsidR="005C6883" w:rsidRDefault="005C6883" w:rsidP="005C6883">
      <w:pPr>
        <w:pStyle w:val="BodyText"/>
      </w:pPr>
    </w:p>
    <w:p w14:paraId="4D314D76" w14:textId="77777777" w:rsidR="005C6883" w:rsidRPr="00194982" w:rsidRDefault="005C6883" w:rsidP="005C6883">
      <w:pPr>
        <w:pStyle w:val="BodyText"/>
      </w:pPr>
    </w:p>
    <w:p w14:paraId="77757E08" w14:textId="77777777" w:rsidR="005C6883" w:rsidRDefault="005C6883" w:rsidP="005C6883">
      <w:pPr>
        <w:pStyle w:val="BodyText"/>
      </w:pPr>
    </w:p>
    <w:p w14:paraId="7170F4C3" w14:textId="77777777" w:rsidR="005C6883" w:rsidRDefault="005C6883" w:rsidP="005C6883">
      <w:pPr>
        <w:pStyle w:val="BodyText"/>
      </w:pPr>
    </w:p>
    <w:p w14:paraId="156AC06C" w14:textId="77777777" w:rsidR="005C6883" w:rsidRDefault="005C6883" w:rsidP="005C6883">
      <w:pPr>
        <w:pStyle w:val="BodyText"/>
      </w:pPr>
    </w:p>
    <w:p w14:paraId="3B64B225" w14:textId="77777777" w:rsidR="005C6883" w:rsidRDefault="005C6883" w:rsidP="005C6883">
      <w:pPr>
        <w:pStyle w:val="BodyText"/>
      </w:pPr>
    </w:p>
    <w:p w14:paraId="21131726" w14:textId="77777777" w:rsidR="005C6883" w:rsidRDefault="005C6883" w:rsidP="005C6883">
      <w:pPr>
        <w:pStyle w:val="BodyText"/>
      </w:pPr>
    </w:p>
    <w:p w14:paraId="746BE13F" w14:textId="77777777" w:rsidR="005C6883" w:rsidRDefault="005C6883" w:rsidP="005C6883">
      <w:pPr>
        <w:pStyle w:val="BodyText"/>
      </w:pPr>
    </w:p>
    <w:p w14:paraId="69AD22EC" w14:textId="77777777" w:rsidR="005C6883" w:rsidRDefault="005C6883" w:rsidP="005C6883">
      <w:pPr>
        <w:pStyle w:val="BodyText"/>
      </w:pPr>
    </w:p>
    <w:p w14:paraId="3221AD73" w14:textId="77777777" w:rsidR="005C6883" w:rsidRPr="00514384" w:rsidRDefault="005C6883" w:rsidP="005C6883">
      <w:pPr>
        <w:pStyle w:val="Heading2"/>
        <w:numPr>
          <w:ilvl w:val="0"/>
          <w:numId w:val="0"/>
        </w:numPr>
      </w:pPr>
      <w:r>
        <w:lastRenderedPageBreak/>
        <w:t>A.1.7</w:t>
      </w:r>
      <w:r>
        <w:tab/>
      </w:r>
      <w:r w:rsidRPr="007D5888">
        <w:t>AtoN Status Bits</w:t>
      </w:r>
    </w:p>
    <w:p w14:paraId="5107D5F7" w14:textId="376DAE94" w:rsidR="005C6883" w:rsidRPr="00194982" w:rsidRDefault="005C6883" w:rsidP="005C6883">
      <w:pPr>
        <w:pStyle w:val="BodyText"/>
      </w:pPr>
      <w:r w:rsidRPr="00194982">
        <w:t xml:space="preserve">AIS message </w:t>
      </w:r>
      <w:r>
        <w:t xml:space="preserve">type </w:t>
      </w:r>
      <w:r w:rsidRPr="00194982">
        <w:t>21 provides for eight status bits that are intended to provide information on the operating status of the AtoN and/or its component</w:t>
      </w:r>
      <w:r>
        <w:t xml:space="preserve">s. This includes </w:t>
      </w:r>
      <w:r w:rsidRPr="00194982">
        <w:t xml:space="preserve">light on/off/inoperative, </w:t>
      </w:r>
      <w:r>
        <w:t>Racon</w:t>
      </w:r>
      <w:r w:rsidRPr="00194982">
        <w:t xml:space="preserve"> </w:t>
      </w:r>
      <w:r>
        <w:t>installed/</w:t>
      </w:r>
      <w:r w:rsidRPr="00194982">
        <w:t>operational/inoperative</w:t>
      </w:r>
      <w:ins w:id="367" w:author="Barr, Angela" w:date="2025-10-23T14:30:00Z" w16du:dateUtc="2025-10-23T12:30:00Z">
        <w:r w:rsidR="001326D5">
          <w:t xml:space="preserve">. </w:t>
        </w:r>
      </w:ins>
      <w:del w:id="368" w:author="Barr, Angela" w:date="2025-10-23T14:30:00Z" w16du:dateUtc="2025-10-23T12:30:00Z">
        <w:r w:rsidRPr="00194982" w:rsidDel="001326D5">
          <w:delText xml:space="preserve">, </w:delText>
        </w:r>
        <w:r w:rsidDel="001326D5">
          <w:delText xml:space="preserve">and </w:delText>
        </w:r>
        <w:r w:rsidRPr="00194982" w:rsidDel="001326D5">
          <w:delText xml:space="preserve">direction of movement (COG) </w:delText>
        </w:r>
        <w:commentRangeStart w:id="369"/>
        <w:r w:rsidRPr="00194982" w:rsidDel="001326D5">
          <w:delText xml:space="preserve">of a MAtoN). </w:delText>
        </w:r>
      </w:del>
      <w:r>
        <w:t xml:space="preserve"> </w:t>
      </w:r>
      <w:commentRangeEnd w:id="369"/>
      <w:r>
        <w:rPr>
          <w:rStyle w:val="CommentReference"/>
        </w:rPr>
        <w:commentReference w:id="369"/>
      </w:r>
      <w:r>
        <w:t>The format is shown below:</w:t>
      </w:r>
    </w:p>
    <w:p w14:paraId="34A83F9F" w14:textId="77777777" w:rsidR="005C6883" w:rsidRPr="00194982" w:rsidRDefault="005C6883" w:rsidP="005C6883">
      <w:pPr>
        <w:keepNext/>
        <w:keepLines/>
        <w:tabs>
          <w:tab w:val="left" w:pos="851"/>
        </w:tabs>
        <w:spacing w:line="240" w:lineRule="auto"/>
        <w:rPr>
          <w:rFonts w:ascii="Calibri" w:eastAsia="Times New Roman" w:hAnsi="Calibri" w:cs="Times New Roman"/>
          <w:sz w:val="22"/>
          <w:szCs w:val="20"/>
        </w:rPr>
      </w:pPr>
    </w:p>
    <w:p w14:paraId="359D76E7" w14:textId="77777777" w:rsidR="005C6883" w:rsidRDefault="005C6883" w:rsidP="005C6883">
      <w:pPr>
        <w:pStyle w:val="Caption"/>
        <w:keepNext/>
        <w:jc w:val="center"/>
      </w:pPr>
      <w:r>
        <w:t xml:space="preserve">Table </w:t>
      </w:r>
      <w:r>
        <w:fldChar w:fldCharType="begin"/>
      </w:r>
      <w:r>
        <w:instrText xml:space="preserve"> SEQ Table \* ARABIC </w:instrText>
      </w:r>
      <w:r>
        <w:fldChar w:fldCharType="separate"/>
      </w:r>
      <w:r>
        <w:rPr>
          <w:noProof/>
        </w:rPr>
        <w:t>5</w:t>
      </w:r>
      <w:r>
        <w:fldChar w:fldCharType="end"/>
      </w:r>
      <w:r>
        <w:t xml:space="preserve"> - </w:t>
      </w:r>
      <w:r w:rsidRPr="00105B73">
        <w:t>Recommended use of status bits (light, racon and health)</w:t>
      </w:r>
    </w:p>
    <w:p w14:paraId="74E741F9" w14:textId="77777777" w:rsidR="005C6883" w:rsidRPr="00C36732" w:rsidRDefault="005C6883" w:rsidP="005C6883"/>
    <w:tbl>
      <w:tblPr>
        <w:tblStyle w:val="TableGrid"/>
        <w:tblW w:w="0" w:type="auto"/>
        <w:tblLook w:val="04A0" w:firstRow="1" w:lastRow="0" w:firstColumn="1" w:lastColumn="0" w:noHBand="0" w:noVBand="1"/>
      </w:tblPr>
      <w:tblGrid>
        <w:gridCol w:w="2547"/>
        <w:gridCol w:w="2531"/>
        <w:gridCol w:w="2618"/>
        <w:gridCol w:w="2499"/>
      </w:tblGrid>
      <w:tr w:rsidR="005C6883" w:rsidRPr="00194982" w14:paraId="76E7E935" w14:textId="77777777" w:rsidTr="001A59D9">
        <w:tc>
          <w:tcPr>
            <w:tcW w:w="10195" w:type="dxa"/>
            <w:gridSpan w:val="4"/>
          </w:tcPr>
          <w:p w14:paraId="66DAE74A" w14:textId="77777777" w:rsidR="005C6883" w:rsidRPr="00194982" w:rsidRDefault="005C6883" w:rsidP="001A59D9">
            <w:pPr>
              <w:keepNext/>
              <w:keepLines/>
              <w:tabs>
                <w:tab w:val="left" w:pos="851"/>
              </w:tabs>
              <w:spacing w:line="240" w:lineRule="auto"/>
              <w:jc w:val="center"/>
              <w:rPr>
                <w:rFonts w:ascii="Calibri" w:eastAsia="Times New Roman" w:hAnsi="Calibri" w:cs="Times New Roman"/>
                <w:sz w:val="32"/>
                <w:szCs w:val="32"/>
              </w:rPr>
            </w:pPr>
            <w:r w:rsidRPr="00194982">
              <w:rPr>
                <w:rFonts w:ascii="Calibri" w:eastAsia="Times New Roman" w:hAnsi="Calibri" w:cs="Times New Roman"/>
                <w:b/>
                <w:sz w:val="24"/>
                <w:szCs w:val="24"/>
              </w:rPr>
              <w:t>AtoN light, RACON and health status 8 bits format</w:t>
            </w:r>
            <w:r w:rsidRPr="00194982">
              <w:rPr>
                <w:rFonts w:ascii="Calibri" w:eastAsia="Times New Roman" w:hAnsi="Calibri" w:cs="Times New Roman"/>
                <w:sz w:val="32"/>
                <w:szCs w:val="32"/>
              </w:rPr>
              <w:t>: 111 XX XX X</w:t>
            </w:r>
          </w:p>
        </w:tc>
      </w:tr>
      <w:tr w:rsidR="005C6883" w:rsidRPr="00194982" w14:paraId="203B8522" w14:textId="77777777" w:rsidTr="001A59D9">
        <w:tc>
          <w:tcPr>
            <w:tcW w:w="2547" w:type="dxa"/>
          </w:tcPr>
          <w:p w14:paraId="39EA829A" w14:textId="77777777" w:rsidR="005C6883" w:rsidRPr="00194982" w:rsidRDefault="005C6883" w:rsidP="001A59D9">
            <w:pPr>
              <w:keepNext/>
              <w:keepLines/>
              <w:tabs>
                <w:tab w:val="left" w:pos="851"/>
              </w:tabs>
              <w:spacing w:line="240" w:lineRule="auto"/>
              <w:rPr>
                <w:rFonts w:ascii="Calibri" w:eastAsia="Times New Roman" w:hAnsi="Calibri" w:cs="Times New Roman"/>
                <w:b/>
                <w:sz w:val="22"/>
                <w:szCs w:val="20"/>
              </w:rPr>
            </w:pPr>
            <w:r w:rsidRPr="00194982">
              <w:rPr>
                <w:rFonts w:ascii="Calibri" w:eastAsia="Times New Roman" w:hAnsi="Calibri" w:cs="Times New Roman"/>
                <w:b/>
                <w:sz w:val="22"/>
                <w:szCs w:val="20"/>
              </w:rPr>
              <w:t xml:space="preserve">Page id </w:t>
            </w:r>
          </w:p>
          <w:p w14:paraId="74A11A98" w14:textId="77777777" w:rsidR="005C6883" w:rsidRPr="00194982" w:rsidRDefault="005C6883" w:rsidP="001A59D9">
            <w:pPr>
              <w:keepNext/>
              <w:keepLines/>
              <w:tabs>
                <w:tab w:val="left" w:pos="851"/>
              </w:tabs>
              <w:spacing w:line="240" w:lineRule="auto"/>
              <w:rPr>
                <w:rFonts w:ascii="Calibri" w:eastAsia="Times New Roman" w:hAnsi="Calibri" w:cs="Times New Roman"/>
                <w:b/>
                <w:sz w:val="22"/>
                <w:szCs w:val="20"/>
              </w:rPr>
            </w:pPr>
            <w:r w:rsidRPr="00194982">
              <w:rPr>
                <w:rFonts w:ascii="Calibri" w:eastAsia="Times New Roman" w:hAnsi="Calibri" w:cs="Times New Roman"/>
                <w:b/>
                <w:sz w:val="22"/>
                <w:szCs w:val="20"/>
              </w:rPr>
              <w:t>(8</w:t>
            </w:r>
            <w:r w:rsidRPr="00194982">
              <w:rPr>
                <w:rFonts w:ascii="Calibri" w:eastAsia="Times New Roman" w:hAnsi="Calibri" w:cs="Times New Roman"/>
                <w:b/>
                <w:sz w:val="22"/>
                <w:szCs w:val="20"/>
                <w:vertAlign w:val="superscript"/>
              </w:rPr>
              <w:t>th</w:t>
            </w:r>
            <w:r w:rsidRPr="00194982">
              <w:rPr>
                <w:rFonts w:ascii="Calibri" w:eastAsia="Times New Roman" w:hAnsi="Calibri" w:cs="Times New Roman"/>
                <w:b/>
                <w:sz w:val="22"/>
                <w:szCs w:val="20"/>
              </w:rPr>
              <w:t>, 7</w:t>
            </w:r>
            <w:r w:rsidRPr="00194982">
              <w:rPr>
                <w:rFonts w:ascii="Calibri" w:eastAsia="Times New Roman" w:hAnsi="Calibri" w:cs="Times New Roman"/>
                <w:b/>
                <w:sz w:val="22"/>
                <w:szCs w:val="20"/>
                <w:vertAlign w:val="superscript"/>
              </w:rPr>
              <w:t>th</w:t>
            </w:r>
            <w:r w:rsidRPr="00194982">
              <w:rPr>
                <w:rFonts w:ascii="Calibri" w:eastAsia="Times New Roman" w:hAnsi="Calibri" w:cs="Times New Roman"/>
                <w:b/>
                <w:sz w:val="22"/>
                <w:szCs w:val="20"/>
              </w:rPr>
              <w:t xml:space="preserve"> and 6</w:t>
            </w:r>
            <w:r w:rsidRPr="00194982">
              <w:rPr>
                <w:rFonts w:ascii="Calibri" w:eastAsia="Times New Roman" w:hAnsi="Calibri" w:cs="Times New Roman"/>
                <w:b/>
                <w:sz w:val="22"/>
                <w:szCs w:val="20"/>
                <w:vertAlign w:val="superscript"/>
              </w:rPr>
              <w:t xml:space="preserve">th </w:t>
            </w:r>
            <w:r w:rsidRPr="00194982">
              <w:rPr>
                <w:rFonts w:ascii="Calibri" w:eastAsia="Times New Roman" w:hAnsi="Calibri" w:cs="Times New Roman"/>
                <w:b/>
                <w:sz w:val="22"/>
                <w:szCs w:val="20"/>
              </w:rPr>
              <w:t>bit)</w:t>
            </w:r>
          </w:p>
        </w:tc>
        <w:tc>
          <w:tcPr>
            <w:tcW w:w="2531" w:type="dxa"/>
          </w:tcPr>
          <w:p w14:paraId="63863273" w14:textId="77777777" w:rsidR="005C6883" w:rsidRPr="00194982" w:rsidRDefault="005C6883" w:rsidP="001A59D9">
            <w:pPr>
              <w:keepNext/>
              <w:keepLines/>
              <w:tabs>
                <w:tab w:val="left" w:pos="851"/>
              </w:tabs>
              <w:spacing w:line="240" w:lineRule="auto"/>
              <w:rPr>
                <w:rFonts w:ascii="Calibri" w:eastAsia="Times New Roman" w:hAnsi="Calibri" w:cs="Times New Roman"/>
                <w:b/>
                <w:sz w:val="22"/>
                <w:szCs w:val="20"/>
              </w:rPr>
            </w:pPr>
            <w:r w:rsidRPr="00194982">
              <w:rPr>
                <w:rFonts w:ascii="Calibri" w:eastAsia="Times New Roman" w:hAnsi="Calibri" w:cs="Times New Roman"/>
                <w:b/>
                <w:sz w:val="22"/>
                <w:szCs w:val="20"/>
              </w:rPr>
              <w:t xml:space="preserve">RACON Status </w:t>
            </w:r>
          </w:p>
          <w:p w14:paraId="2E4A6216" w14:textId="77777777" w:rsidR="005C6883" w:rsidRPr="00194982" w:rsidRDefault="005C6883" w:rsidP="001A59D9">
            <w:pPr>
              <w:keepNext/>
              <w:keepLines/>
              <w:tabs>
                <w:tab w:val="left" w:pos="851"/>
              </w:tabs>
              <w:spacing w:line="240" w:lineRule="auto"/>
              <w:rPr>
                <w:rFonts w:ascii="Calibri" w:eastAsia="Times New Roman" w:hAnsi="Calibri" w:cs="Times New Roman"/>
                <w:b/>
                <w:sz w:val="22"/>
                <w:szCs w:val="20"/>
              </w:rPr>
            </w:pPr>
            <w:r w:rsidRPr="00194982">
              <w:rPr>
                <w:rFonts w:ascii="Calibri" w:eastAsia="Times New Roman" w:hAnsi="Calibri" w:cs="Times New Roman"/>
                <w:b/>
                <w:sz w:val="22"/>
                <w:szCs w:val="20"/>
              </w:rPr>
              <w:t>(5</w:t>
            </w:r>
            <w:r w:rsidRPr="00194982">
              <w:rPr>
                <w:rFonts w:ascii="Calibri" w:eastAsia="Times New Roman" w:hAnsi="Calibri" w:cs="Times New Roman"/>
                <w:b/>
                <w:sz w:val="22"/>
                <w:szCs w:val="20"/>
                <w:vertAlign w:val="superscript"/>
              </w:rPr>
              <w:t>th</w:t>
            </w:r>
            <w:r w:rsidRPr="00194982">
              <w:rPr>
                <w:rFonts w:ascii="Calibri" w:eastAsia="Times New Roman" w:hAnsi="Calibri" w:cs="Times New Roman"/>
                <w:b/>
                <w:sz w:val="22"/>
                <w:szCs w:val="20"/>
              </w:rPr>
              <w:t xml:space="preserve"> and 4</w:t>
            </w:r>
            <w:r w:rsidRPr="00194982">
              <w:rPr>
                <w:rFonts w:ascii="Calibri" w:eastAsia="Times New Roman" w:hAnsi="Calibri" w:cs="Times New Roman"/>
                <w:b/>
                <w:sz w:val="22"/>
                <w:szCs w:val="20"/>
                <w:vertAlign w:val="superscript"/>
              </w:rPr>
              <w:t>th</w:t>
            </w:r>
            <w:r w:rsidRPr="00194982">
              <w:rPr>
                <w:rFonts w:ascii="Calibri" w:eastAsia="Times New Roman" w:hAnsi="Calibri" w:cs="Times New Roman"/>
                <w:b/>
                <w:sz w:val="22"/>
                <w:szCs w:val="20"/>
              </w:rPr>
              <w:t xml:space="preserve"> bit)</w:t>
            </w:r>
          </w:p>
        </w:tc>
        <w:tc>
          <w:tcPr>
            <w:tcW w:w="2618" w:type="dxa"/>
          </w:tcPr>
          <w:p w14:paraId="76A1A694" w14:textId="77777777" w:rsidR="005C6883" w:rsidRPr="00194982" w:rsidRDefault="005C6883" w:rsidP="001A59D9">
            <w:pPr>
              <w:keepNext/>
              <w:keepLines/>
              <w:tabs>
                <w:tab w:val="left" w:pos="851"/>
              </w:tabs>
              <w:spacing w:line="240" w:lineRule="auto"/>
              <w:rPr>
                <w:rFonts w:ascii="Calibri" w:eastAsia="Times New Roman" w:hAnsi="Calibri" w:cs="Times New Roman"/>
                <w:b/>
                <w:sz w:val="22"/>
                <w:szCs w:val="20"/>
              </w:rPr>
            </w:pPr>
            <w:r w:rsidRPr="00194982">
              <w:rPr>
                <w:rFonts w:ascii="Calibri" w:eastAsia="Times New Roman" w:hAnsi="Calibri" w:cs="Times New Roman"/>
                <w:b/>
                <w:sz w:val="22"/>
                <w:szCs w:val="20"/>
              </w:rPr>
              <w:t xml:space="preserve">Light Status </w:t>
            </w:r>
          </w:p>
          <w:p w14:paraId="32806BA2" w14:textId="77777777" w:rsidR="005C6883" w:rsidRPr="00194982" w:rsidRDefault="005C6883" w:rsidP="001A59D9">
            <w:pPr>
              <w:keepNext/>
              <w:keepLines/>
              <w:tabs>
                <w:tab w:val="left" w:pos="851"/>
              </w:tabs>
              <w:spacing w:line="240" w:lineRule="auto"/>
              <w:rPr>
                <w:rFonts w:ascii="Calibri" w:eastAsia="Times New Roman" w:hAnsi="Calibri" w:cs="Times New Roman"/>
                <w:b/>
                <w:sz w:val="22"/>
                <w:szCs w:val="20"/>
              </w:rPr>
            </w:pPr>
            <w:r w:rsidRPr="00194982">
              <w:rPr>
                <w:rFonts w:ascii="Calibri" w:eastAsia="Times New Roman" w:hAnsi="Calibri" w:cs="Times New Roman"/>
                <w:b/>
                <w:sz w:val="22"/>
                <w:szCs w:val="20"/>
              </w:rPr>
              <w:t>(3</w:t>
            </w:r>
            <w:r w:rsidRPr="00194982">
              <w:rPr>
                <w:rFonts w:ascii="Calibri" w:eastAsia="Times New Roman" w:hAnsi="Calibri" w:cs="Times New Roman"/>
                <w:b/>
                <w:sz w:val="22"/>
                <w:szCs w:val="20"/>
                <w:vertAlign w:val="superscript"/>
              </w:rPr>
              <w:t>rd</w:t>
            </w:r>
            <w:r w:rsidRPr="00194982">
              <w:rPr>
                <w:rFonts w:ascii="Calibri" w:eastAsia="Times New Roman" w:hAnsi="Calibri" w:cs="Times New Roman"/>
                <w:b/>
                <w:sz w:val="22"/>
                <w:szCs w:val="20"/>
              </w:rPr>
              <w:t xml:space="preserve"> and 2</w:t>
            </w:r>
            <w:r w:rsidRPr="00194982">
              <w:rPr>
                <w:rFonts w:ascii="Calibri" w:eastAsia="Times New Roman" w:hAnsi="Calibri" w:cs="Times New Roman"/>
                <w:b/>
                <w:sz w:val="22"/>
                <w:szCs w:val="20"/>
                <w:vertAlign w:val="superscript"/>
              </w:rPr>
              <w:t>nd</w:t>
            </w:r>
            <w:r w:rsidRPr="00194982">
              <w:rPr>
                <w:rFonts w:ascii="Calibri" w:eastAsia="Times New Roman" w:hAnsi="Calibri" w:cs="Times New Roman"/>
                <w:b/>
                <w:sz w:val="22"/>
                <w:szCs w:val="20"/>
              </w:rPr>
              <w:t xml:space="preserve"> bit)</w:t>
            </w:r>
          </w:p>
        </w:tc>
        <w:tc>
          <w:tcPr>
            <w:tcW w:w="2499" w:type="dxa"/>
          </w:tcPr>
          <w:p w14:paraId="03AE070A" w14:textId="77777777" w:rsidR="005C6883" w:rsidRPr="00194982" w:rsidRDefault="005C6883" w:rsidP="001A59D9">
            <w:pPr>
              <w:keepNext/>
              <w:keepLines/>
              <w:tabs>
                <w:tab w:val="left" w:pos="851"/>
              </w:tabs>
              <w:spacing w:line="240" w:lineRule="auto"/>
              <w:rPr>
                <w:rFonts w:ascii="Calibri" w:eastAsia="Times New Roman" w:hAnsi="Calibri" w:cs="Times New Roman"/>
                <w:b/>
                <w:sz w:val="22"/>
                <w:szCs w:val="20"/>
              </w:rPr>
            </w:pPr>
            <w:r w:rsidRPr="00194982">
              <w:rPr>
                <w:rFonts w:ascii="Calibri" w:eastAsia="Times New Roman" w:hAnsi="Calibri" w:cs="Times New Roman"/>
                <w:b/>
                <w:sz w:val="22"/>
                <w:szCs w:val="20"/>
              </w:rPr>
              <w:t xml:space="preserve">Health Status </w:t>
            </w:r>
          </w:p>
          <w:p w14:paraId="4650AE4C" w14:textId="77777777" w:rsidR="005C6883" w:rsidRPr="00194982" w:rsidRDefault="005C6883" w:rsidP="001A59D9">
            <w:pPr>
              <w:keepNext/>
              <w:keepLines/>
              <w:tabs>
                <w:tab w:val="left" w:pos="851"/>
              </w:tabs>
              <w:spacing w:line="240" w:lineRule="auto"/>
              <w:rPr>
                <w:rFonts w:ascii="Calibri" w:eastAsia="Times New Roman" w:hAnsi="Calibri" w:cs="Times New Roman"/>
                <w:b/>
                <w:sz w:val="22"/>
                <w:szCs w:val="20"/>
              </w:rPr>
            </w:pPr>
            <w:r w:rsidRPr="00194982">
              <w:rPr>
                <w:rFonts w:ascii="Calibri" w:eastAsia="Times New Roman" w:hAnsi="Calibri" w:cs="Times New Roman"/>
                <w:b/>
                <w:sz w:val="22"/>
                <w:szCs w:val="20"/>
              </w:rPr>
              <w:t>(1</w:t>
            </w:r>
            <w:r w:rsidRPr="00194982">
              <w:rPr>
                <w:rFonts w:ascii="Calibri" w:eastAsia="Times New Roman" w:hAnsi="Calibri" w:cs="Times New Roman"/>
                <w:b/>
                <w:sz w:val="22"/>
                <w:szCs w:val="20"/>
                <w:vertAlign w:val="superscript"/>
              </w:rPr>
              <w:t>st</w:t>
            </w:r>
            <w:r w:rsidRPr="00194982">
              <w:rPr>
                <w:rFonts w:ascii="Calibri" w:eastAsia="Times New Roman" w:hAnsi="Calibri" w:cs="Times New Roman"/>
                <w:b/>
                <w:sz w:val="22"/>
                <w:szCs w:val="20"/>
              </w:rPr>
              <w:t xml:space="preserve"> bit)</w:t>
            </w:r>
          </w:p>
        </w:tc>
      </w:tr>
      <w:tr w:rsidR="005C6883" w:rsidRPr="00194982" w14:paraId="469DF877" w14:textId="77777777" w:rsidTr="001A59D9">
        <w:tc>
          <w:tcPr>
            <w:tcW w:w="2547" w:type="dxa"/>
          </w:tcPr>
          <w:p w14:paraId="266F35EE"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r w:rsidRPr="00194982">
              <w:rPr>
                <w:rFonts w:ascii="Calibri" w:eastAsia="Times New Roman" w:hAnsi="Calibri" w:cs="Times New Roman"/>
                <w:sz w:val="22"/>
                <w:szCs w:val="20"/>
              </w:rPr>
              <w:t>111</w:t>
            </w:r>
          </w:p>
        </w:tc>
        <w:tc>
          <w:tcPr>
            <w:tcW w:w="2531" w:type="dxa"/>
          </w:tcPr>
          <w:p w14:paraId="1374B75E"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r w:rsidRPr="00194982">
              <w:rPr>
                <w:rFonts w:ascii="Calibri" w:eastAsia="Times New Roman" w:hAnsi="Calibri" w:cs="Times New Roman"/>
                <w:sz w:val="22"/>
                <w:szCs w:val="20"/>
              </w:rPr>
              <w:t>00 = No R</w:t>
            </w:r>
            <w:r>
              <w:rPr>
                <w:rFonts w:ascii="Calibri" w:eastAsia="Times New Roman" w:hAnsi="Calibri" w:cs="Times New Roman"/>
                <w:sz w:val="22"/>
                <w:szCs w:val="20"/>
              </w:rPr>
              <w:t>ACON</w:t>
            </w:r>
            <w:r w:rsidRPr="00194982">
              <w:rPr>
                <w:rFonts w:ascii="Calibri" w:eastAsia="Times New Roman" w:hAnsi="Calibri" w:cs="Times New Roman"/>
                <w:sz w:val="22"/>
                <w:szCs w:val="20"/>
              </w:rPr>
              <w:t xml:space="preserve"> installed</w:t>
            </w:r>
          </w:p>
        </w:tc>
        <w:tc>
          <w:tcPr>
            <w:tcW w:w="2618" w:type="dxa"/>
          </w:tcPr>
          <w:p w14:paraId="7FAB44B2"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r w:rsidRPr="00194982">
              <w:rPr>
                <w:rFonts w:ascii="Calibri" w:eastAsia="Times New Roman" w:hAnsi="Calibri" w:cs="Times New Roman"/>
                <w:sz w:val="22"/>
                <w:szCs w:val="20"/>
              </w:rPr>
              <w:t>00 = No light or no monitoring</w:t>
            </w:r>
          </w:p>
        </w:tc>
        <w:tc>
          <w:tcPr>
            <w:tcW w:w="2499" w:type="dxa"/>
          </w:tcPr>
          <w:p w14:paraId="68775FAA"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r w:rsidRPr="00194982">
              <w:rPr>
                <w:rFonts w:ascii="Calibri" w:eastAsia="Times New Roman" w:hAnsi="Calibri" w:cs="Times New Roman"/>
                <w:sz w:val="22"/>
                <w:szCs w:val="20"/>
              </w:rPr>
              <w:t>0 = Good Health</w:t>
            </w:r>
          </w:p>
        </w:tc>
      </w:tr>
      <w:tr w:rsidR="005C6883" w:rsidRPr="00194982" w14:paraId="30A01E5D" w14:textId="77777777" w:rsidTr="001A59D9">
        <w:tc>
          <w:tcPr>
            <w:tcW w:w="2547" w:type="dxa"/>
          </w:tcPr>
          <w:p w14:paraId="3551C2CD"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p>
        </w:tc>
        <w:tc>
          <w:tcPr>
            <w:tcW w:w="2531" w:type="dxa"/>
          </w:tcPr>
          <w:p w14:paraId="1CAAF696"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r w:rsidRPr="00194982">
              <w:rPr>
                <w:rFonts w:ascii="Calibri" w:eastAsia="Times New Roman" w:hAnsi="Calibri" w:cs="Times New Roman"/>
                <w:sz w:val="22"/>
                <w:szCs w:val="20"/>
              </w:rPr>
              <w:t xml:space="preserve">01 = RACON installed but not monitored </w:t>
            </w:r>
          </w:p>
        </w:tc>
        <w:tc>
          <w:tcPr>
            <w:tcW w:w="2618" w:type="dxa"/>
          </w:tcPr>
          <w:p w14:paraId="65C2903D"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r w:rsidRPr="00194982">
              <w:rPr>
                <w:rFonts w:ascii="Calibri" w:eastAsia="Times New Roman" w:hAnsi="Calibri" w:cs="Times New Roman"/>
                <w:sz w:val="22"/>
                <w:szCs w:val="20"/>
              </w:rPr>
              <w:t>01 = Light ON</w:t>
            </w:r>
          </w:p>
        </w:tc>
        <w:tc>
          <w:tcPr>
            <w:tcW w:w="2499" w:type="dxa"/>
          </w:tcPr>
          <w:p w14:paraId="74245364"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r w:rsidRPr="00194982">
              <w:rPr>
                <w:rFonts w:ascii="Calibri" w:eastAsia="Times New Roman" w:hAnsi="Calibri" w:cs="Times New Roman"/>
                <w:sz w:val="22"/>
                <w:szCs w:val="20"/>
              </w:rPr>
              <w:t>1 = Alarm</w:t>
            </w:r>
          </w:p>
        </w:tc>
      </w:tr>
      <w:tr w:rsidR="005C6883" w:rsidRPr="00194982" w14:paraId="33D6601B" w14:textId="77777777" w:rsidTr="001A59D9">
        <w:tc>
          <w:tcPr>
            <w:tcW w:w="2547" w:type="dxa"/>
          </w:tcPr>
          <w:p w14:paraId="09B99328"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p>
        </w:tc>
        <w:tc>
          <w:tcPr>
            <w:tcW w:w="2531" w:type="dxa"/>
          </w:tcPr>
          <w:p w14:paraId="2F4F0FF1"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r w:rsidRPr="00194982">
              <w:rPr>
                <w:rFonts w:ascii="Calibri" w:eastAsia="Times New Roman" w:hAnsi="Calibri" w:cs="Times New Roman"/>
                <w:sz w:val="22"/>
                <w:szCs w:val="20"/>
              </w:rPr>
              <w:t>10 = RACON operational</w:t>
            </w:r>
          </w:p>
        </w:tc>
        <w:tc>
          <w:tcPr>
            <w:tcW w:w="2618" w:type="dxa"/>
          </w:tcPr>
          <w:p w14:paraId="0723630D"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r w:rsidRPr="00194982">
              <w:rPr>
                <w:rFonts w:ascii="Calibri" w:eastAsia="Times New Roman" w:hAnsi="Calibri" w:cs="Times New Roman"/>
                <w:sz w:val="22"/>
                <w:szCs w:val="20"/>
              </w:rPr>
              <w:t>10 = Light OFF</w:t>
            </w:r>
          </w:p>
        </w:tc>
        <w:tc>
          <w:tcPr>
            <w:tcW w:w="2499" w:type="dxa"/>
          </w:tcPr>
          <w:p w14:paraId="739B9CAC"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p>
        </w:tc>
      </w:tr>
      <w:tr w:rsidR="005C6883" w:rsidRPr="00194982" w14:paraId="5E4D6883" w14:textId="77777777" w:rsidTr="001A59D9">
        <w:tc>
          <w:tcPr>
            <w:tcW w:w="2547" w:type="dxa"/>
          </w:tcPr>
          <w:p w14:paraId="4231BBC2"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p>
        </w:tc>
        <w:tc>
          <w:tcPr>
            <w:tcW w:w="2531" w:type="dxa"/>
          </w:tcPr>
          <w:p w14:paraId="08FCD40D"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r w:rsidRPr="00194982">
              <w:rPr>
                <w:rFonts w:ascii="Calibri" w:eastAsia="Times New Roman" w:hAnsi="Calibri" w:cs="Times New Roman"/>
                <w:sz w:val="22"/>
                <w:szCs w:val="20"/>
              </w:rPr>
              <w:t>11 = RACON Error</w:t>
            </w:r>
          </w:p>
        </w:tc>
        <w:tc>
          <w:tcPr>
            <w:tcW w:w="2618" w:type="dxa"/>
          </w:tcPr>
          <w:p w14:paraId="665FB0A4"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r w:rsidRPr="00194982">
              <w:rPr>
                <w:rFonts w:ascii="Calibri" w:eastAsia="Times New Roman" w:hAnsi="Calibri" w:cs="Times New Roman"/>
                <w:sz w:val="22"/>
                <w:szCs w:val="20"/>
              </w:rPr>
              <w:t>11 = Light fail or at reduced range</w:t>
            </w:r>
          </w:p>
        </w:tc>
        <w:tc>
          <w:tcPr>
            <w:tcW w:w="2499" w:type="dxa"/>
          </w:tcPr>
          <w:p w14:paraId="00086D15" w14:textId="77777777" w:rsidR="005C6883" w:rsidRPr="00194982" w:rsidRDefault="005C6883" w:rsidP="001A59D9">
            <w:pPr>
              <w:keepNext/>
              <w:keepLines/>
              <w:tabs>
                <w:tab w:val="left" w:pos="851"/>
              </w:tabs>
              <w:spacing w:line="240" w:lineRule="auto"/>
              <w:rPr>
                <w:rFonts w:ascii="Calibri" w:eastAsia="Times New Roman" w:hAnsi="Calibri" w:cs="Times New Roman"/>
                <w:sz w:val="22"/>
                <w:szCs w:val="20"/>
              </w:rPr>
            </w:pPr>
          </w:p>
        </w:tc>
      </w:tr>
    </w:tbl>
    <w:p w14:paraId="5AAF5809" w14:textId="77777777" w:rsidR="005C6883" w:rsidRPr="00194982" w:rsidRDefault="005C6883" w:rsidP="005C6883">
      <w:pPr>
        <w:pStyle w:val="BodyText"/>
        <w:rPr>
          <w:bCs/>
          <w:sz w:val="24"/>
          <w:szCs w:val="24"/>
        </w:rPr>
      </w:pPr>
      <w:r w:rsidRPr="00194982">
        <w:rPr>
          <w:bCs/>
          <w:sz w:val="24"/>
          <w:szCs w:val="24"/>
        </w:rPr>
        <w:t>NOTE</w:t>
      </w:r>
      <w:r>
        <w:rPr>
          <w:bCs/>
          <w:sz w:val="24"/>
          <w:szCs w:val="24"/>
        </w:rPr>
        <w:t>S</w:t>
      </w:r>
    </w:p>
    <w:p w14:paraId="13D12EB5" w14:textId="77777777" w:rsidR="005C6883" w:rsidRPr="00194982" w:rsidRDefault="005C6883" w:rsidP="005C6883">
      <w:pPr>
        <w:pStyle w:val="List1"/>
        <w:numPr>
          <w:ilvl w:val="0"/>
          <w:numId w:val="39"/>
        </w:numPr>
      </w:pPr>
      <w:r w:rsidRPr="00194982">
        <w:t xml:space="preserve">Manufacturer’s default setting for the eight AtoN Status bits of </w:t>
      </w:r>
      <w:r>
        <w:t>m</w:t>
      </w:r>
      <w:r w:rsidRPr="00194982">
        <w:t xml:space="preserve">essage </w:t>
      </w:r>
      <w:r>
        <w:t xml:space="preserve">type </w:t>
      </w:r>
      <w:r w:rsidRPr="00194982">
        <w:t>21 should be all zeros.</w:t>
      </w:r>
    </w:p>
    <w:p w14:paraId="5AF99CA2" w14:textId="77777777" w:rsidR="005C6883" w:rsidRPr="00194982" w:rsidRDefault="005C6883" w:rsidP="005C6883">
      <w:pPr>
        <w:pStyle w:val="List1"/>
      </w:pPr>
      <w:r>
        <w:t xml:space="preserve">Health Status - </w:t>
      </w:r>
      <w:r w:rsidRPr="00194982">
        <w:t>The 1</w:t>
      </w:r>
      <w:r w:rsidRPr="00DC6070">
        <w:rPr>
          <w:vertAlign w:val="superscript"/>
        </w:rPr>
        <w:t>st</w:t>
      </w:r>
      <w:r w:rsidRPr="00194982">
        <w:t xml:space="preserve"> bit is used for alerting that there is a problem at the AIS AtoN Station. Health flag alarm should be set to 1 to indicate a fault in or failure of the AtoN system or AIS AtoN station, at this location. </w:t>
      </w:r>
    </w:p>
    <w:p w14:paraId="34FAEC9C" w14:textId="77777777" w:rsidR="005C6883" w:rsidRPr="00194982" w:rsidRDefault="005C6883" w:rsidP="005C6883">
      <w:pPr>
        <w:pStyle w:val="List1"/>
        <w:keepNext/>
        <w:keepLines/>
      </w:pPr>
      <w:r w:rsidRPr="00194982">
        <w:t>Main Light Status - For the main light, a fail is a situation where:</w:t>
      </w:r>
    </w:p>
    <w:p w14:paraId="1953FCE2" w14:textId="77777777" w:rsidR="005C6883" w:rsidRPr="00194982" w:rsidRDefault="005C6883" w:rsidP="005C6883">
      <w:pPr>
        <w:pStyle w:val="Lista"/>
        <w:keepNext/>
        <w:keepLines/>
      </w:pPr>
      <w:r w:rsidRPr="00194982">
        <w:t>The light is off when it should be on.</w:t>
      </w:r>
    </w:p>
    <w:p w14:paraId="46192645" w14:textId="77777777" w:rsidR="005C6883" w:rsidRPr="00194982" w:rsidRDefault="005C6883" w:rsidP="005C6883">
      <w:pPr>
        <w:pStyle w:val="Lista"/>
        <w:keepNext/>
        <w:keepLines/>
      </w:pPr>
      <w:r w:rsidRPr="00194982">
        <w:t>The flash character is incorrect (e.g., an optic drive failure).</w:t>
      </w:r>
    </w:p>
    <w:p w14:paraId="4DDDF96F" w14:textId="77777777" w:rsidR="005C6883" w:rsidRPr="00194982" w:rsidRDefault="005C6883" w:rsidP="005C6883">
      <w:pPr>
        <w:pStyle w:val="Lista"/>
        <w:keepNext/>
        <w:keepLines/>
      </w:pPr>
      <w:r w:rsidRPr="00194982">
        <w:t>The “Main light fail” may be set if the main light is operating at a reduced range (e.g. running on emergency lower range lanterns).</w:t>
      </w:r>
    </w:p>
    <w:p w14:paraId="57B70565" w14:textId="77777777" w:rsidR="005C6883" w:rsidRPr="00194982" w:rsidRDefault="005C6883" w:rsidP="005C6883">
      <w:pPr>
        <w:pStyle w:val="List1"/>
      </w:pPr>
      <w:r w:rsidRPr="00194982">
        <w:t xml:space="preserve">Racon Status - For the Racon, a fail is a situation where the Racon unit signals a failure from an on-board </w:t>
      </w:r>
      <w:commentRangeStart w:id="370"/>
      <w:r w:rsidRPr="00194982">
        <w:t>built-in integrity test (BIIT)</w:t>
      </w:r>
      <w:commentRangeEnd w:id="370"/>
      <w:r>
        <w:rPr>
          <w:rStyle w:val="CommentReference"/>
          <w:rFonts w:eastAsiaTheme="minorHAnsi" w:cstheme="minorBidi"/>
          <w:lang w:eastAsia="en-US"/>
        </w:rPr>
        <w:commentReference w:id="370"/>
      </w:r>
      <w:r w:rsidRPr="00194982">
        <w:t>. It may also signify a power failure for the Racon</w:t>
      </w:r>
      <w:r>
        <w:t xml:space="preserve">. If the RACON error flag is set, the health flag alarm should be set to 1. </w:t>
      </w:r>
    </w:p>
    <w:p w14:paraId="2356C704" w14:textId="77777777" w:rsidR="005C6883" w:rsidRPr="00DF4638" w:rsidRDefault="005C6883" w:rsidP="005C6883">
      <w:pPr>
        <w:pStyle w:val="Heading2"/>
        <w:numPr>
          <w:ilvl w:val="0"/>
          <w:numId w:val="0"/>
        </w:numPr>
        <w:rPr>
          <w:bCs/>
          <w:caps w:val="0"/>
          <w:smallCaps/>
        </w:rPr>
      </w:pPr>
      <w:r>
        <w:t>A.2</w:t>
      </w:r>
      <w:r>
        <w:tab/>
      </w:r>
      <w:r w:rsidRPr="00DF4638">
        <w:t>Reporting intervals for AIS AtoN messages</w:t>
      </w:r>
    </w:p>
    <w:p w14:paraId="531D9754" w14:textId="77777777" w:rsidR="005C6883" w:rsidRPr="007802D1" w:rsidRDefault="005C6883" w:rsidP="005C6883">
      <w:pPr>
        <w:pStyle w:val="Heading2separationline"/>
        <w:rPr>
          <w:highlight w:val="yellow"/>
        </w:rPr>
      </w:pPr>
    </w:p>
    <w:p w14:paraId="3143582B" w14:textId="77777777" w:rsidR="005C6883" w:rsidRPr="00DF4638" w:rsidRDefault="005C6883" w:rsidP="005C6883">
      <w:pPr>
        <w:pStyle w:val="BodyText"/>
      </w:pPr>
      <w:commentRangeStart w:id="371"/>
      <w:r w:rsidRPr="00DF4638">
        <w:t>The reporting interval for message type 21 should be chosen so that a</w:t>
      </w:r>
      <w:r>
        <w:t>n approaching</w:t>
      </w:r>
      <w:r w:rsidRPr="00DF4638">
        <w:t xml:space="preserve"> vessel receives</w:t>
      </w:r>
      <w:r>
        <w:t xml:space="preserve"> the AtoN</w:t>
      </w:r>
      <w:r w:rsidRPr="00DF4638">
        <w:t xml:space="preserve"> </w:t>
      </w:r>
      <w:r>
        <w:t xml:space="preserve">information message within </w:t>
      </w:r>
      <w:r w:rsidRPr="00DF4638">
        <w:t>an appropriate</w:t>
      </w:r>
      <w:r>
        <w:t xml:space="preserve"> timeframe between entering </w:t>
      </w:r>
      <w:r w:rsidRPr="00DF4638">
        <w:t xml:space="preserve">into range of the AIS AtoN broadcast </w:t>
      </w:r>
      <w:r>
        <w:t xml:space="preserve">and </w:t>
      </w:r>
      <w:r w:rsidRPr="00DF4638">
        <w:t>reaching the AIS AtoN location</w:t>
      </w:r>
      <w:r>
        <w:t xml:space="preserve">. </w:t>
      </w:r>
      <w:r w:rsidRPr="00DF4638">
        <w:t xml:space="preserve"> </w:t>
      </w:r>
    </w:p>
    <w:commentRangeEnd w:id="371"/>
    <w:p w14:paraId="7F9A3D9D" w14:textId="77777777" w:rsidR="005C6883" w:rsidRPr="00DF4638" w:rsidRDefault="005C6883" w:rsidP="005C6883">
      <w:pPr>
        <w:pStyle w:val="BodyText"/>
      </w:pPr>
      <w:r w:rsidRPr="00C94259">
        <w:rPr>
          <w:rStyle w:val="CommentReference"/>
        </w:rPr>
        <w:commentReference w:id="371"/>
      </w:r>
      <w:r w:rsidRPr="00DF4638">
        <w:t>Factors to take into account are:</w:t>
      </w:r>
    </w:p>
    <w:p w14:paraId="5B3AA1A0" w14:textId="77777777" w:rsidR="005C6883" w:rsidRPr="00DF4638" w:rsidRDefault="005C6883" w:rsidP="005C6883">
      <w:pPr>
        <w:pStyle w:val="Bulletannexindented"/>
      </w:pPr>
      <w:r w:rsidRPr="00DF4638">
        <w:t>Vessel speed of approach</w:t>
      </w:r>
    </w:p>
    <w:p w14:paraId="73575F0C" w14:textId="77777777" w:rsidR="005C6883" w:rsidRPr="00DF4638" w:rsidRDefault="005C6883" w:rsidP="005C6883">
      <w:pPr>
        <w:pStyle w:val="Bulletannexindented"/>
      </w:pPr>
      <w:r w:rsidRPr="00DF4638">
        <w:t>Topology, for example, vessels approaching from around a headland</w:t>
      </w:r>
    </w:p>
    <w:p w14:paraId="79E64D16" w14:textId="77777777" w:rsidR="005C6883" w:rsidRPr="00DF4638" w:rsidRDefault="005C6883" w:rsidP="005C6883">
      <w:pPr>
        <w:pStyle w:val="Bulletannexindented"/>
      </w:pPr>
      <w:r w:rsidRPr="00DF4638">
        <w:t>Nominal transmission range</w:t>
      </w:r>
    </w:p>
    <w:p w14:paraId="0B74EF72" w14:textId="13283D68" w:rsidR="002D0488" w:rsidRDefault="005C6883" w:rsidP="005C6883">
      <w:pPr>
        <w:spacing w:after="200" w:line="276" w:lineRule="auto"/>
        <w:rPr>
          <w:b/>
          <w:caps/>
          <w:color w:val="00558C"/>
          <w:sz w:val="28"/>
        </w:rPr>
      </w:pPr>
      <w:r w:rsidRPr="00DF4638">
        <w:t>VDL loading</w:t>
      </w:r>
      <w:r>
        <w:br w:type="page"/>
      </w:r>
      <w:r w:rsidR="002D0488">
        <w:lastRenderedPageBreak/>
        <w:br w:type="page"/>
      </w:r>
    </w:p>
    <w:p w14:paraId="2393AED7" w14:textId="1DDADF54" w:rsidR="00CF09F6" w:rsidRDefault="00BC5256" w:rsidP="00DF4638">
      <w:pPr>
        <w:pStyle w:val="AnnextitleHead1"/>
        <w:numPr>
          <w:ilvl w:val="0"/>
          <w:numId w:val="0"/>
        </w:numPr>
        <w:ind w:left="851" w:hanging="851"/>
      </w:pPr>
      <w:commentRangeStart w:id="372"/>
      <w:r>
        <w:lastRenderedPageBreak/>
        <w:t>ANNEX C VIRTUAL A</w:t>
      </w:r>
      <w:r w:rsidR="00527ABD">
        <w:t>toN</w:t>
      </w:r>
      <w:r w:rsidR="00B162F1">
        <w:t xml:space="preserve"> </w:t>
      </w:r>
      <w:commentRangeEnd w:id="372"/>
      <w:r w:rsidR="00B162F1">
        <w:rPr>
          <w:rStyle w:val="CommentReference"/>
          <w:b w:val="0"/>
          <w:caps w:val="0"/>
          <w:color w:val="auto"/>
        </w:rPr>
        <w:commentReference w:id="372"/>
      </w:r>
    </w:p>
    <w:p w14:paraId="2E4FE1C0" w14:textId="77777777" w:rsidR="00BC5256" w:rsidRPr="00BC5256" w:rsidRDefault="00BC5256" w:rsidP="00DF4638">
      <w:pPr>
        <w:pStyle w:val="Heading1separatationline"/>
      </w:pPr>
    </w:p>
    <w:p w14:paraId="3B558F25" w14:textId="526F6657" w:rsidR="008D74FA" w:rsidRPr="00DF4638" w:rsidRDefault="008D74FA" w:rsidP="00F40C50">
      <w:pPr>
        <w:pStyle w:val="AnnexCHead1"/>
        <w:rPr>
          <w:lang w:val="en-US" w:eastAsia="zh-CN"/>
        </w:rPr>
      </w:pPr>
      <w:bookmarkStart w:id="373" w:name="_Toc211937901"/>
      <w:r w:rsidRPr="00DF4638">
        <w:rPr>
          <w:lang w:val="en-US" w:eastAsia="zh-CN"/>
        </w:rPr>
        <w:t>General Considerations</w:t>
      </w:r>
      <w:bookmarkEnd w:id="373"/>
    </w:p>
    <w:p w14:paraId="18D9ECDB" w14:textId="77777777" w:rsidR="00E50AA0" w:rsidRDefault="00E50AA0" w:rsidP="008D74FA">
      <w:pPr>
        <w:pStyle w:val="BodyText"/>
        <w:keepNext/>
        <w:keepLines/>
      </w:pPr>
    </w:p>
    <w:p w14:paraId="5C615A9A" w14:textId="13AD03FB" w:rsidR="008D74FA" w:rsidRDefault="008D74FA" w:rsidP="008D74FA">
      <w:pPr>
        <w:pStyle w:val="BodyText"/>
        <w:keepNext/>
        <w:keepLines/>
        <w:rPr>
          <w:rFonts w:eastAsia="SimSun"/>
          <w:lang w:val="en-US" w:eastAsia="zh-CN"/>
        </w:rPr>
      </w:pPr>
      <w:r>
        <w:rPr>
          <w:rFonts w:hint="eastAsia"/>
        </w:rPr>
        <w:t xml:space="preserve">Virtual AtoN </w:t>
      </w:r>
      <w:r w:rsidR="00CC4ECA">
        <w:t>(</w:t>
      </w:r>
      <w:commentRangeStart w:id="374"/>
      <w:r w:rsidR="00CC4ECA">
        <w:t>V</w:t>
      </w:r>
      <w:r w:rsidR="0067416D">
        <w:t xml:space="preserve">AtoN) </w:t>
      </w:r>
      <w:commentRangeEnd w:id="374"/>
      <w:r w:rsidR="00B162F1">
        <w:rPr>
          <w:rStyle w:val="CommentReference"/>
        </w:rPr>
        <w:commentReference w:id="374"/>
      </w:r>
      <w:r>
        <w:rPr>
          <w:rFonts w:hint="eastAsia"/>
        </w:rPr>
        <w:t>can be used to inform mariner</w:t>
      </w:r>
      <w:r>
        <w:rPr>
          <w:rFonts w:eastAsia="SimSun" w:hint="eastAsia"/>
          <w:lang w:eastAsia="zh-CN"/>
        </w:rPr>
        <w:t>s</w:t>
      </w:r>
      <w:r>
        <w:rPr>
          <w:rFonts w:hint="eastAsia"/>
        </w:rPr>
        <w:t xml:space="preserve"> about dangers to navigation</w:t>
      </w:r>
      <w:r>
        <w:rPr>
          <w:rFonts w:eastAsia="SimSun" w:hint="eastAsia"/>
          <w:lang w:eastAsia="zh-CN"/>
        </w:rPr>
        <w:t>,</w:t>
      </w:r>
      <w:r>
        <w:rPr>
          <w:rFonts w:hint="eastAsia"/>
        </w:rPr>
        <w:t xml:space="preserve"> safe waterways, areas </w:t>
      </w:r>
      <w:r>
        <w:rPr>
          <w:rFonts w:eastAsia="SimSun" w:hint="eastAsia"/>
          <w:lang w:eastAsia="zh-CN"/>
        </w:rPr>
        <w:t>where</w:t>
      </w:r>
      <w:r>
        <w:rPr>
          <w:rFonts w:hint="eastAsia"/>
        </w:rPr>
        <w:t xml:space="preserve"> extra caution may be necessary and areas to be avoided.</w:t>
      </w:r>
      <w:r w:rsidR="00E50AA0">
        <w:t xml:space="preserve"> These are usually in the form of specific VAtoN i.e., as per Message 21 but can also be </w:t>
      </w:r>
      <w:r>
        <w:rPr>
          <w:rFonts w:hint="eastAsia"/>
        </w:rPr>
        <w:t xml:space="preserve"> used to represent a line, area, position or other forms that may be displayed graphically</w:t>
      </w:r>
      <w:r w:rsidR="00E50AA0">
        <w:t xml:space="preserve"> in the form of Application Specific Messages. </w:t>
      </w:r>
    </w:p>
    <w:p w14:paraId="1DDDAFD2" w14:textId="7320F250" w:rsidR="008D74FA" w:rsidRDefault="0067416D" w:rsidP="008D74FA">
      <w:pPr>
        <w:pStyle w:val="BodyText"/>
        <w:keepNext/>
        <w:keepLines/>
      </w:pPr>
      <w:r>
        <w:t>VAtoN</w:t>
      </w:r>
      <w:r w:rsidR="008D74FA">
        <w:rPr>
          <w:rFonts w:hint="eastAsia"/>
        </w:rPr>
        <w:t xml:space="preserve"> </w:t>
      </w:r>
      <w:r w:rsidR="002444A7">
        <w:t>may be</w:t>
      </w:r>
      <w:r w:rsidR="008D74FA">
        <w:rPr>
          <w:rFonts w:hint="eastAsia"/>
        </w:rPr>
        <w:t xml:space="preserve"> used as temporary deployments, where there is a time</w:t>
      </w:r>
      <w:r w:rsidR="008D74FA">
        <w:rPr>
          <w:rFonts w:eastAsia="SimSun" w:hint="eastAsia"/>
          <w:lang w:eastAsia="zh-CN"/>
        </w:rPr>
        <w:t>-</w:t>
      </w:r>
      <w:r w:rsidR="008D74FA">
        <w:rPr>
          <w:rFonts w:hint="eastAsia"/>
        </w:rPr>
        <w:t>critical consideration</w:t>
      </w:r>
      <w:r w:rsidR="008D74FA">
        <w:rPr>
          <w:rFonts w:eastAsia="SimSun" w:hint="eastAsia"/>
          <w:lang w:eastAsia="zh-CN"/>
        </w:rPr>
        <w:t>, and</w:t>
      </w:r>
      <w:r w:rsidR="008D74FA">
        <w:rPr>
          <w:rFonts w:hint="eastAsia"/>
        </w:rPr>
        <w:t xml:space="preserve"> also in a permanent context, where permanent physical AtoN cannot be established or maintained. These two applications of Virtual AtoN, temporary and permanent, should be reflected in </w:t>
      </w:r>
      <w:r w:rsidR="003C6855">
        <w:t>Maritime Safety Information (</w:t>
      </w:r>
      <w:r w:rsidR="008D74FA">
        <w:rPr>
          <w:rFonts w:hint="eastAsia"/>
        </w:rPr>
        <w:t>MSI</w:t>
      </w:r>
      <w:r w:rsidR="003C6855">
        <w:t>)</w:t>
      </w:r>
      <w:r w:rsidR="008D74FA">
        <w:rPr>
          <w:rFonts w:hint="eastAsia"/>
        </w:rPr>
        <w:t>.</w:t>
      </w:r>
      <w:r w:rsidR="00FD5569">
        <w:t xml:space="preserve"> </w:t>
      </w:r>
      <w:r w:rsidR="00FD5569">
        <w:rPr>
          <w:rFonts w:hint="eastAsia"/>
        </w:rPr>
        <w:t xml:space="preserve">Competent authorities should use all available means to ensure that mariners have the necessary information concerning the presence and purpose of </w:t>
      </w:r>
      <w:r w:rsidR="00FD5569">
        <w:t>VAtoN</w:t>
      </w:r>
      <w:r w:rsidR="00FD5569">
        <w:rPr>
          <w:rFonts w:hint="eastAsia"/>
        </w:rPr>
        <w:t xml:space="preserve"> and notify their national hydrographic offices for inclusion and updates in nautical publications, including charts.</w:t>
      </w:r>
    </w:p>
    <w:p w14:paraId="70CC6DEA" w14:textId="6AE061D7" w:rsidR="008D74FA" w:rsidRPr="00DF4638" w:rsidRDefault="008D74FA" w:rsidP="008D74FA">
      <w:pPr>
        <w:pStyle w:val="BodyText"/>
        <w:keepNext/>
        <w:keepLines/>
        <w:rPr>
          <w:rFonts w:eastAsia="SimSun"/>
          <w:lang w:val="en-US" w:eastAsia="zh-CN"/>
        </w:rPr>
      </w:pPr>
      <w:r>
        <w:rPr>
          <w:rFonts w:eastAsia="SimSun" w:hint="eastAsia"/>
          <w:lang w:eastAsia="zh-CN"/>
        </w:rPr>
        <w:t>T</w:t>
      </w:r>
      <w:r>
        <w:t xml:space="preserve">he potential benefits of </w:t>
      </w:r>
      <w:r w:rsidR="0067416D">
        <w:t>VAtoN</w:t>
      </w:r>
      <w:r>
        <w:t xml:space="preserve"> </w:t>
      </w:r>
      <w:r>
        <w:rPr>
          <w:rFonts w:eastAsia="SimSun" w:hint="eastAsia"/>
          <w:lang w:eastAsia="zh-CN"/>
        </w:rPr>
        <w:t>include</w:t>
      </w:r>
      <w:r>
        <w:t xml:space="preserve"> enhancing safety and environment</w:t>
      </w:r>
      <w:r>
        <w:rPr>
          <w:rFonts w:eastAsia="SimSun" w:hint="eastAsia"/>
          <w:lang w:eastAsia="zh-CN"/>
        </w:rPr>
        <w:t>al</w:t>
      </w:r>
      <w:r>
        <w:t xml:space="preserve"> protection</w:t>
      </w:r>
      <w:r>
        <w:rPr>
          <w:rFonts w:eastAsia="SimSun" w:hint="eastAsia"/>
          <w:lang w:eastAsia="zh-CN"/>
        </w:rPr>
        <w:t>,</w:t>
      </w:r>
      <w:r>
        <w:rPr>
          <w:rFonts w:eastAsia="SimSun" w:hint="eastAsia"/>
          <w:lang w:val="en-US" w:eastAsia="zh-CN"/>
        </w:rPr>
        <w:t xml:space="preserve"> </w:t>
      </w:r>
      <w:r>
        <w:t>timely notification</w:t>
      </w:r>
      <w:r>
        <w:rPr>
          <w:rFonts w:eastAsia="SimSun" w:hint="eastAsia"/>
          <w:lang w:val="en-US" w:eastAsia="zh-CN"/>
        </w:rPr>
        <w:t xml:space="preserve">, </w:t>
      </w:r>
      <w:r>
        <w:t>quick deployment</w:t>
      </w:r>
      <w:r>
        <w:rPr>
          <w:rFonts w:eastAsia="SimSun" w:hint="eastAsia"/>
          <w:lang w:val="en-US" w:eastAsia="zh-CN"/>
        </w:rPr>
        <w:t xml:space="preserve"> and modification, </w:t>
      </w:r>
      <w:r>
        <w:t>ease of presentation</w:t>
      </w:r>
      <w:r w:rsidR="00875D2B">
        <w:rPr>
          <w:rFonts w:eastAsia="SimSun"/>
          <w:lang w:val="en-US" w:eastAsia="zh-CN"/>
        </w:rPr>
        <w:t xml:space="preserve"> and</w:t>
      </w:r>
      <w:r>
        <w:rPr>
          <w:rFonts w:eastAsia="SimSun" w:hint="eastAsia"/>
          <w:lang w:val="en-US" w:eastAsia="zh-CN"/>
        </w:rPr>
        <w:t xml:space="preserve"> </w:t>
      </w:r>
      <w:r>
        <w:t>low cost</w:t>
      </w:r>
      <w:r w:rsidR="009D65EE">
        <w:rPr>
          <w:rFonts w:eastAsia="SimSun"/>
          <w:lang w:eastAsia="zh-CN"/>
        </w:rPr>
        <w:t xml:space="preserve"> in comparison to physical AtoN.</w:t>
      </w:r>
    </w:p>
    <w:p w14:paraId="6DA1A9C2" w14:textId="77777777" w:rsidR="008D74FA" w:rsidRDefault="008D74FA" w:rsidP="00F40C50">
      <w:pPr>
        <w:pStyle w:val="AnnexCHead1"/>
        <w:rPr>
          <w:lang w:val="en-US" w:eastAsia="zh-CN"/>
        </w:rPr>
      </w:pPr>
      <w:bookmarkStart w:id="375" w:name="_Toc211937902"/>
      <w:r>
        <w:rPr>
          <w:rFonts w:hint="eastAsia"/>
          <w:lang w:val="en-US" w:eastAsia="zh-CN"/>
        </w:rPr>
        <w:t>Technical Deployment</w:t>
      </w:r>
      <w:bookmarkEnd w:id="375"/>
    </w:p>
    <w:p w14:paraId="76640B1E" w14:textId="61B1752A" w:rsidR="00352A71" w:rsidRDefault="00C9742B" w:rsidP="00C9742B">
      <w:pPr>
        <w:pStyle w:val="BodyText"/>
      </w:pPr>
      <w:r>
        <w:t xml:space="preserve">For a VAtoN using message 21, the MMSI number represents the unique identity of the AtoN itself, rather than the transmitting source. </w:t>
      </w:r>
    </w:p>
    <w:p w14:paraId="686D89B5" w14:textId="1DC4E8B6" w:rsidR="00C9742B" w:rsidRDefault="00C9742B" w:rsidP="00C9742B">
      <w:pPr>
        <w:pStyle w:val="BodyText"/>
      </w:pPr>
      <w:r>
        <w:t xml:space="preserve">The repeat indicator field is used to identify whether the signal is transmitted from another station. It allows an AIS base station to repeat the </w:t>
      </w:r>
      <w:r w:rsidR="00117AC8">
        <w:t>m</w:t>
      </w:r>
      <w:r>
        <w:t xml:space="preserve">essage </w:t>
      </w:r>
      <w:r w:rsidR="00117AC8">
        <w:t xml:space="preserve">type </w:t>
      </w:r>
      <w:r>
        <w:t>21 of another entity which may extend the coverage of a less powerful mobile station. Competent authorities should consider broadcasting</w:t>
      </w:r>
      <w:r w:rsidR="001D046D">
        <w:t xml:space="preserve"> a VAtoN</w:t>
      </w:r>
      <w:r>
        <w:t xml:space="preserve"> from more than one AIS base station to ensure redundancy.</w:t>
      </w:r>
    </w:p>
    <w:p w14:paraId="555626E8" w14:textId="34DC1A66" w:rsidR="00C9742B" w:rsidRDefault="00C9742B" w:rsidP="00C9742B">
      <w:pPr>
        <w:pStyle w:val="BodyText"/>
      </w:pPr>
      <w:r>
        <w:t xml:space="preserve">The nominal report rate of </w:t>
      </w:r>
      <w:r w:rsidR="00117AC8">
        <w:t>V</w:t>
      </w:r>
      <w:r>
        <w:t xml:space="preserve">AtoN broadcasts is specified </w:t>
      </w:r>
      <w:r>
        <w:rPr>
          <w:lang w:val="en-US" w:eastAsia="zh-CN"/>
        </w:rPr>
        <w:t>by ITU</w:t>
      </w:r>
      <w:r>
        <w:t>. However, due to the limitations in data link capacity, a more flexible approach</w:t>
      </w:r>
      <w:r>
        <w:rPr>
          <w:lang w:val="en-US" w:eastAsia="zh-CN"/>
        </w:rPr>
        <w:t xml:space="preserve"> is </w:t>
      </w:r>
      <w:r>
        <w:t>recommend</w:t>
      </w:r>
      <w:r>
        <w:rPr>
          <w:lang w:val="en-US" w:eastAsia="zh-CN"/>
        </w:rPr>
        <w:t>ed</w:t>
      </w:r>
      <w:r>
        <w:t>, taking data link capacity and power consumption at transmitting stations into account.</w:t>
      </w:r>
      <w:r w:rsidR="001D046D">
        <w:t xml:space="preserve"> V</w:t>
      </w:r>
      <w:r>
        <w:rPr>
          <w:rFonts w:hint="eastAsia"/>
        </w:rPr>
        <w:t xml:space="preserve">AtoN transmitting sites </w:t>
      </w:r>
      <w:r w:rsidR="001D046D">
        <w:t>should</w:t>
      </w:r>
      <w:r>
        <w:rPr>
          <w:rFonts w:hint="eastAsia"/>
        </w:rPr>
        <w:t xml:space="preserve"> deliver a specified minimum signal strength at the user antenna within a specified service area.</w:t>
      </w:r>
    </w:p>
    <w:p w14:paraId="04779ABB" w14:textId="7AED7B7D" w:rsidR="008D74FA" w:rsidRDefault="00D80E6B" w:rsidP="008D74FA">
      <w:pPr>
        <w:pStyle w:val="BodyText"/>
        <w:rPr>
          <w:lang w:val="en-US" w:eastAsia="zh-CN"/>
        </w:rPr>
      </w:pPr>
      <w:r>
        <w:t>I</w:t>
      </w:r>
      <w:r w:rsidR="008D74FA">
        <w:rPr>
          <w:rFonts w:hint="eastAsia"/>
        </w:rPr>
        <w:t xml:space="preserve">t may be advisable to use </w:t>
      </w:r>
      <w:r w:rsidR="0094490C">
        <w:t>V</w:t>
      </w:r>
      <w:r w:rsidR="008D74FA">
        <w:rPr>
          <w:rFonts w:hint="eastAsia"/>
        </w:rPr>
        <w:t>AtoN to identify temporary restriction areas, to prevent intrusion.</w:t>
      </w:r>
      <w:r>
        <w:t xml:space="preserve"> </w:t>
      </w:r>
      <w:r w:rsidR="008D74FA">
        <w:rPr>
          <w:rFonts w:hint="eastAsia"/>
        </w:rPr>
        <w:t>If the area is marked with several VAtoN, the name for each object should be the name together with the serial number</w:t>
      </w:r>
      <w:r w:rsidR="008D74FA">
        <w:rPr>
          <w:lang w:val="en-US" w:eastAsia="zh-CN"/>
        </w:rPr>
        <w:t xml:space="preserve"> as shown in </w:t>
      </w:r>
      <w:commentRangeStart w:id="376"/>
      <w:r w:rsidR="008D74FA">
        <w:rPr>
          <w:lang w:val="en-US" w:eastAsia="zh-CN"/>
        </w:rPr>
        <w:t xml:space="preserve">Figure </w:t>
      </w:r>
      <w:r>
        <w:rPr>
          <w:lang w:val="en-US" w:eastAsia="zh-CN"/>
        </w:rPr>
        <w:t>3</w:t>
      </w:r>
      <w:r w:rsidR="008D74FA">
        <w:rPr>
          <w:lang w:val="en-US" w:eastAsia="zh-CN"/>
        </w:rPr>
        <w:t>.</w:t>
      </w:r>
      <w:r>
        <w:rPr>
          <w:lang w:val="en-US" w:eastAsia="zh-CN"/>
        </w:rPr>
        <w:t xml:space="preserve"> </w:t>
      </w:r>
      <w:commentRangeEnd w:id="376"/>
      <w:r w:rsidR="00352A71">
        <w:rPr>
          <w:rStyle w:val="CommentReference"/>
        </w:rPr>
        <w:commentReference w:id="376"/>
      </w:r>
      <w:r w:rsidR="008D74FA">
        <w:rPr>
          <w:lang w:val="en-US" w:eastAsia="zh-CN"/>
        </w:rPr>
        <w:t>It should be noted that the display of the user terminal may be limited, and the AtoN name may be too long to be fully displayed, so important information such as the serial number should be pr</w:t>
      </w:r>
      <w:r w:rsidR="00352A71">
        <w:rPr>
          <w:lang w:val="en-US" w:eastAsia="zh-CN"/>
        </w:rPr>
        <w:t>io</w:t>
      </w:r>
      <w:r w:rsidR="008D74FA">
        <w:rPr>
          <w:lang w:val="en-US" w:eastAsia="zh-CN"/>
        </w:rPr>
        <w:t>ritised at the front.</w:t>
      </w:r>
    </w:p>
    <w:p w14:paraId="18A8C3B5" w14:textId="77777777" w:rsidR="00CC1B24" w:rsidRDefault="00CC1B24" w:rsidP="008D74FA">
      <w:pPr>
        <w:pStyle w:val="BodyText"/>
        <w:rPr>
          <w:lang w:val="en-US" w:eastAsia="zh-CN"/>
        </w:rPr>
      </w:pPr>
    </w:p>
    <w:p w14:paraId="394B0911" w14:textId="77777777" w:rsidR="008D74FA" w:rsidRDefault="008D74FA" w:rsidP="008D74FA">
      <w:pPr>
        <w:pStyle w:val="BodyText"/>
      </w:pPr>
    </w:p>
    <w:p w14:paraId="2BFAB505" w14:textId="77777777" w:rsidR="00D80E6B" w:rsidRDefault="008D74FA" w:rsidP="00D80E6B">
      <w:pPr>
        <w:pStyle w:val="BodyText"/>
        <w:keepNext/>
        <w:jc w:val="center"/>
      </w:pPr>
      <w:r>
        <w:rPr>
          <w:noProof/>
        </w:rPr>
        <w:lastRenderedPageBreak/>
        <w:drawing>
          <wp:inline distT="0" distB="0" distL="0" distR="0" wp14:anchorId="7BD3E2C7" wp14:editId="4FF1C8C8">
            <wp:extent cx="2728689" cy="1914525"/>
            <wp:effectExtent l="0" t="0" r="0" b="0"/>
            <wp:docPr id="35" name="Picture 35" descr="A blue and purple square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A blue and purple square with text&#10;&#10;AI-generated content may be incorrect."/>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a:xfrm>
                      <a:off x="0" y="0"/>
                      <a:ext cx="2733571" cy="1917950"/>
                    </a:xfrm>
                    <a:prstGeom prst="rect">
                      <a:avLst/>
                    </a:prstGeom>
                    <a:noFill/>
                  </pic:spPr>
                </pic:pic>
              </a:graphicData>
            </a:graphic>
          </wp:inline>
        </w:drawing>
      </w:r>
    </w:p>
    <w:p w14:paraId="223E0306" w14:textId="2BDD2AD2" w:rsidR="00D80E6B" w:rsidRPr="00DF4638" w:rsidRDefault="00D80E6B" w:rsidP="00DF4638">
      <w:pPr>
        <w:pStyle w:val="BodyText"/>
        <w:keepNext/>
        <w:jc w:val="right"/>
        <w:rPr>
          <w:sz w:val="16"/>
          <w:szCs w:val="16"/>
        </w:rPr>
      </w:pPr>
      <w:r w:rsidRPr="00DF4638">
        <w:rPr>
          <w:sz w:val="16"/>
          <w:szCs w:val="16"/>
        </w:rPr>
        <w:t>Source: Swedish Maritime Administration and Swedish Transport Agency</w:t>
      </w:r>
    </w:p>
    <w:p w14:paraId="3B1D4E03" w14:textId="62EAE2E5" w:rsidR="008D74FA" w:rsidRDefault="00D80E6B" w:rsidP="0079773A">
      <w:pPr>
        <w:pStyle w:val="Caption"/>
        <w:jc w:val="center"/>
      </w:pPr>
      <w:r>
        <w:t xml:space="preserve">Figure </w:t>
      </w:r>
      <w:r>
        <w:fldChar w:fldCharType="begin"/>
      </w:r>
      <w:r>
        <w:instrText xml:space="preserve"> SEQ Figure \* ARABIC </w:instrText>
      </w:r>
      <w:r>
        <w:fldChar w:fldCharType="separate"/>
      </w:r>
      <w:r>
        <w:rPr>
          <w:noProof/>
        </w:rPr>
        <w:t>3</w:t>
      </w:r>
      <w:r>
        <w:fldChar w:fldCharType="end"/>
      </w:r>
      <w:r>
        <w:t xml:space="preserve"> - </w:t>
      </w:r>
      <w:bookmarkStart w:id="377" w:name="_Toc70683253"/>
      <w:r>
        <w:t xml:space="preserve">Four </w:t>
      </w:r>
      <w:r w:rsidR="00F31888">
        <w:t>V</w:t>
      </w:r>
      <w:r>
        <w:t>AtoN marking the limits of a military area</w:t>
      </w:r>
      <w:bookmarkEnd w:id="377"/>
    </w:p>
    <w:p w14:paraId="38623770" w14:textId="77777777" w:rsidR="00D60677" w:rsidRDefault="00D60677" w:rsidP="00D60677">
      <w:pPr>
        <w:pStyle w:val="BodyText"/>
      </w:pPr>
    </w:p>
    <w:p w14:paraId="3DC6C5E6" w14:textId="29BFA679" w:rsidR="00D60677" w:rsidRPr="00DF4638" w:rsidRDefault="00D60677" w:rsidP="00D60677">
      <w:pPr>
        <w:pStyle w:val="BodyText"/>
        <w:rPr>
          <w:rFonts w:eastAsia="SimSun"/>
          <w:lang w:val="en-US" w:eastAsia="zh-CN"/>
        </w:rPr>
      </w:pPr>
      <w:r>
        <w:t xml:space="preserve">The number of VAtoN and/or their reporting interval (i.e. refresh rate) that can be provided within a local area may be limited due to the capacity of the communication link.  There is a limit to the number of VAtoN that can be in the same area due to available timeslots in the AIS system, and multiple VAtoN could increase clutter on the user display. To mark areas, AIS ASM may be used, rather than multiple VAtoN. </w:t>
      </w:r>
    </w:p>
    <w:p w14:paraId="7AE41E88" w14:textId="0CC67493" w:rsidR="008D74FA" w:rsidRDefault="0022449A" w:rsidP="00F40C50">
      <w:pPr>
        <w:pStyle w:val="AnnexCHead1"/>
      </w:pPr>
      <w:bookmarkStart w:id="378" w:name="_Toc211937903"/>
      <w:r>
        <w:rPr>
          <w:rFonts w:eastAsia="SimSun"/>
          <w:lang w:val="en-US" w:eastAsia="zh-CN"/>
        </w:rPr>
        <w:t>Use cases for VAtoN</w:t>
      </w:r>
      <w:bookmarkEnd w:id="378"/>
    </w:p>
    <w:p w14:paraId="1C744836" w14:textId="640F9918" w:rsidR="008D74FA" w:rsidRDefault="00896B91" w:rsidP="008D74FA">
      <w:pPr>
        <w:pStyle w:val="BodyText"/>
      </w:pPr>
      <w:r>
        <w:t>Potential use cases are listed in the table below</w:t>
      </w:r>
      <w:r>
        <w:rPr>
          <w:lang w:val="en-US" w:eastAsia="zh-CN"/>
        </w:rPr>
        <w:t>.</w:t>
      </w:r>
    </w:p>
    <w:p w14:paraId="55FF66DE" w14:textId="2CB1D161" w:rsidR="00F07E58" w:rsidRDefault="00F07E58" w:rsidP="00F07E58">
      <w:pPr>
        <w:pStyle w:val="Caption"/>
        <w:keepNext/>
        <w:jc w:val="center"/>
      </w:pPr>
      <w:r>
        <w:t xml:space="preserve">Table </w:t>
      </w:r>
      <w:r>
        <w:fldChar w:fldCharType="begin"/>
      </w:r>
      <w:r>
        <w:instrText xml:space="preserve"> SEQ Table \* ARABIC </w:instrText>
      </w:r>
      <w:r>
        <w:fldChar w:fldCharType="separate"/>
      </w:r>
      <w:r>
        <w:rPr>
          <w:noProof/>
        </w:rPr>
        <w:t>6</w:t>
      </w:r>
      <w:r>
        <w:fldChar w:fldCharType="end"/>
      </w:r>
      <w:r>
        <w:t xml:space="preserve"> - Application of VAtoN</w:t>
      </w:r>
    </w:p>
    <w:p w14:paraId="687B436E" w14:textId="77777777" w:rsidR="00F07E58" w:rsidRPr="00F07E58" w:rsidRDefault="00F07E58" w:rsidP="00F07E58"/>
    <w:tbl>
      <w:tblPr>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85" w:type="dxa"/>
        </w:tblCellMar>
        <w:tblLook w:val="04A0" w:firstRow="1" w:lastRow="0" w:firstColumn="1" w:lastColumn="0" w:noHBand="0" w:noVBand="1"/>
      </w:tblPr>
      <w:tblGrid>
        <w:gridCol w:w="1276"/>
        <w:gridCol w:w="1630"/>
        <w:gridCol w:w="2960"/>
        <w:gridCol w:w="1637"/>
        <w:gridCol w:w="2831"/>
        <w:gridCol w:w="14"/>
      </w:tblGrid>
      <w:tr w:rsidR="008D74FA" w14:paraId="3271A8F2" w14:textId="77777777" w:rsidTr="00F40C50">
        <w:trPr>
          <w:gridAfter w:val="1"/>
          <w:wAfter w:w="14" w:type="dxa"/>
          <w:trHeight w:val="608"/>
          <w:tblHeader/>
        </w:trPr>
        <w:tc>
          <w:tcPr>
            <w:tcW w:w="1276" w:type="dxa"/>
          </w:tcPr>
          <w:p w14:paraId="7199215A" w14:textId="77777777" w:rsidR="008D74FA" w:rsidRDefault="008D74FA" w:rsidP="00F54290">
            <w:pPr>
              <w:pStyle w:val="Tableheading"/>
            </w:pPr>
            <w:r>
              <w:t>Application Mode</w:t>
            </w:r>
          </w:p>
        </w:tc>
        <w:tc>
          <w:tcPr>
            <w:tcW w:w="1630" w:type="dxa"/>
          </w:tcPr>
          <w:p w14:paraId="1AA16D2A" w14:textId="77777777" w:rsidR="008D74FA" w:rsidRDefault="008D74FA" w:rsidP="00F54290">
            <w:pPr>
              <w:pStyle w:val="Tableheading"/>
            </w:pPr>
            <w:r>
              <w:t>Function</w:t>
            </w:r>
          </w:p>
        </w:tc>
        <w:tc>
          <w:tcPr>
            <w:tcW w:w="2960" w:type="dxa"/>
          </w:tcPr>
          <w:p w14:paraId="3DE5944A" w14:textId="77777777" w:rsidR="008D74FA" w:rsidRDefault="008D74FA" w:rsidP="00F54290">
            <w:pPr>
              <w:pStyle w:val="Tableheading"/>
            </w:pPr>
            <w:r>
              <w:t>Conditions</w:t>
            </w:r>
          </w:p>
        </w:tc>
        <w:tc>
          <w:tcPr>
            <w:tcW w:w="1637" w:type="dxa"/>
          </w:tcPr>
          <w:p w14:paraId="2B769EEB" w14:textId="77777777" w:rsidR="008D74FA" w:rsidRDefault="008D74FA" w:rsidP="00F54290">
            <w:pPr>
              <w:pStyle w:val="Tableheading"/>
            </w:pPr>
            <w:r>
              <w:t xml:space="preserve">Suggested Type of Virtual AIS AtoN </w:t>
            </w:r>
          </w:p>
        </w:tc>
        <w:tc>
          <w:tcPr>
            <w:tcW w:w="2831" w:type="dxa"/>
          </w:tcPr>
          <w:p w14:paraId="00BB7484" w14:textId="77777777" w:rsidR="008D74FA" w:rsidRDefault="008D74FA" w:rsidP="00F54290">
            <w:pPr>
              <w:pStyle w:val="Tableheading"/>
            </w:pPr>
            <w:r>
              <w:t>Consideration</w:t>
            </w:r>
          </w:p>
        </w:tc>
      </w:tr>
      <w:tr w:rsidR="008D74FA" w14:paraId="2DB148A5" w14:textId="77777777" w:rsidTr="00F40C50">
        <w:trPr>
          <w:trHeight w:val="1786"/>
        </w:trPr>
        <w:tc>
          <w:tcPr>
            <w:tcW w:w="1276" w:type="dxa"/>
            <w:vAlign w:val="center"/>
          </w:tcPr>
          <w:p w14:paraId="4D6B2036" w14:textId="77777777" w:rsidR="008D74FA" w:rsidRDefault="008D74FA" w:rsidP="00F54290">
            <w:pPr>
              <w:pStyle w:val="Tabletext"/>
            </w:pPr>
            <w:r>
              <w:t xml:space="preserve">Permanent Marking </w:t>
            </w:r>
          </w:p>
        </w:tc>
        <w:tc>
          <w:tcPr>
            <w:tcW w:w="1630" w:type="dxa"/>
            <w:vAlign w:val="center"/>
          </w:tcPr>
          <w:p w14:paraId="21BF83DC" w14:textId="48D4F5B1" w:rsidR="008D74FA" w:rsidRDefault="008D74FA" w:rsidP="00F54290">
            <w:pPr>
              <w:pStyle w:val="Tabletext"/>
              <w:rPr>
                <w:rFonts w:eastAsia="SimSun"/>
                <w:lang w:val="en-US" w:eastAsia="zh-CN"/>
              </w:rPr>
            </w:pPr>
            <w:r>
              <w:t>Marking of Shoals and Reefs</w:t>
            </w:r>
            <w:r>
              <w:rPr>
                <w:rFonts w:eastAsia="SimSun" w:hint="eastAsia"/>
                <w:lang w:val="en-US" w:eastAsia="zh-CN"/>
              </w:rPr>
              <w:t xml:space="preserve">, </w:t>
            </w:r>
            <w:r>
              <w:rPr>
                <w:szCs w:val="20"/>
              </w:rPr>
              <w:t>Fairway</w:t>
            </w:r>
            <w:r>
              <w:rPr>
                <w:rFonts w:eastAsia="SimSun" w:hint="eastAsia"/>
                <w:szCs w:val="20"/>
                <w:lang w:val="en-US" w:eastAsia="zh-CN"/>
              </w:rPr>
              <w:t xml:space="preserve"> and its Limits</w:t>
            </w:r>
          </w:p>
        </w:tc>
        <w:tc>
          <w:tcPr>
            <w:tcW w:w="2960" w:type="dxa"/>
            <w:vAlign w:val="center"/>
          </w:tcPr>
          <w:p w14:paraId="4B324E9C" w14:textId="77777777" w:rsidR="008D74FA" w:rsidRDefault="008D74FA" w:rsidP="00F54290">
            <w:pPr>
              <w:pStyle w:val="Tabletext"/>
            </w:pPr>
            <w:r>
              <w:t xml:space="preserve">Virtual AtoN can be effectively utilized where it is difficult to place or maintain a physical AtoN due to meteorological, topographical or hydrographical conditions. </w:t>
            </w:r>
          </w:p>
        </w:tc>
        <w:tc>
          <w:tcPr>
            <w:tcW w:w="1637" w:type="dxa"/>
            <w:vAlign w:val="center"/>
          </w:tcPr>
          <w:p w14:paraId="63FE9FA5" w14:textId="2CE2523B" w:rsidR="008D74FA" w:rsidRDefault="008D74FA" w:rsidP="00F54290">
            <w:pPr>
              <w:pStyle w:val="Tabletext"/>
              <w:rPr>
                <w:rFonts w:eastAsia="SimSun"/>
                <w:lang w:val="en-US" w:eastAsia="zh-CN"/>
              </w:rPr>
            </w:pPr>
            <w:r>
              <w:t>Isolated Danger Marks</w:t>
            </w:r>
            <w:r>
              <w:rPr>
                <w:rFonts w:eastAsia="SimSun" w:hint="eastAsia"/>
                <w:lang w:val="en-US" w:eastAsia="zh-CN"/>
              </w:rPr>
              <w:t xml:space="preserve">, </w:t>
            </w:r>
            <w:r>
              <w:rPr>
                <w:szCs w:val="20"/>
              </w:rPr>
              <w:t>Cardinal Marks</w:t>
            </w:r>
            <w:r>
              <w:rPr>
                <w:rFonts w:eastAsia="SimSun" w:hint="eastAsia"/>
                <w:szCs w:val="20"/>
                <w:lang w:eastAsia="zh-CN"/>
              </w:rPr>
              <w:t>,</w:t>
            </w:r>
            <w:r>
              <w:rPr>
                <w:rFonts w:eastAsia="SimSun" w:hint="eastAsia"/>
                <w:szCs w:val="20"/>
                <w:lang w:val="en-US" w:eastAsia="zh-CN"/>
              </w:rPr>
              <w:t xml:space="preserve"> and </w:t>
            </w:r>
            <w:r>
              <w:rPr>
                <w:szCs w:val="20"/>
              </w:rPr>
              <w:t>Lateral Marks</w:t>
            </w:r>
          </w:p>
        </w:tc>
        <w:tc>
          <w:tcPr>
            <w:tcW w:w="2845" w:type="dxa"/>
            <w:gridSpan w:val="2"/>
            <w:vAlign w:val="center"/>
          </w:tcPr>
          <w:p w14:paraId="3A3F6923" w14:textId="77777777" w:rsidR="008D74FA" w:rsidRDefault="008D74FA" w:rsidP="00F40C50">
            <w:pPr>
              <w:pStyle w:val="Tabletext"/>
              <w:rPr>
                <w:szCs w:val="20"/>
              </w:rPr>
            </w:pPr>
            <w:r w:rsidRPr="005D25B0">
              <w:t>Conditions could be sea state such as crashing waves and submerged reef, strong current, water depth, strong ice movement, poor holding ground, etc.</w:t>
            </w:r>
          </w:p>
        </w:tc>
      </w:tr>
      <w:tr w:rsidR="008D74FA" w14:paraId="23CF6E91" w14:textId="77777777" w:rsidTr="00F40C50">
        <w:trPr>
          <w:trHeight w:val="2217"/>
        </w:trPr>
        <w:tc>
          <w:tcPr>
            <w:tcW w:w="1276" w:type="dxa"/>
            <w:vAlign w:val="center"/>
          </w:tcPr>
          <w:p w14:paraId="053CAF1F" w14:textId="77777777" w:rsidR="008D74FA" w:rsidRDefault="008D74FA" w:rsidP="00F54290">
            <w:pPr>
              <w:pStyle w:val="Tabletext"/>
              <w:rPr>
                <w:szCs w:val="20"/>
              </w:rPr>
            </w:pPr>
            <w:r>
              <w:rPr>
                <w:szCs w:val="20"/>
              </w:rPr>
              <w:t>Permanent Marking</w:t>
            </w:r>
          </w:p>
        </w:tc>
        <w:tc>
          <w:tcPr>
            <w:tcW w:w="1630" w:type="dxa"/>
            <w:vAlign w:val="center"/>
          </w:tcPr>
          <w:p w14:paraId="0416EF30" w14:textId="77777777" w:rsidR="008D74FA" w:rsidRDefault="008D74FA" w:rsidP="00F54290">
            <w:pPr>
              <w:pStyle w:val="Tabletext"/>
              <w:rPr>
                <w:szCs w:val="20"/>
              </w:rPr>
            </w:pPr>
            <w:r>
              <w:rPr>
                <w:szCs w:val="20"/>
              </w:rPr>
              <w:t>Marking of Fairway</w:t>
            </w:r>
          </w:p>
        </w:tc>
        <w:tc>
          <w:tcPr>
            <w:tcW w:w="2960" w:type="dxa"/>
            <w:vAlign w:val="center"/>
          </w:tcPr>
          <w:p w14:paraId="6079F220" w14:textId="77777777" w:rsidR="005D25B0" w:rsidRDefault="000721B2" w:rsidP="00F54290">
            <w:pPr>
              <w:pStyle w:val="Tabletext"/>
              <w:rPr>
                <w:szCs w:val="20"/>
              </w:rPr>
            </w:pPr>
            <w:r>
              <w:rPr>
                <w:szCs w:val="20"/>
              </w:rPr>
              <w:t>V</w:t>
            </w:r>
            <w:r w:rsidR="008D74FA">
              <w:rPr>
                <w:szCs w:val="20"/>
              </w:rPr>
              <w:t xml:space="preserve">AtoN can be effectively utilized where it enhances vessel traffic flow patterns. </w:t>
            </w:r>
          </w:p>
          <w:p w14:paraId="7EE2BD61" w14:textId="0A7C5FF5" w:rsidR="008D74FA" w:rsidRDefault="008D74FA" w:rsidP="00F54290">
            <w:pPr>
              <w:pStyle w:val="Tabletext"/>
              <w:rPr>
                <w:szCs w:val="20"/>
              </w:rPr>
            </w:pPr>
            <w:r>
              <w:rPr>
                <w:szCs w:val="20"/>
              </w:rPr>
              <w:t>Potential applications are to mark the centre of each traffic lane or the separation between two lanes of a TSS and other usual routes.</w:t>
            </w:r>
          </w:p>
        </w:tc>
        <w:tc>
          <w:tcPr>
            <w:tcW w:w="1637" w:type="dxa"/>
            <w:vAlign w:val="center"/>
          </w:tcPr>
          <w:p w14:paraId="5B88343D" w14:textId="01796D7D" w:rsidR="008D74FA" w:rsidRDefault="008D74FA" w:rsidP="00F54290">
            <w:pPr>
              <w:pStyle w:val="Tabletext"/>
              <w:rPr>
                <w:szCs w:val="20"/>
              </w:rPr>
            </w:pPr>
            <w:r>
              <w:rPr>
                <w:szCs w:val="20"/>
              </w:rPr>
              <w:t xml:space="preserve">Safe Water Marks </w:t>
            </w:r>
            <w:r>
              <w:rPr>
                <w:rFonts w:eastAsia="SimSun" w:hint="eastAsia"/>
                <w:szCs w:val="20"/>
                <w:lang w:val="en-US" w:eastAsia="zh-CN"/>
              </w:rPr>
              <w:t>and</w:t>
            </w:r>
            <w:r>
              <w:rPr>
                <w:szCs w:val="20"/>
              </w:rPr>
              <w:t xml:space="preserve"> Lateral Marks</w:t>
            </w:r>
          </w:p>
        </w:tc>
        <w:tc>
          <w:tcPr>
            <w:tcW w:w="2845" w:type="dxa"/>
            <w:gridSpan w:val="2"/>
            <w:vAlign w:val="center"/>
          </w:tcPr>
          <w:p w14:paraId="6EED61D7" w14:textId="77777777" w:rsidR="008D74FA" w:rsidRDefault="008D74FA" w:rsidP="00F40C50">
            <w:pPr>
              <w:pStyle w:val="Tabletext"/>
              <w:rPr>
                <w:szCs w:val="20"/>
              </w:rPr>
            </w:pPr>
            <w:r w:rsidRPr="005D25B0">
              <w:t>The efficiency of vessel traffic flow patterns is the goal of this application.</w:t>
            </w:r>
          </w:p>
        </w:tc>
      </w:tr>
      <w:tr w:rsidR="008D74FA" w14:paraId="238B61F8" w14:textId="77777777" w:rsidTr="00F40C50">
        <w:trPr>
          <w:trHeight w:val="1678"/>
        </w:trPr>
        <w:tc>
          <w:tcPr>
            <w:tcW w:w="1276" w:type="dxa"/>
            <w:vAlign w:val="center"/>
          </w:tcPr>
          <w:p w14:paraId="67D17515" w14:textId="77777777" w:rsidR="008D74FA" w:rsidRDefault="008D74FA" w:rsidP="00F54290">
            <w:pPr>
              <w:pStyle w:val="Tabletext"/>
              <w:rPr>
                <w:szCs w:val="20"/>
              </w:rPr>
            </w:pPr>
            <w:r>
              <w:rPr>
                <w:szCs w:val="20"/>
              </w:rPr>
              <w:t>Permanent Marking</w:t>
            </w:r>
          </w:p>
        </w:tc>
        <w:tc>
          <w:tcPr>
            <w:tcW w:w="1630" w:type="dxa"/>
            <w:vAlign w:val="center"/>
          </w:tcPr>
          <w:p w14:paraId="6985A09C" w14:textId="77777777" w:rsidR="008D74FA" w:rsidRDefault="008D74FA" w:rsidP="00F54290">
            <w:pPr>
              <w:pStyle w:val="Tabletext"/>
              <w:rPr>
                <w:szCs w:val="20"/>
                <w:lang w:val="en-US" w:eastAsia="zh-CN"/>
              </w:rPr>
            </w:pPr>
            <w:r>
              <w:rPr>
                <w:szCs w:val="20"/>
              </w:rPr>
              <w:t>Marking of Fairway</w:t>
            </w:r>
          </w:p>
        </w:tc>
        <w:tc>
          <w:tcPr>
            <w:tcW w:w="2960" w:type="dxa"/>
            <w:vAlign w:val="center"/>
          </w:tcPr>
          <w:p w14:paraId="466F75C9" w14:textId="2BCD25EF" w:rsidR="008D74FA" w:rsidRDefault="007F5C86" w:rsidP="00F54290">
            <w:pPr>
              <w:pStyle w:val="Tabletext"/>
              <w:rPr>
                <w:szCs w:val="20"/>
                <w:highlight w:val="yellow"/>
              </w:rPr>
            </w:pPr>
            <w:r>
              <w:rPr>
                <w:szCs w:val="20"/>
              </w:rPr>
              <w:t>V</w:t>
            </w:r>
            <w:r w:rsidR="008D74FA">
              <w:rPr>
                <w:rFonts w:hint="eastAsia"/>
                <w:szCs w:val="20"/>
              </w:rPr>
              <w:t>AtoN can be effectively utilized in approaches to a harbour entrance where a ship changes its course and where it is difficult to install a physical AtoN.</w:t>
            </w:r>
          </w:p>
        </w:tc>
        <w:tc>
          <w:tcPr>
            <w:tcW w:w="1637" w:type="dxa"/>
            <w:vAlign w:val="center"/>
          </w:tcPr>
          <w:p w14:paraId="3D067630" w14:textId="2A6A15E6" w:rsidR="008D74FA" w:rsidRDefault="008D74FA" w:rsidP="00F54290">
            <w:pPr>
              <w:pStyle w:val="Tabletext"/>
              <w:rPr>
                <w:szCs w:val="20"/>
                <w:highlight w:val="yellow"/>
              </w:rPr>
            </w:pPr>
            <w:r>
              <w:rPr>
                <w:szCs w:val="20"/>
              </w:rPr>
              <w:t xml:space="preserve">Safe Water Marks </w:t>
            </w:r>
            <w:r>
              <w:rPr>
                <w:rFonts w:eastAsia="SimSun" w:hint="eastAsia"/>
                <w:szCs w:val="20"/>
                <w:lang w:val="en-US" w:eastAsia="zh-CN"/>
              </w:rPr>
              <w:t xml:space="preserve">and </w:t>
            </w:r>
            <w:r>
              <w:rPr>
                <w:szCs w:val="20"/>
              </w:rPr>
              <w:t>Lateral Marks</w:t>
            </w:r>
          </w:p>
        </w:tc>
        <w:tc>
          <w:tcPr>
            <w:tcW w:w="2845" w:type="dxa"/>
            <w:gridSpan w:val="2"/>
            <w:vAlign w:val="center"/>
          </w:tcPr>
          <w:p w14:paraId="3BF0E4EE" w14:textId="77777777" w:rsidR="008D74FA" w:rsidRDefault="008D74FA" w:rsidP="00F54290">
            <w:pPr>
              <w:pStyle w:val="Bullet1"/>
              <w:numPr>
                <w:ilvl w:val="0"/>
                <w:numId w:val="0"/>
              </w:numPr>
              <w:rPr>
                <w:rFonts w:eastAsia="SimSun"/>
                <w:sz w:val="20"/>
                <w:szCs w:val="20"/>
                <w:highlight w:val="yellow"/>
                <w:lang w:val="en-US" w:eastAsia="zh-CN"/>
              </w:rPr>
            </w:pPr>
          </w:p>
        </w:tc>
      </w:tr>
      <w:tr w:rsidR="008D74FA" w14:paraId="1DA30BC4" w14:textId="77777777" w:rsidTr="00F40C50">
        <w:trPr>
          <w:trHeight w:val="1463"/>
        </w:trPr>
        <w:tc>
          <w:tcPr>
            <w:tcW w:w="1276" w:type="dxa"/>
            <w:vAlign w:val="center"/>
          </w:tcPr>
          <w:p w14:paraId="353A22F6" w14:textId="77777777" w:rsidR="008D74FA" w:rsidRDefault="008D74FA" w:rsidP="00F54290">
            <w:pPr>
              <w:pStyle w:val="Tabletext"/>
              <w:rPr>
                <w:szCs w:val="20"/>
              </w:rPr>
            </w:pPr>
            <w:r>
              <w:rPr>
                <w:szCs w:val="20"/>
              </w:rPr>
              <w:lastRenderedPageBreak/>
              <w:t>Permanent Marking</w:t>
            </w:r>
          </w:p>
        </w:tc>
        <w:tc>
          <w:tcPr>
            <w:tcW w:w="1630" w:type="dxa"/>
            <w:vAlign w:val="center"/>
          </w:tcPr>
          <w:p w14:paraId="125C163B" w14:textId="77777777" w:rsidR="008D74FA" w:rsidRDefault="008D74FA" w:rsidP="00F54290">
            <w:pPr>
              <w:pStyle w:val="Tabletext"/>
              <w:rPr>
                <w:rFonts w:eastAsia="SimSun"/>
                <w:szCs w:val="20"/>
                <w:lang w:val="en-US" w:eastAsia="zh-CN"/>
              </w:rPr>
            </w:pPr>
            <w:r>
              <w:rPr>
                <w:szCs w:val="20"/>
              </w:rPr>
              <w:t>Marking of Fairway</w:t>
            </w:r>
          </w:p>
        </w:tc>
        <w:tc>
          <w:tcPr>
            <w:tcW w:w="2960" w:type="dxa"/>
            <w:vAlign w:val="center"/>
          </w:tcPr>
          <w:p w14:paraId="71CD8742" w14:textId="4C7E46D0" w:rsidR="008D74FA" w:rsidRDefault="008D74FA" w:rsidP="00F54290">
            <w:pPr>
              <w:pStyle w:val="Tabletext"/>
              <w:rPr>
                <w:szCs w:val="20"/>
              </w:rPr>
            </w:pPr>
            <w:r>
              <w:rPr>
                <w:szCs w:val="20"/>
              </w:rPr>
              <w:t xml:space="preserve">Virtual AtoN can be effectively utilized where it is difficult to deploy or maintain a physical AtoN due to vessel to vessel or vessel to AtoN interaction. </w:t>
            </w:r>
          </w:p>
        </w:tc>
        <w:tc>
          <w:tcPr>
            <w:tcW w:w="1637" w:type="dxa"/>
            <w:vAlign w:val="center"/>
          </w:tcPr>
          <w:p w14:paraId="74CAE729" w14:textId="42D6E8F4" w:rsidR="008D74FA" w:rsidRDefault="008D74FA" w:rsidP="00F54290">
            <w:pPr>
              <w:pStyle w:val="Tabletext"/>
              <w:rPr>
                <w:rFonts w:eastAsia="SimSun"/>
                <w:szCs w:val="20"/>
                <w:lang w:eastAsia="zh-CN"/>
              </w:rPr>
            </w:pPr>
            <w:r>
              <w:rPr>
                <w:szCs w:val="20"/>
              </w:rPr>
              <w:t>Lateral and Cardinal Marks</w:t>
            </w:r>
          </w:p>
        </w:tc>
        <w:tc>
          <w:tcPr>
            <w:tcW w:w="2845" w:type="dxa"/>
            <w:gridSpan w:val="2"/>
            <w:vAlign w:val="center"/>
          </w:tcPr>
          <w:p w14:paraId="2712F739" w14:textId="1518C48A" w:rsidR="008D74FA" w:rsidRDefault="008D74FA" w:rsidP="00F40C50">
            <w:pPr>
              <w:pStyle w:val="Tabletext"/>
              <w:rPr>
                <w:szCs w:val="20"/>
                <w:lang w:val="en-US" w:eastAsia="zh-CN"/>
              </w:rPr>
            </w:pPr>
            <w:r w:rsidRPr="00763F63">
              <w:t xml:space="preserve">Existing AtoN with history of </w:t>
            </w:r>
            <w:r w:rsidR="005F06B5" w:rsidRPr="00763F63">
              <w:t>im</w:t>
            </w:r>
            <w:r w:rsidR="00AC4D05" w:rsidRPr="00763F63">
              <w:t xml:space="preserve">pacts/contacts </w:t>
            </w:r>
            <w:r w:rsidRPr="00763F63">
              <w:t>and with no repositioning options are good candidates.</w:t>
            </w:r>
          </w:p>
        </w:tc>
      </w:tr>
      <w:tr w:rsidR="008D74FA" w14:paraId="20B8B44B" w14:textId="77777777" w:rsidTr="00F40C50">
        <w:trPr>
          <w:trHeight w:val="3095"/>
        </w:trPr>
        <w:tc>
          <w:tcPr>
            <w:tcW w:w="1276" w:type="dxa"/>
            <w:vAlign w:val="center"/>
          </w:tcPr>
          <w:p w14:paraId="130731AD" w14:textId="77777777" w:rsidR="008D74FA" w:rsidRDefault="008D74FA" w:rsidP="00F54290">
            <w:pPr>
              <w:pStyle w:val="Tabletext"/>
              <w:rPr>
                <w:szCs w:val="20"/>
              </w:rPr>
            </w:pPr>
            <w:r>
              <w:rPr>
                <w:szCs w:val="20"/>
              </w:rPr>
              <w:t>Permanent Marking</w:t>
            </w:r>
          </w:p>
        </w:tc>
        <w:tc>
          <w:tcPr>
            <w:tcW w:w="1630" w:type="dxa"/>
            <w:vAlign w:val="center"/>
          </w:tcPr>
          <w:p w14:paraId="16097AAA" w14:textId="49B3BA29" w:rsidR="008D74FA" w:rsidRDefault="008D74FA" w:rsidP="00F54290">
            <w:pPr>
              <w:pStyle w:val="Tabletext"/>
              <w:rPr>
                <w:rFonts w:eastAsia="SimSun"/>
                <w:szCs w:val="20"/>
                <w:lang w:val="en-US" w:eastAsia="zh-CN"/>
              </w:rPr>
            </w:pPr>
            <w:r>
              <w:rPr>
                <w:szCs w:val="20"/>
              </w:rPr>
              <w:t>Marking</w:t>
            </w:r>
            <w:r>
              <w:rPr>
                <w:rFonts w:eastAsia="SimSun" w:hint="eastAsia"/>
                <w:szCs w:val="20"/>
                <w:lang w:val="en-US" w:eastAsia="zh-CN"/>
              </w:rPr>
              <w:t xml:space="preserve"> R</w:t>
            </w:r>
            <w:r>
              <w:rPr>
                <w:szCs w:val="20"/>
              </w:rPr>
              <w:t xml:space="preserve">eference </w:t>
            </w:r>
            <w:r>
              <w:rPr>
                <w:rFonts w:eastAsia="SimSun" w:hint="eastAsia"/>
                <w:szCs w:val="20"/>
                <w:lang w:eastAsia="zh-CN"/>
              </w:rPr>
              <w:t>P</w:t>
            </w:r>
            <w:r>
              <w:rPr>
                <w:szCs w:val="20"/>
              </w:rPr>
              <w:t>oint</w:t>
            </w:r>
            <w:r>
              <w:rPr>
                <w:rFonts w:eastAsia="SimSun" w:hint="eastAsia"/>
                <w:szCs w:val="20"/>
                <w:lang w:eastAsia="zh-CN"/>
              </w:rPr>
              <w:t>s</w:t>
            </w:r>
          </w:p>
        </w:tc>
        <w:tc>
          <w:tcPr>
            <w:tcW w:w="2960" w:type="dxa"/>
            <w:vAlign w:val="center"/>
          </w:tcPr>
          <w:p w14:paraId="6AE815EB" w14:textId="0EF98D11" w:rsidR="008114EF" w:rsidRDefault="008D74FA" w:rsidP="00F54290">
            <w:pPr>
              <w:pStyle w:val="Tabletext"/>
              <w:rPr>
                <w:szCs w:val="20"/>
              </w:rPr>
            </w:pPr>
            <w:commentRangeStart w:id="379"/>
            <w:r>
              <w:rPr>
                <w:szCs w:val="20"/>
              </w:rPr>
              <w:t xml:space="preserve">Virtual AtoN can be effectively utilized where there is a need to verify if a potential AIS position offset exists on shipborne navigational displays </w:t>
            </w:r>
            <w:commentRangeEnd w:id="379"/>
            <w:r w:rsidR="006639FC">
              <w:rPr>
                <w:rStyle w:val="CommentReference"/>
                <w:color w:val="auto"/>
              </w:rPr>
              <w:commentReference w:id="379"/>
            </w:r>
            <w:r w:rsidR="008114EF">
              <w:rPr>
                <w:szCs w:val="20"/>
              </w:rPr>
              <w:t>using</w:t>
            </w:r>
            <w:r>
              <w:rPr>
                <w:szCs w:val="20"/>
              </w:rPr>
              <w:t xml:space="preserve"> schematic reference point patterns. </w:t>
            </w:r>
          </w:p>
          <w:p w14:paraId="04B383CF" w14:textId="707C4821" w:rsidR="008D74FA" w:rsidRDefault="008D74FA" w:rsidP="00F54290">
            <w:pPr>
              <w:pStyle w:val="Tabletext"/>
              <w:rPr>
                <w:szCs w:val="20"/>
              </w:rPr>
            </w:pPr>
            <w:r>
              <w:rPr>
                <w:szCs w:val="20"/>
              </w:rPr>
              <w:t>This is generally a need in confined waters where high accuracy and performance of shipborne equipment is required.</w:t>
            </w:r>
          </w:p>
        </w:tc>
        <w:tc>
          <w:tcPr>
            <w:tcW w:w="1637" w:type="dxa"/>
            <w:vAlign w:val="center"/>
          </w:tcPr>
          <w:p w14:paraId="75D44A94" w14:textId="16A5744F" w:rsidR="008D74FA" w:rsidRDefault="008D74FA" w:rsidP="00F54290">
            <w:pPr>
              <w:pStyle w:val="Tabletext"/>
              <w:rPr>
                <w:rFonts w:eastAsia="SimSun"/>
                <w:szCs w:val="20"/>
                <w:lang w:val="en-US" w:eastAsia="zh-CN"/>
              </w:rPr>
            </w:pPr>
            <w:r>
              <w:rPr>
                <w:szCs w:val="20"/>
              </w:rPr>
              <w:t xml:space="preserve">Reference </w:t>
            </w:r>
            <w:r>
              <w:rPr>
                <w:rFonts w:eastAsia="SimSun" w:hint="eastAsia"/>
                <w:szCs w:val="20"/>
                <w:lang w:val="en-US" w:eastAsia="zh-CN"/>
              </w:rPr>
              <w:t>P</w:t>
            </w:r>
            <w:r>
              <w:rPr>
                <w:szCs w:val="20"/>
              </w:rPr>
              <w:t>oint</w:t>
            </w:r>
            <w:r>
              <w:rPr>
                <w:rFonts w:eastAsia="SimSun" w:hint="eastAsia"/>
                <w:szCs w:val="20"/>
                <w:lang w:eastAsia="zh-CN"/>
              </w:rPr>
              <w:t>s</w:t>
            </w:r>
          </w:p>
        </w:tc>
        <w:tc>
          <w:tcPr>
            <w:tcW w:w="2845" w:type="dxa"/>
            <w:gridSpan w:val="2"/>
            <w:vAlign w:val="center"/>
          </w:tcPr>
          <w:p w14:paraId="6C3DFA50" w14:textId="77777777" w:rsidR="008D74FA" w:rsidRDefault="008D74FA" w:rsidP="00F40C50">
            <w:pPr>
              <w:pStyle w:val="Tabletext"/>
              <w:rPr>
                <w:szCs w:val="20"/>
                <w:lang w:val="en-US" w:eastAsia="zh-CN"/>
              </w:rPr>
            </w:pPr>
            <w:r w:rsidRPr="00763F63">
              <w:t xml:space="preserve">Predefined accurate coordinates as well as distance and bearing between </w:t>
            </w:r>
            <w:r w:rsidRPr="00F40C50">
              <w:t>v</w:t>
            </w:r>
            <w:r w:rsidRPr="00763F63">
              <w:t>irtual marks need to be used and made available through publications.</w:t>
            </w:r>
          </w:p>
        </w:tc>
      </w:tr>
      <w:tr w:rsidR="008D74FA" w14:paraId="0418BDD3" w14:textId="77777777" w:rsidTr="00F40C50">
        <w:trPr>
          <w:trHeight w:val="1401"/>
        </w:trPr>
        <w:tc>
          <w:tcPr>
            <w:tcW w:w="1276" w:type="dxa"/>
            <w:vAlign w:val="center"/>
          </w:tcPr>
          <w:p w14:paraId="68E96401" w14:textId="77777777" w:rsidR="008D74FA" w:rsidRDefault="008D74FA" w:rsidP="00F54290">
            <w:pPr>
              <w:pStyle w:val="Tabletext"/>
              <w:rPr>
                <w:szCs w:val="20"/>
              </w:rPr>
            </w:pPr>
            <w:r>
              <w:rPr>
                <w:szCs w:val="20"/>
              </w:rPr>
              <w:t>Permanent Marking</w:t>
            </w:r>
          </w:p>
        </w:tc>
        <w:tc>
          <w:tcPr>
            <w:tcW w:w="1630" w:type="dxa"/>
            <w:vAlign w:val="center"/>
          </w:tcPr>
          <w:p w14:paraId="5CAE747F" w14:textId="77777777" w:rsidR="008D74FA" w:rsidRDefault="008D74FA" w:rsidP="00F54290">
            <w:pPr>
              <w:pStyle w:val="Tabletext"/>
              <w:rPr>
                <w:szCs w:val="20"/>
                <w:lang w:val="en-US" w:eastAsia="zh-CN"/>
              </w:rPr>
            </w:pPr>
            <w:r>
              <w:rPr>
                <w:rFonts w:eastAsia="SimSun" w:hint="eastAsia"/>
                <w:szCs w:val="20"/>
                <w:lang w:val="en-US" w:eastAsia="zh-CN"/>
              </w:rPr>
              <w:t xml:space="preserve">Marking of </w:t>
            </w:r>
            <w:r>
              <w:rPr>
                <w:szCs w:val="20"/>
              </w:rPr>
              <w:t>Special Area (e.g., anchorage area, area to be avoided)</w:t>
            </w:r>
          </w:p>
        </w:tc>
        <w:tc>
          <w:tcPr>
            <w:tcW w:w="2960" w:type="dxa"/>
            <w:vAlign w:val="center"/>
          </w:tcPr>
          <w:p w14:paraId="2BB808D3" w14:textId="77777777" w:rsidR="008D74FA" w:rsidRDefault="008D74FA" w:rsidP="00F54290">
            <w:pPr>
              <w:pStyle w:val="Tabletext"/>
              <w:rPr>
                <w:szCs w:val="20"/>
              </w:rPr>
            </w:pPr>
            <w:r>
              <w:rPr>
                <w:szCs w:val="20"/>
              </w:rPr>
              <w:t>Virtual AtoN can be effectively utilized where precaution or special caution required.</w:t>
            </w:r>
          </w:p>
          <w:p w14:paraId="4E375494" w14:textId="646BB7D7" w:rsidR="008D74FA" w:rsidRDefault="008D74FA" w:rsidP="00F54290">
            <w:pPr>
              <w:pStyle w:val="Tabletext"/>
              <w:rPr>
                <w:szCs w:val="20"/>
              </w:rPr>
            </w:pPr>
          </w:p>
        </w:tc>
        <w:tc>
          <w:tcPr>
            <w:tcW w:w="1637" w:type="dxa"/>
            <w:vAlign w:val="center"/>
          </w:tcPr>
          <w:p w14:paraId="3BB48802" w14:textId="5511EDAC" w:rsidR="008D74FA" w:rsidRDefault="008D74FA" w:rsidP="00F54290">
            <w:pPr>
              <w:pStyle w:val="Tabletext"/>
              <w:rPr>
                <w:szCs w:val="20"/>
              </w:rPr>
            </w:pPr>
            <w:r>
              <w:rPr>
                <w:szCs w:val="20"/>
              </w:rPr>
              <w:t>Special Marks</w:t>
            </w:r>
            <w:r w:rsidR="00CB4623">
              <w:rPr>
                <w:szCs w:val="20"/>
              </w:rPr>
              <w:t>.</w:t>
            </w:r>
          </w:p>
        </w:tc>
        <w:tc>
          <w:tcPr>
            <w:tcW w:w="2845" w:type="dxa"/>
            <w:gridSpan w:val="2"/>
            <w:vAlign w:val="center"/>
          </w:tcPr>
          <w:p w14:paraId="17D29131" w14:textId="2B2E6A9C" w:rsidR="008D74FA" w:rsidRDefault="008114EF" w:rsidP="00F40C50">
            <w:pPr>
              <w:pStyle w:val="Tabletext"/>
              <w:rPr>
                <w:szCs w:val="20"/>
              </w:rPr>
            </w:pPr>
            <w:r w:rsidRPr="008114EF">
              <w:t>A clear marking of special areas will improve safety of navigation.</w:t>
            </w:r>
          </w:p>
        </w:tc>
      </w:tr>
      <w:tr w:rsidR="008D74FA" w14:paraId="05DD308B" w14:textId="77777777" w:rsidTr="00F40C50">
        <w:trPr>
          <w:trHeight w:val="1575"/>
        </w:trPr>
        <w:tc>
          <w:tcPr>
            <w:tcW w:w="1276" w:type="dxa"/>
            <w:vAlign w:val="center"/>
          </w:tcPr>
          <w:p w14:paraId="443703E5" w14:textId="77777777" w:rsidR="008D74FA" w:rsidRDefault="008D74FA" w:rsidP="00F54290">
            <w:pPr>
              <w:pStyle w:val="Tabletext"/>
              <w:rPr>
                <w:szCs w:val="20"/>
              </w:rPr>
            </w:pPr>
            <w:r>
              <w:rPr>
                <w:szCs w:val="20"/>
              </w:rPr>
              <w:t>Temporary or Permanent Marking</w:t>
            </w:r>
          </w:p>
        </w:tc>
        <w:tc>
          <w:tcPr>
            <w:tcW w:w="1630" w:type="dxa"/>
            <w:vAlign w:val="center"/>
          </w:tcPr>
          <w:p w14:paraId="0D9D4388" w14:textId="13789557" w:rsidR="008D74FA" w:rsidRDefault="008D74FA" w:rsidP="00F54290">
            <w:pPr>
              <w:pStyle w:val="Tabletext"/>
              <w:rPr>
                <w:rFonts w:eastAsia="SimSun"/>
                <w:szCs w:val="20"/>
                <w:lang w:val="en-US" w:eastAsia="zh-CN"/>
              </w:rPr>
            </w:pPr>
            <w:r>
              <w:rPr>
                <w:szCs w:val="20"/>
              </w:rPr>
              <w:t>Marking of Special Area</w:t>
            </w:r>
          </w:p>
        </w:tc>
        <w:tc>
          <w:tcPr>
            <w:tcW w:w="2960" w:type="dxa"/>
            <w:vAlign w:val="center"/>
          </w:tcPr>
          <w:p w14:paraId="65347BFD" w14:textId="77777777" w:rsidR="008D74FA" w:rsidRDefault="008D74FA" w:rsidP="00F54290">
            <w:pPr>
              <w:pStyle w:val="Tabletext"/>
              <w:rPr>
                <w:szCs w:val="20"/>
              </w:rPr>
            </w:pPr>
            <w:r>
              <w:rPr>
                <w:szCs w:val="20"/>
              </w:rPr>
              <w:t xml:space="preserve">Virtual AtoN can be effectively utilized where it enhances the protection of the environment and/or the protection of species. </w:t>
            </w:r>
          </w:p>
        </w:tc>
        <w:tc>
          <w:tcPr>
            <w:tcW w:w="1637" w:type="dxa"/>
            <w:vAlign w:val="center"/>
          </w:tcPr>
          <w:p w14:paraId="298592F8" w14:textId="77777777" w:rsidR="008D74FA" w:rsidRDefault="008D74FA" w:rsidP="00F54290">
            <w:pPr>
              <w:pStyle w:val="Tabletext"/>
              <w:rPr>
                <w:szCs w:val="20"/>
              </w:rPr>
            </w:pPr>
            <w:r>
              <w:rPr>
                <w:szCs w:val="20"/>
              </w:rPr>
              <w:t>Special Marks</w:t>
            </w:r>
          </w:p>
        </w:tc>
        <w:tc>
          <w:tcPr>
            <w:tcW w:w="2845" w:type="dxa"/>
            <w:gridSpan w:val="2"/>
            <w:vAlign w:val="center"/>
          </w:tcPr>
          <w:p w14:paraId="046409D1" w14:textId="77777777" w:rsidR="008D74FA" w:rsidRPr="008114EF" w:rsidRDefault="008D74FA" w:rsidP="00F40C50">
            <w:pPr>
              <w:pStyle w:val="Tabletext"/>
            </w:pPr>
            <w:r w:rsidRPr="008114EF">
              <w:t>Risk of damaging the seafloor of a sensitive area with a physical AtoN might be a consideration.</w:t>
            </w:r>
          </w:p>
          <w:p w14:paraId="0CD9429D" w14:textId="77777777" w:rsidR="008D74FA" w:rsidRDefault="008D74FA" w:rsidP="00F40C50">
            <w:pPr>
              <w:pStyle w:val="Tabletext"/>
              <w:rPr>
                <w:szCs w:val="20"/>
              </w:rPr>
            </w:pPr>
            <w:r w:rsidRPr="008114EF">
              <w:t>Timely speed reduction zones or restricted areas for protecting mammals or other species.</w:t>
            </w:r>
          </w:p>
        </w:tc>
      </w:tr>
      <w:tr w:rsidR="008D74FA" w14:paraId="359F1AB2" w14:textId="77777777" w:rsidTr="00F40C50">
        <w:trPr>
          <w:trHeight w:val="1723"/>
        </w:trPr>
        <w:tc>
          <w:tcPr>
            <w:tcW w:w="1276" w:type="dxa"/>
            <w:vAlign w:val="center"/>
          </w:tcPr>
          <w:p w14:paraId="4DFD9486" w14:textId="77777777" w:rsidR="008D74FA" w:rsidRDefault="008D74FA" w:rsidP="00F54290">
            <w:pPr>
              <w:pStyle w:val="Tabletext"/>
              <w:rPr>
                <w:szCs w:val="20"/>
              </w:rPr>
            </w:pPr>
            <w:r>
              <w:rPr>
                <w:szCs w:val="20"/>
              </w:rPr>
              <w:t>Temporary Marking</w:t>
            </w:r>
          </w:p>
        </w:tc>
        <w:tc>
          <w:tcPr>
            <w:tcW w:w="1630" w:type="dxa"/>
            <w:vAlign w:val="center"/>
          </w:tcPr>
          <w:p w14:paraId="1437BBF6" w14:textId="77777777" w:rsidR="008D74FA" w:rsidRDefault="008D74FA" w:rsidP="00F54290">
            <w:pPr>
              <w:pStyle w:val="Tabletext"/>
              <w:rPr>
                <w:szCs w:val="20"/>
              </w:rPr>
            </w:pPr>
            <w:r>
              <w:rPr>
                <w:szCs w:val="20"/>
              </w:rPr>
              <w:t>Marking of a Navigational Restricted Areas (time critical only)</w:t>
            </w:r>
          </w:p>
        </w:tc>
        <w:tc>
          <w:tcPr>
            <w:tcW w:w="2960" w:type="dxa"/>
            <w:vAlign w:val="center"/>
          </w:tcPr>
          <w:p w14:paraId="393299B2" w14:textId="77777777" w:rsidR="008D74FA" w:rsidRDefault="008D74FA" w:rsidP="00F54290">
            <w:pPr>
              <w:pStyle w:val="Tabletext"/>
              <w:rPr>
                <w:szCs w:val="20"/>
              </w:rPr>
            </w:pPr>
            <w:r>
              <w:rPr>
                <w:szCs w:val="20"/>
              </w:rPr>
              <w:t xml:space="preserve">Virtual AtoN can be effectively utilized when navigation restriction is required due to military operations, marine accidents or </w:t>
            </w:r>
            <w:r>
              <w:rPr>
                <w:spacing w:val="-5"/>
                <w:szCs w:val="20"/>
              </w:rPr>
              <w:t xml:space="preserve">when </w:t>
            </w:r>
            <w:r>
              <w:rPr>
                <w:szCs w:val="20"/>
              </w:rPr>
              <w:t>marking a wreck or offshore operations.</w:t>
            </w:r>
          </w:p>
        </w:tc>
        <w:tc>
          <w:tcPr>
            <w:tcW w:w="1637" w:type="dxa"/>
            <w:vAlign w:val="center"/>
          </w:tcPr>
          <w:p w14:paraId="653F0685" w14:textId="77777777" w:rsidR="008D74FA" w:rsidRDefault="008D74FA" w:rsidP="00F54290">
            <w:pPr>
              <w:pStyle w:val="Tabletext"/>
              <w:rPr>
                <w:szCs w:val="20"/>
              </w:rPr>
            </w:pPr>
            <w:r>
              <w:rPr>
                <w:szCs w:val="20"/>
              </w:rPr>
              <w:t xml:space="preserve">Cardinal Marks, Emergency Wreck Marks, Isolated Danger Mark </w:t>
            </w:r>
            <w:r>
              <w:rPr>
                <w:spacing w:val="-16"/>
                <w:szCs w:val="20"/>
              </w:rPr>
              <w:t xml:space="preserve">&amp; </w:t>
            </w:r>
            <w:r>
              <w:rPr>
                <w:szCs w:val="20"/>
              </w:rPr>
              <w:t>Special</w:t>
            </w:r>
            <w:r>
              <w:rPr>
                <w:spacing w:val="-4"/>
                <w:szCs w:val="20"/>
              </w:rPr>
              <w:t xml:space="preserve"> </w:t>
            </w:r>
            <w:r>
              <w:rPr>
                <w:szCs w:val="20"/>
              </w:rPr>
              <w:t>Marks</w:t>
            </w:r>
          </w:p>
        </w:tc>
        <w:tc>
          <w:tcPr>
            <w:tcW w:w="2845" w:type="dxa"/>
            <w:gridSpan w:val="2"/>
            <w:vMerge w:val="restart"/>
            <w:vAlign w:val="center"/>
          </w:tcPr>
          <w:p w14:paraId="3DEA19BF" w14:textId="77777777" w:rsidR="008D74FA" w:rsidRPr="008114EF" w:rsidRDefault="008D74FA" w:rsidP="00F40C50">
            <w:pPr>
              <w:pStyle w:val="Tabletext"/>
            </w:pPr>
            <w:r w:rsidRPr="008114EF">
              <w:t>Need to be monitored</w:t>
            </w:r>
            <w:r w:rsidRPr="00F40C50">
              <w:t>/</w:t>
            </w:r>
            <w:r w:rsidRPr="008114EF">
              <w:t>updated.</w:t>
            </w:r>
          </w:p>
          <w:p w14:paraId="58EA90C6" w14:textId="77777777" w:rsidR="008D74FA" w:rsidRPr="008114EF" w:rsidRDefault="008D74FA" w:rsidP="00F40C50">
            <w:pPr>
              <w:pStyle w:val="Tabletext"/>
            </w:pPr>
            <w:r w:rsidRPr="008114EF">
              <w:t xml:space="preserve">Timely </w:t>
            </w:r>
            <w:r w:rsidRPr="00F40C50">
              <w:t xml:space="preserve">deployment is </w:t>
            </w:r>
            <w:r w:rsidRPr="008114EF">
              <w:t>required where it is difficult to have the proper resource available for a physical AtoN deployment.</w:t>
            </w:r>
          </w:p>
          <w:p w14:paraId="39C0D459" w14:textId="312D8E8B" w:rsidR="008D74FA" w:rsidRDefault="008D74FA" w:rsidP="00F40C50">
            <w:pPr>
              <w:pStyle w:val="Tabletext"/>
              <w:rPr>
                <w:szCs w:val="20"/>
              </w:rPr>
            </w:pPr>
            <w:r w:rsidRPr="008114EF">
              <w:t>The dynamic nature of the event, i.e., short duration or having to relocate an AtoN, re</w:t>
            </w:r>
            <w:r w:rsidR="006F24E5" w:rsidRPr="008114EF">
              <w:t>quir</w:t>
            </w:r>
            <w:r w:rsidRPr="008114EF">
              <w:t xml:space="preserve">es the use of a </w:t>
            </w:r>
            <w:r w:rsidR="006F24E5" w:rsidRPr="008114EF">
              <w:t>V</w:t>
            </w:r>
            <w:r w:rsidRPr="008114EF">
              <w:t>AtoN.</w:t>
            </w:r>
          </w:p>
        </w:tc>
      </w:tr>
      <w:tr w:rsidR="008D74FA" w14:paraId="76128BE5" w14:textId="77777777" w:rsidTr="00F40C50">
        <w:trPr>
          <w:trHeight w:val="1292"/>
        </w:trPr>
        <w:tc>
          <w:tcPr>
            <w:tcW w:w="1276" w:type="dxa"/>
            <w:vAlign w:val="center"/>
          </w:tcPr>
          <w:p w14:paraId="33CFF9A1" w14:textId="77777777" w:rsidR="008D74FA" w:rsidRDefault="008D74FA" w:rsidP="00F54290">
            <w:pPr>
              <w:pStyle w:val="Tabletext"/>
              <w:rPr>
                <w:szCs w:val="20"/>
              </w:rPr>
            </w:pPr>
            <w:r>
              <w:rPr>
                <w:szCs w:val="20"/>
              </w:rPr>
              <w:t>Temporary Marking</w:t>
            </w:r>
          </w:p>
        </w:tc>
        <w:tc>
          <w:tcPr>
            <w:tcW w:w="1630" w:type="dxa"/>
            <w:vAlign w:val="center"/>
          </w:tcPr>
          <w:p w14:paraId="4CA85C98" w14:textId="03EBCF54" w:rsidR="008D74FA" w:rsidRDefault="008D74FA" w:rsidP="00F54290">
            <w:pPr>
              <w:pStyle w:val="Tabletext"/>
              <w:rPr>
                <w:szCs w:val="20"/>
              </w:rPr>
            </w:pPr>
            <w:r>
              <w:rPr>
                <w:szCs w:val="20"/>
              </w:rPr>
              <w:t xml:space="preserve">Designation of </w:t>
            </w:r>
            <w:r w:rsidR="00F47240">
              <w:rPr>
                <w:szCs w:val="20"/>
              </w:rPr>
              <w:t>temp</w:t>
            </w:r>
            <w:r w:rsidR="00D15840">
              <w:rPr>
                <w:szCs w:val="20"/>
              </w:rPr>
              <w:t xml:space="preserve">orary </w:t>
            </w:r>
            <w:r w:rsidR="00F47240">
              <w:rPr>
                <w:szCs w:val="20"/>
              </w:rPr>
              <w:t>f</w:t>
            </w:r>
            <w:r>
              <w:rPr>
                <w:szCs w:val="20"/>
              </w:rPr>
              <w:t>airway (time critical only)</w:t>
            </w:r>
          </w:p>
        </w:tc>
        <w:tc>
          <w:tcPr>
            <w:tcW w:w="2960" w:type="dxa"/>
            <w:vAlign w:val="center"/>
          </w:tcPr>
          <w:p w14:paraId="71F51B84" w14:textId="77777777" w:rsidR="008D74FA" w:rsidRDefault="008D74FA" w:rsidP="00F54290">
            <w:pPr>
              <w:pStyle w:val="Tabletext"/>
              <w:rPr>
                <w:szCs w:val="20"/>
              </w:rPr>
            </w:pPr>
            <w:r>
              <w:rPr>
                <w:szCs w:val="20"/>
              </w:rPr>
              <w:t>Virtual AtoN can be effectively utilized for indication of fairways when a large scale disaster hits the area.</w:t>
            </w:r>
          </w:p>
        </w:tc>
        <w:tc>
          <w:tcPr>
            <w:tcW w:w="1637" w:type="dxa"/>
            <w:vAlign w:val="center"/>
          </w:tcPr>
          <w:p w14:paraId="632D9129" w14:textId="77777777" w:rsidR="008D74FA" w:rsidRDefault="008D74FA" w:rsidP="00F54290">
            <w:pPr>
              <w:pStyle w:val="Tabletext"/>
              <w:rPr>
                <w:szCs w:val="20"/>
              </w:rPr>
            </w:pPr>
            <w:r>
              <w:rPr>
                <w:szCs w:val="20"/>
              </w:rPr>
              <w:t>Lateral Marks &amp; Safe Water Marks</w:t>
            </w:r>
          </w:p>
        </w:tc>
        <w:tc>
          <w:tcPr>
            <w:tcW w:w="2845" w:type="dxa"/>
            <w:gridSpan w:val="2"/>
            <w:vMerge/>
            <w:vAlign w:val="center"/>
          </w:tcPr>
          <w:p w14:paraId="6626B59F" w14:textId="77777777" w:rsidR="008D74FA" w:rsidRDefault="008D74FA" w:rsidP="00F54290">
            <w:pPr>
              <w:pStyle w:val="Bullet1"/>
              <w:numPr>
                <w:ilvl w:val="0"/>
                <w:numId w:val="0"/>
              </w:numPr>
              <w:rPr>
                <w:sz w:val="20"/>
                <w:szCs w:val="20"/>
              </w:rPr>
            </w:pPr>
          </w:p>
        </w:tc>
      </w:tr>
      <w:tr w:rsidR="008D74FA" w14:paraId="5ED428EA" w14:textId="77777777" w:rsidTr="00F40C50">
        <w:trPr>
          <w:trHeight w:val="1292"/>
        </w:trPr>
        <w:tc>
          <w:tcPr>
            <w:tcW w:w="1276" w:type="dxa"/>
            <w:vAlign w:val="center"/>
          </w:tcPr>
          <w:p w14:paraId="408DC90D" w14:textId="77777777" w:rsidR="008D74FA" w:rsidRDefault="008D74FA" w:rsidP="00F54290">
            <w:pPr>
              <w:pStyle w:val="Tabletext"/>
              <w:rPr>
                <w:szCs w:val="20"/>
              </w:rPr>
            </w:pPr>
            <w:r>
              <w:rPr>
                <w:szCs w:val="20"/>
              </w:rPr>
              <w:t>Temporary Marking</w:t>
            </w:r>
          </w:p>
        </w:tc>
        <w:tc>
          <w:tcPr>
            <w:tcW w:w="1630" w:type="dxa"/>
            <w:vAlign w:val="center"/>
          </w:tcPr>
          <w:p w14:paraId="1A66D11D" w14:textId="77777777" w:rsidR="008D74FA" w:rsidRDefault="008D74FA" w:rsidP="00F54290">
            <w:pPr>
              <w:pStyle w:val="Tabletext"/>
              <w:rPr>
                <w:szCs w:val="20"/>
                <w:highlight w:val="yellow"/>
              </w:rPr>
            </w:pPr>
            <w:r>
              <w:rPr>
                <w:szCs w:val="20"/>
              </w:rPr>
              <w:t xml:space="preserve">Marking of </w:t>
            </w:r>
            <w:r>
              <w:rPr>
                <w:rFonts w:eastAsia="SimSun" w:hint="eastAsia"/>
                <w:szCs w:val="20"/>
                <w:lang w:val="en-US" w:eastAsia="zh-CN"/>
              </w:rPr>
              <w:t xml:space="preserve">AtoNs </w:t>
            </w:r>
            <w:r>
              <w:rPr>
                <w:szCs w:val="20"/>
              </w:rPr>
              <w:t>that are Malfunctioning or Off Position</w:t>
            </w:r>
          </w:p>
        </w:tc>
        <w:tc>
          <w:tcPr>
            <w:tcW w:w="2960" w:type="dxa"/>
            <w:vAlign w:val="center"/>
          </w:tcPr>
          <w:p w14:paraId="757113C2" w14:textId="77777777" w:rsidR="008D74FA" w:rsidRDefault="008D74FA" w:rsidP="00F54290">
            <w:pPr>
              <w:pStyle w:val="Tabletext"/>
              <w:rPr>
                <w:szCs w:val="20"/>
                <w:highlight w:val="yellow"/>
              </w:rPr>
            </w:pPr>
            <w:r>
              <w:rPr>
                <w:szCs w:val="20"/>
              </w:rPr>
              <w:t>Virtual AtoN can be effectively utilized when a physical AtoN has lost its ability to perform regular functions.</w:t>
            </w:r>
          </w:p>
        </w:tc>
        <w:tc>
          <w:tcPr>
            <w:tcW w:w="1637" w:type="dxa"/>
            <w:vAlign w:val="center"/>
          </w:tcPr>
          <w:p w14:paraId="0E0FEB99" w14:textId="1405E31B" w:rsidR="008D74FA" w:rsidRDefault="008D74FA" w:rsidP="00F54290">
            <w:pPr>
              <w:pStyle w:val="Tabletext"/>
              <w:rPr>
                <w:rFonts w:eastAsia="SimSun"/>
                <w:szCs w:val="20"/>
                <w:lang w:val="en-US" w:eastAsia="zh-CN"/>
              </w:rPr>
            </w:pPr>
            <w:r>
              <w:rPr>
                <w:rFonts w:eastAsia="SimSun" w:hint="eastAsia"/>
                <w:szCs w:val="20"/>
                <w:lang w:val="en-US" w:eastAsia="zh-CN"/>
              </w:rPr>
              <w:t xml:space="preserve">Same as the physical AtoN, or </w:t>
            </w:r>
            <w:r>
              <w:rPr>
                <w:szCs w:val="20"/>
              </w:rPr>
              <w:t>Isolated Danger Marks</w:t>
            </w:r>
          </w:p>
        </w:tc>
        <w:tc>
          <w:tcPr>
            <w:tcW w:w="2845" w:type="dxa"/>
            <w:gridSpan w:val="2"/>
            <w:vAlign w:val="center"/>
          </w:tcPr>
          <w:p w14:paraId="13CDF246" w14:textId="77777777" w:rsidR="008D74FA" w:rsidRDefault="008D74FA" w:rsidP="00F40C50">
            <w:pPr>
              <w:pStyle w:val="Tabletext"/>
              <w:rPr>
                <w:szCs w:val="20"/>
              </w:rPr>
            </w:pPr>
            <w:r w:rsidRPr="008114EF">
              <w:t xml:space="preserve">Timely </w:t>
            </w:r>
            <w:r w:rsidRPr="00F40C50">
              <w:t xml:space="preserve">deployment </w:t>
            </w:r>
            <w:r w:rsidRPr="008114EF">
              <w:t>required.</w:t>
            </w:r>
          </w:p>
        </w:tc>
      </w:tr>
      <w:tr w:rsidR="008D74FA" w14:paraId="071685CA" w14:textId="77777777" w:rsidTr="00F40C50">
        <w:trPr>
          <w:trHeight w:val="1292"/>
        </w:trPr>
        <w:tc>
          <w:tcPr>
            <w:tcW w:w="1276" w:type="dxa"/>
            <w:vAlign w:val="center"/>
          </w:tcPr>
          <w:p w14:paraId="0C328FC6" w14:textId="77777777" w:rsidR="008D74FA" w:rsidRDefault="008D74FA" w:rsidP="00F54290">
            <w:pPr>
              <w:pStyle w:val="Tabletext"/>
              <w:rPr>
                <w:rFonts w:eastAsia="SimSun"/>
                <w:szCs w:val="20"/>
                <w:lang w:val="en-US" w:eastAsia="zh-CN"/>
              </w:rPr>
            </w:pPr>
            <w:r>
              <w:rPr>
                <w:szCs w:val="20"/>
              </w:rPr>
              <w:lastRenderedPageBreak/>
              <w:t>Temporary</w:t>
            </w:r>
            <w:r>
              <w:rPr>
                <w:rFonts w:eastAsia="SimSun" w:hint="eastAsia"/>
                <w:szCs w:val="20"/>
                <w:lang w:val="en-US" w:eastAsia="zh-CN"/>
              </w:rPr>
              <w:t xml:space="preserve"> Marking</w:t>
            </w:r>
          </w:p>
        </w:tc>
        <w:tc>
          <w:tcPr>
            <w:tcW w:w="1630" w:type="dxa"/>
            <w:vAlign w:val="center"/>
          </w:tcPr>
          <w:p w14:paraId="0AC24E96" w14:textId="77777777" w:rsidR="008D74FA" w:rsidRDefault="008D74FA" w:rsidP="00F54290">
            <w:pPr>
              <w:pStyle w:val="Tabletext"/>
              <w:rPr>
                <w:szCs w:val="20"/>
              </w:rPr>
            </w:pPr>
            <w:r>
              <w:rPr>
                <w:szCs w:val="20"/>
              </w:rPr>
              <w:t>Pilot Boarding</w:t>
            </w:r>
          </w:p>
        </w:tc>
        <w:tc>
          <w:tcPr>
            <w:tcW w:w="2960" w:type="dxa"/>
            <w:vAlign w:val="center"/>
          </w:tcPr>
          <w:p w14:paraId="5B4D980C" w14:textId="77777777" w:rsidR="008D74FA" w:rsidRDefault="008D74FA" w:rsidP="00F54290">
            <w:pPr>
              <w:pStyle w:val="Tabletext"/>
              <w:rPr>
                <w:szCs w:val="20"/>
              </w:rPr>
            </w:pPr>
            <w:r>
              <w:rPr>
                <w:szCs w:val="20"/>
              </w:rPr>
              <w:t>Virtual AtoN will be useful in marking a pilot boarding station where the position is dependent on sea/ice</w:t>
            </w:r>
            <w:r>
              <w:rPr>
                <w:rFonts w:eastAsia="SimSun" w:hint="eastAsia"/>
                <w:szCs w:val="20"/>
                <w:lang w:val="en-US" w:eastAsia="zh-CN"/>
              </w:rPr>
              <w:t xml:space="preserve"> </w:t>
            </w:r>
            <w:r>
              <w:rPr>
                <w:szCs w:val="20"/>
              </w:rPr>
              <w:t xml:space="preserve">conditions. </w:t>
            </w:r>
          </w:p>
        </w:tc>
        <w:tc>
          <w:tcPr>
            <w:tcW w:w="1637" w:type="dxa"/>
            <w:vAlign w:val="center"/>
          </w:tcPr>
          <w:p w14:paraId="4ACEF01B" w14:textId="77777777" w:rsidR="008D74FA" w:rsidRDefault="008D74FA" w:rsidP="00F54290">
            <w:pPr>
              <w:pStyle w:val="Tabletext"/>
              <w:rPr>
                <w:szCs w:val="20"/>
                <w:lang w:val="en-US" w:eastAsia="zh-CN"/>
              </w:rPr>
            </w:pPr>
          </w:p>
        </w:tc>
        <w:tc>
          <w:tcPr>
            <w:tcW w:w="2845" w:type="dxa"/>
            <w:gridSpan w:val="2"/>
            <w:vAlign w:val="center"/>
          </w:tcPr>
          <w:p w14:paraId="7FDE1D49" w14:textId="77777777" w:rsidR="008D74FA" w:rsidRDefault="008D74FA" w:rsidP="00F40C50">
            <w:pPr>
              <w:pStyle w:val="Tabletext"/>
              <w:rPr>
                <w:szCs w:val="20"/>
              </w:rPr>
            </w:pPr>
            <w:r w:rsidRPr="008114EF">
              <w:t>Timely deployment</w:t>
            </w:r>
            <w:r w:rsidRPr="00F40C50">
              <w:t xml:space="preserve"> </w:t>
            </w:r>
            <w:r w:rsidRPr="008114EF">
              <w:t>required.</w:t>
            </w:r>
          </w:p>
        </w:tc>
      </w:tr>
    </w:tbl>
    <w:p w14:paraId="13173188" w14:textId="77777777" w:rsidR="008D74FA" w:rsidRDefault="008D74FA" w:rsidP="008D74FA">
      <w:pPr>
        <w:pStyle w:val="Bullet1"/>
        <w:numPr>
          <w:ilvl w:val="0"/>
          <w:numId w:val="0"/>
        </w:numPr>
      </w:pPr>
    </w:p>
    <w:p w14:paraId="3755CC0A" w14:textId="136D8EA5" w:rsidR="00CF09F6" w:rsidRDefault="00CF09F6">
      <w:pPr>
        <w:spacing w:after="200" w:line="276" w:lineRule="auto"/>
        <w:rPr>
          <w:bCs/>
          <w:i/>
          <w:color w:val="575756"/>
          <w:sz w:val="22"/>
        </w:rPr>
      </w:pPr>
      <w:r>
        <w:rPr>
          <w:bCs/>
          <w:i/>
          <w:color w:val="575756"/>
          <w:sz w:val="22"/>
        </w:rPr>
        <w:br w:type="page"/>
      </w:r>
    </w:p>
    <w:p w14:paraId="0A667162" w14:textId="56B16E90" w:rsidR="00802998" w:rsidRPr="008114EF" w:rsidRDefault="00061411" w:rsidP="00F40C50">
      <w:pPr>
        <w:pStyle w:val="AnnextitleHead1"/>
      </w:pPr>
      <w:bookmarkStart w:id="380" w:name="_Toc82189279"/>
      <w:r>
        <w:lastRenderedPageBreak/>
        <w:t xml:space="preserve">annex D </w:t>
      </w:r>
      <w:r w:rsidR="00882266" w:rsidRPr="008114EF">
        <w:t>planning and considerations for</w:t>
      </w:r>
      <w:r w:rsidR="00802998" w:rsidRPr="008114EF">
        <w:t xml:space="preserve"> AIS AtoN</w:t>
      </w:r>
      <w:bookmarkStart w:id="381" w:name="_Toc228419185"/>
      <w:bookmarkStart w:id="382" w:name="_Toc306265330"/>
      <w:bookmarkStart w:id="383" w:name="_Toc304269898"/>
      <w:bookmarkStart w:id="384" w:name="_Toc338166148"/>
      <w:bookmarkStart w:id="385" w:name="_Toc82189293"/>
      <w:bookmarkEnd w:id="380"/>
      <w:r w:rsidR="00802998" w:rsidRPr="008114EF">
        <w:t xml:space="preserve"> </w:t>
      </w:r>
    </w:p>
    <w:p w14:paraId="6DFA090D" w14:textId="382E12A5" w:rsidR="00476ECB" w:rsidRPr="00DF4638" w:rsidRDefault="00E9566F" w:rsidP="00DF4638">
      <w:pPr>
        <w:pStyle w:val="BodyText"/>
      </w:pPr>
      <w:r>
        <w:t>This Annex gives guidance on the</w:t>
      </w:r>
      <w:r w:rsidR="00370195">
        <w:t xml:space="preserve"> selection,</w:t>
      </w:r>
      <w:r w:rsidR="0055500A">
        <w:t xml:space="preserve"> installation and maintenance of AIS AtoN equipment.</w:t>
      </w:r>
    </w:p>
    <w:p w14:paraId="17186417" w14:textId="77777777" w:rsidR="00802998" w:rsidRPr="00061411" w:rsidRDefault="00802998" w:rsidP="00F40C50">
      <w:pPr>
        <w:pStyle w:val="AnnexDHead2"/>
      </w:pPr>
      <w:r w:rsidRPr="00061411">
        <w:t>SELECTION OF EQUIPMENT</w:t>
      </w:r>
    </w:p>
    <w:p w14:paraId="1DC495A2" w14:textId="0AEC21F4" w:rsidR="00802998" w:rsidRPr="00802998" w:rsidRDefault="00802998" w:rsidP="00802998">
      <w:pPr>
        <w:spacing w:after="120"/>
        <w:jc w:val="both"/>
        <w:rPr>
          <w:sz w:val="22"/>
        </w:rPr>
      </w:pPr>
      <w:r w:rsidRPr="00802998">
        <w:rPr>
          <w:sz w:val="22"/>
        </w:rPr>
        <w:t xml:space="preserve">When selecting AIS AtoN </w:t>
      </w:r>
      <w:r w:rsidR="005A052D">
        <w:rPr>
          <w:sz w:val="22"/>
        </w:rPr>
        <w:t>equipment</w:t>
      </w:r>
      <w:r w:rsidRPr="00802998">
        <w:rPr>
          <w:sz w:val="22"/>
        </w:rPr>
        <w:t>, the following points should be considered:</w:t>
      </w:r>
    </w:p>
    <w:p w14:paraId="43A313B7" w14:textId="1FDF3641" w:rsidR="007D0520" w:rsidRPr="00802998" w:rsidRDefault="00FD2F5E" w:rsidP="00F40C50">
      <w:pPr>
        <w:pStyle w:val="Bullet1"/>
      </w:pPr>
      <w:r w:rsidRPr="00802998">
        <w:t>Life cycle cost analysis</w:t>
      </w:r>
    </w:p>
    <w:p w14:paraId="2200EB8D" w14:textId="77777777" w:rsidR="00802998" w:rsidRPr="00DF4638" w:rsidRDefault="00802998" w:rsidP="00F40C50">
      <w:pPr>
        <w:pStyle w:val="Bullet1"/>
      </w:pPr>
      <w:r w:rsidRPr="00DF4638">
        <w:t>Reliability</w:t>
      </w:r>
    </w:p>
    <w:p w14:paraId="18593FFD" w14:textId="77777777" w:rsidR="00802998" w:rsidRPr="00802998" w:rsidRDefault="00802998" w:rsidP="00F40C50">
      <w:pPr>
        <w:pStyle w:val="Bullet1"/>
      </w:pPr>
      <w:r w:rsidRPr="00802998">
        <w:t>Size of unit compared to available space</w:t>
      </w:r>
    </w:p>
    <w:p w14:paraId="32F8967E" w14:textId="77777777" w:rsidR="00802998" w:rsidRPr="00802998" w:rsidRDefault="00802998" w:rsidP="00F40C50">
      <w:pPr>
        <w:pStyle w:val="Bullet1"/>
      </w:pPr>
      <w:r w:rsidRPr="00802998">
        <w:t>Simplicity to configure and interrogate</w:t>
      </w:r>
    </w:p>
    <w:p w14:paraId="05B2217D" w14:textId="77777777" w:rsidR="00802998" w:rsidRPr="00802998" w:rsidRDefault="00802998" w:rsidP="00F40C50">
      <w:pPr>
        <w:pStyle w:val="Bullet1"/>
      </w:pPr>
      <w:r w:rsidRPr="00802998">
        <w:t>Ease to upgrade if necessary</w:t>
      </w:r>
    </w:p>
    <w:p w14:paraId="1DBB775A" w14:textId="77777777" w:rsidR="00802998" w:rsidRPr="00802998" w:rsidRDefault="00802998" w:rsidP="00F40C50">
      <w:pPr>
        <w:pStyle w:val="Bullet1"/>
      </w:pPr>
      <w:r w:rsidRPr="00802998">
        <w:t>After-sales service and support</w:t>
      </w:r>
    </w:p>
    <w:p w14:paraId="3BDE815A" w14:textId="77777777" w:rsidR="00802998" w:rsidRPr="00802998" w:rsidRDefault="00802998" w:rsidP="00F40C50">
      <w:pPr>
        <w:pStyle w:val="Bullet1"/>
      </w:pPr>
      <w:r w:rsidRPr="00802998">
        <w:t>Ease of installation</w:t>
      </w:r>
    </w:p>
    <w:p w14:paraId="3C0FB58E" w14:textId="51312052" w:rsidR="005A052D" w:rsidRPr="00FD2F5E" w:rsidRDefault="00FD2F5E" w:rsidP="00F40C50">
      <w:pPr>
        <w:pStyle w:val="Bullet1"/>
      </w:pPr>
      <w:r>
        <w:t xml:space="preserve">Connectivity requirements </w:t>
      </w:r>
      <w:r w:rsidR="00802998" w:rsidRPr="00802998">
        <w:t>(Example: high-integrity external connections.)</w:t>
      </w:r>
    </w:p>
    <w:p w14:paraId="5FD49E0E" w14:textId="77777777" w:rsidR="00802998" w:rsidRPr="00802998" w:rsidRDefault="00802998" w:rsidP="00F40C50">
      <w:pPr>
        <w:pStyle w:val="Bullet1"/>
      </w:pPr>
      <w:r w:rsidRPr="00802998">
        <w:t>Power consumption</w:t>
      </w:r>
    </w:p>
    <w:bookmarkEnd w:id="381"/>
    <w:bookmarkEnd w:id="382"/>
    <w:bookmarkEnd w:id="383"/>
    <w:bookmarkEnd w:id="384"/>
    <w:bookmarkEnd w:id="385"/>
    <w:p w14:paraId="7AC06F7A" w14:textId="64B1D948" w:rsidR="00802998" w:rsidRPr="00DF4638" w:rsidRDefault="00E35D8E" w:rsidP="002035AF">
      <w:pPr>
        <w:pStyle w:val="AnnexBHead3"/>
        <w:numPr>
          <w:ilvl w:val="1"/>
          <w:numId w:val="4"/>
        </w:numPr>
      </w:pPr>
      <w:r w:rsidRPr="00DF4638">
        <w:t xml:space="preserve">INSTALLATION </w:t>
      </w:r>
    </w:p>
    <w:p w14:paraId="438186D8" w14:textId="77777777" w:rsidR="00802998" w:rsidRPr="00802998" w:rsidRDefault="00802998" w:rsidP="002035AF">
      <w:pPr>
        <w:pStyle w:val="AnnexBHead3"/>
      </w:pPr>
      <w:bookmarkStart w:id="386" w:name="_Toc82189294"/>
      <w:bookmarkStart w:id="387" w:name="_Toc228419186"/>
      <w:bookmarkStart w:id="388" w:name="_Toc338166149"/>
      <w:r w:rsidRPr="00802998">
        <w:t>Powe</w:t>
      </w:r>
      <w:bookmarkEnd w:id="386"/>
      <w:bookmarkEnd w:id="387"/>
      <w:bookmarkEnd w:id="388"/>
      <w:r w:rsidRPr="00802998">
        <w:rPr>
          <w:rFonts w:hint="eastAsia"/>
          <w:lang w:val="en-US"/>
        </w:rPr>
        <w:t>r requirement</w:t>
      </w:r>
    </w:p>
    <w:p w14:paraId="57CBB86D" w14:textId="00C66844" w:rsidR="00370195" w:rsidRDefault="00370195" w:rsidP="00802998">
      <w:pPr>
        <w:keepNext/>
        <w:keepLines/>
        <w:spacing w:after="120"/>
        <w:jc w:val="both"/>
        <w:rPr>
          <w:sz w:val="22"/>
        </w:rPr>
      </w:pPr>
      <w:r>
        <w:rPr>
          <w:sz w:val="22"/>
        </w:rPr>
        <w:t xml:space="preserve">There needs to be sufficient power available to operate the system, </w:t>
      </w:r>
      <w:r w:rsidRPr="00802998">
        <w:rPr>
          <w:sz w:val="22"/>
        </w:rPr>
        <w:t xml:space="preserve">noting the power consumption of co-located AtoN such as lights etc. to deliver the required autonomy. The power consumption </w:t>
      </w:r>
      <w:r>
        <w:rPr>
          <w:sz w:val="22"/>
        </w:rPr>
        <w:t>of the overall</w:t>
      </w:r>
      <w:r w:rsidRPr="00802998">
        <w:rPr>
          <w:sz w:val="22"/>
        </w:rPr>
        <w:t xml:space="preserve"> configuration should be measured, rather than rely on the manufacturer’s generic data</w:t>
      </w:r>
    </w:p>
    <w:p w14:paraId="0438591A" w14:textId="7143F99C" w:rsidR="00AC7DD3" w:rsidRPr="00802998" w:rsidRDefault="00802998" w:rsidP="00802998">
      <w:pPr>
        <w:keepNext/>
        <w:keepLines/>
        <w:spacing w:after="120"/>
        <w:jc w:val="both"/>
        <w:rPr>
          <w:sz w:val="22"/>
        </w:rPr>
      </w:pPr>
      <w:r w:rsidRPr="00802998">
        <w:rPr>
          <w:rFonts w:hint="eastAsia"/>
          <w:sz w:val="22"/>
        </w:rPr>
        <w:t>The power requirement of an AIS AtoN station is dependent on a number of factors which are usually available for setting via the unit configuration method. These are:</w:t>
      </w:r>
    </w:p>
    <w:p w14:paraId="497C4D22" w14:textId="77777777" w:rsidR="00802998" w:rsidRPr="00802998" w:rsidRDefault="00802998" w:rsidP="00DF4638">
      <w:pPr>
        <w:pStyle w:val="Bullet1"/>
      </w:pPr>
      <w:r w:rsidRPr="00802998">
        <w:rPr>
          <w:rFonts w:hint="eastAsia"/>
        </w:rPr>
        <w:t>VDL access method – FATDMA will give substantially lower power drain than RATDMA.</w:t>
      </w:r>
    </w:p>
    <w:p w14:paraId="40A7E725" w14:textId="578D12F9" w:rsidR="00802998" w:rsidRPr="00802998" w:rsidRDefault="00802998" w:rsidP="00DF4638">
      <w:pPr>
        <w:pStyle w:val="Bullet1"/>
      </w:pPr>
      <w:r w:rsidRPr="00802998">
        <w:rPr>
          <w:rFonts w:hint="eastAsia"/>
        </w:rPr>
        <w:t>FATDMA slot selection</w:t>
      </w:r>
      <w:r w:rsidR="005E2AEE">
        <w:t xml:space="preserve"> </w:t>
      </w:r>
      <w:r w:rsidR="005E2AEE" w:rsidRPr="00802998">
        <w:rPr>
          <w:rFonts w:hint="eastAsia"/>
        </w:rPr>
        <w:t>–</w:t>
      </w:r>
      <w:r w:rsidR="005E2AEE">
        <w:t xml:space="preserve"> </w:t>
      </w:r>
      <w:r w:rsidRPr="00802998">
        <w:rPr>
          <w:rFonts w:hint="eastAsia"/>
        </w:rPr>
        <w:t xml:space="preserve">the </w:t>
      </w:r>
      <w:r w:rsidR="00A20CE6">
        <w:t>channels AIS1 and AIS2</w:t>
      </w:r>
      <w:r w:rsidRPr="00802998">
        <w:rPr>
          <w:rFonts w:hint="eastAsia"/>
        </w:rPr>
        <w:t xml:space="preserve"> slots should be close together in time, to minimize the period for which processes in the AIS AtoN unit are active.</w:t>
      </w:r>
    </w:p>
    <w:p w14:paraId="045B4F76" w14:textId="5A1DB053" w:rsidR="00802998" w:rsidRPr="00802998" w:rsidRDefault="00802998" w:rsidP="00DF4638">
      <w:pPr>
        <w:pStyle w:val="Bullet1"/>
      </w:pPr>
      <w:r w:rsidRPr="00802998">
        <w:rPr>
          <w:rFonts w:hint="eastAsia"/>
        </w:rPr>
        <w:t>Reporting interval – an extended reporting interval will</w:t>
      </w:r>
      <w:r w:rsidR="003C4263">
        <w:t xml:space="preserve"> </w:t>
      </w:r>
      <w:r w:rsidRPr="00802998">
        <w:rPr>
          <w:rFonts w:hint="eastAsia"/>
        </w:rPr>
        <w:t xml:space="preserve">reduce power drain, but the interval should satisfy the </w:t>
      </w:r>
      <w:r w:rsidRPr="00802998">
        <w:rPr>
          <w:rFonts w:eastAsia="SimSun" w:hint="eastAsia"/>
          <w:lang w:val="en-US" w:eastAsia="zh-CN"/>
        </w:rPr>
        <w:t xml:space="preserve">relevant </w:t>
      </w:r>
      <w:r w:rsidRPr="00802998">
        <w:rPr>
          <w:rFonts w:hint="eastAsia"/>
        </w:rPr>
        <w:t>guidance.</w:t>
      </w:r>
    </w:p>
    <w:p w14:paraId="3E040D40" w14:textId="273E2A78" w:rsidR="00802998" w:rsidRPr="00802998" w:rsidRDefault="00802998" w:rsidP="00DF4638">
      <w:pPr>
        <w:pStyle w:val="Bullet1"/>
      </w:pPr>
      <w:r w:rsidRPr="00802998">
        <w:rPr>
          <w:rFonts w:hint="eastAsia"/>
        </w:rPr>
        <w:t xml:space="preserve">Configuration of the AIS AtoN unit - the AIS AtoN unit could be designed or configured to enter into a </w:t>
      </w:r>
      <w:r w:rsidR="00370195">
        <w:t>“s</w:t>
      </w:r>
      <w:r w:rsidRPr="00802998">
        <w:rPr>
          <w:rFonts w:hint="eastAsia"/>
        </w:rPr>
        <w:t>leep”mode when not active.</w:t>
      </w:r>
    </w:p>
    <w:p w14:paraId="3C7D309C" w14:textId="40024023" w:rsidR="00802998" w:rsidRPr="00802998" w:rsidRDefault="00802998" w:rsidP="00802998">
      <w:pPr>
        <w:keepNext/>
        <w:keepLines/>
        <w:spacing w:after="120"/>
        <w:jc w:val="both"/>
        <w:rPr>
          <w:sz w:val="22"/>
        </w:rPr>
      </w:pPr>
      <w:r w:rsidRPr="00802998">
        <w:rPr>
          <w:rFonts w:hint="eastAsia"/>
          <w:sz w:val="22"/>
        </w:rPr>
        <w:t>Repetition of the AIS AtoN messages by a local AIS shore station, during the reporting interval of the AIS AtoN station, may allow the reporting interval of the AIS AtoN unit to be extended</w:t>
      </w:r>
      <w:r w:rsidRPr="00802998">
        <w:rPr>
          <w:sz w:val="22"/>
        </w:rPr>
        <w:t>, reducing the power requirement</w:t>
      </w:r>
      <w:r w:rsidRPr="00802998">
        <w:rPr>
          <w:rFonts w:hint="eastAsia"/>
          <w:sz w:val="22"/>
        </w:rPr>
        <w:t xml:space="preserve">. For example, the AIS AtoN may have a 10 minute reporting interval, but the local AIS shore station repeats the AIS AtoN message every frame, i.e., every minute. Consideration should be given to the coverage areas of the AIS AtoN unit and the </w:t>
      </w:r>
      <w:r w:rsidR="00EA7777">
        <w:rPr>
          <w:sz w:val="22"/>
        </w:rPr>
        <w:t>shore</w:t>
      </w:r>
      <w:r w:rsidR="00EA7777" w:rsidRPr="00802998">
        <w:rPr>
          <w:rFonts w:hint="eastAsia"/>
          <w:sz w:val="22"/>
        </w:rPr>
        <w:t xml:space="preserve"> </w:t>
      </w:r>
      <w:r w:rsidRPr="00802998">
        <w:rPr>
          <w:rFonts w:hint="eastAsia"/>
          <w:sz w:val="22"/>
        </w:rPr>
        <w:t>station to ensure that operational requirements are met.</w:t>
      </w:r>
      <w:r w:rsidRPr="00802998">
        <w:rPr>
          <w:rFonts w:eastAsia="SimSun" w:hint="eastAsia"/>
          <w:sz w:val="22"/>
          <w:lang w:val="en-US" w:eastAsia="zh-CN"/>
        </w:rPr>
        <w:t xml:space="preserve"> </w:t>
      </w:r>
      <w:r w:rsidRPr="00802998">
        <w:rPr>
          <w:rFonts w:hint="eastAsia"/>
          <w:sz w:val="22"/>
        </w:rPr>
        <w:t>An advantage of repeating from an AIS shore station may be to increase the coverage area of the AIS AtoN Station.</w:t>
      </w:r>
    </w:p>
    <w:p w14:paraId="29BE9AC7" w14:textId="076A742C" w:rsidR="00802998" w:rsidRPr="00802998" w:rsidRDefault="00802998" w:rsidP="00802998">
      <w:pPr>
        <w:keepNext/>
        <w:keepLines/>
        <w:spacing w:after="120"/>
        <w:jc w:val="both"/>
        <w:rPr>
          <w:sz w:val="22"/>
        </w:rPr>
      </w:pPr>
    </w:p>
    <w:p w14:paraId="1044906C" w14:textId="71D0F9EA" w:rsidR="00802998" w:rsidRPr="00802998" w:rsidRDefault="00802998" w:rsidP="002035AF">
      <w:pPr>
        <w:pStyle w:val="AnnexBHead3"/>
      </w:pPr>
      <w:bookmarkStart w:id="389" w:name="_Toc306265332"/>
      <w:bookmarkStart w:id="390" w:name="_Toc304269901"/>
      <w:bookmarkStart w:id="391" w:name="_Toc228419187"/>
      <w:bookmarkStart w:id="392" w:name="_Toc338166150"/>
      <w:bookmarkStart w:id="393" w:name="_Toc82189295"/>
      <w:r w:rsidRPr="00802998">
        <w:rPr>
          <w:rFonts w:hint="eastAsia"/>
          <w:lang w:val="en-US" w:eastAsia="zh-CN"/>
        </w:rPr>
        <w:t>A</w:t>
      </w:r>
      <w:r w:rsidRPr="00802998">
        <w:t>ntenna</w:t>
      </w:r>
      <w:r w:rsidR="00370195">
        <w:t>e</w:t>
      </w:r>
    </w:p>
    <w:p w14:paraId="316547B1" w14:textId="77777777" w:rsidR="00802998" w:rsidRPr="00802998" w:rsidRDefault="00802998" w:rsidP="00DF4638">
      <w:pPr>
        <w:pStyle w:val="AnnexBHead4"/>
      </w:pPr>
      <w:bookmarkStart w:id="394" w:name="_Toc338166180"/>
      <w:bookmarkStart w:id="395" w:name="_Toc304269918"/>
      <w:bookmarkStart w:id="396" w:name="_Toc306265354"/>
      <w:bookmarkStart w:id="397" w:name="_Toc228419203"/>
      <w:bookmarkStart w:id="398" w:name="_Toc82189311"/>
      <w:r w:rsidRPr="00802998">
        <w:t xml:space="preserve">VHF </w:t>
      </w:r>
      <w:r w:rsidRPr="00802998">
        <w:rPr>
          <w:rFonts w:eastAsia="SimSun" w:hint="eastAsia"/>
          <w:lang w:val="en-US" w:eastAsia="zh-CN"/>
        </w:rPr>
        <w:t>A</w:t>
      </w:r>
      <w:r w:rsidRPr="00802998">
        <w:t>ntenna</w:t>
      </w:r>
      <w:bookmarkEnd w:id="394"/>
      <w:bookmarkEnd w:id="395"/>
      <w:bookmarkEnd w:id="396"/>
      <w:bookmarkEnd w:id="397"/>
      <w:bookmarkEnd w:id="398"/>
    </w:p>
    <w:p w14:paraId="157C1D95" w14:textId="0209B4F1" w:rsidR="00802998" w:rsidRPr="00802998" w:rsidRDefault="00802998" w:rsidP="00802998">
      <w:pPr>
        <w:keepNext/>
        <w:keepLines/>
        <w:spacing w:after="120"/>
        <w:jc w:val="both"/>
        <w:rPr>
          <w:sz w:val="22"/>
        </w:rPr>
      </w:pPr>
      <w:r w:rsidRPr="00802998">
        <w:rPr>
          <w:sz w:val="22"/>
        </w:rPr>
        <w:lastRenderedPageBreak/>
        <w:t xml:space="preserve">It is normal practice to use a dedicated VHF dipole antenna located as high as practically possible, </w:t>
      </w:r>
      <w:r w:rsidR="00FA5517">
        <w:rPr>
          <w:sz w:val="22"/>
        </w:rPr>
        <w:t xml:space="preserve">whilst </w:t>
      </w:r>
      <w:r w:rsidRPr="00802998">
        <w:rPr>
          <w:sz w:val="22"/>
        </w:rPr>
        <w:t xml:space="preserve">noting the physical vulnerability </w:t>
      </w:r>
      <w:r w:rsidR="00FA5517">
        <w:rPr>
          <w:sz w:val="22"/>
        </w:rPr>
        <w:t>that results</w:t>
      </w:r>
      <w:r w:rsidR="00D11E46">
        <w:rPr>
          <w:sz w:val="22"/>
        </w:rPr>
        <w:t>.</w:t>
      </w:r>
    </w:p>
    <w:p w14:paraId="55878D28" w14:textId="77777777" w:rsidR="00802998" w:rsidRPr="00802998" w:rsidRDefault="00802998" w:rsidP="00DF4638">
      <w:pPr>
        <w:pStyle w:val="AnnexBHead4"/>
      </w:pPr>
      <w:bookmarkStart w:id="399" w:name="_Toc228419204"/>
      <w:bookmarkStart w:id="400" w:name="_Toc338166181"/>
      <w:bookmarkStart w:id="401" w:name="_Toc82189312"/>
      <w:bookmarkStart w:id="402" w:name="_Toc306265355"/>
      <w:bookmarkStart w:id="403" w:name="_Toc304269920"/>
      <w:r w:rsidRPr="00802998">
        <w:t>GNSS Antenna</w:t>
      </w:r>
      <w:bookmarkEnd w:id="399"/>
      <w:bookmarkEnd w:id="400"/>
      <w:bookmarkEnd w:id="401"/>
      <w:bookmarkEnd w:id="402"/>
      <w:bookmarkEnd w:id="403"/>
    </w:p>
    <w:p w14:paraId="4C3F21EE" w14:textId="496F2897" w:rsidR="00802998" w:rsidRPr="00802998" w:rsidRDefault="00802998" w:rsidP="00802998">
      <w:pPr>
        <w:spacing w:after="120"/>
        <w:jc w:val="both"/>
        <w:rPr>
          <w:sz w:val="22"/>
        </w:rPr>
      </w:pPr>
      <w:r w:rsidRPr="00802998">
        <w:rPr>
          <w:sz w:val="22"/>
        </w:rPr>
        <w:t>When planning the installation of a GNSS antenna, it is a priority that it be clear of any vertical obstruction at all times</w:t>
      </w:r>
      <w:r w:rsidR="009468E7">
        <w:rPr>
          <w:sz w:val="22"/>
        </w:rPr>
        <w:t xml:space="preserve"> and </w:t>
      </w:r>
      <w:r w:rsidR="00CC1B29">
        <w:rPr>
          <w:sz w:val="22"/>
        </w:rPr>
        <w:t>position as far as practical</w:t>
      </w:r>
      <w:r w:rsidR="009468E7">
        <w:rPr>
          <w:sz w:val="22"/>
        </w:rPr>
        <w:t xml:space="preserve"> from a</w:t>
      </w:r>
      <w:r w:rsidR="00CC1B29">
        <w:rPr>
          <w:sz w:val="22"/>
        </w:rPr>
        <w:t>ny</w:t>
      </w:r>
      <w:r w:rsidR="009468E7">
        <w:rPr>
          <w:sz w:val="22"/>
        </w:rPr>
        <w:t xml:space="preserve"> potential interfer</w:t>
      </w:r>
      <w:r w:rsidR="00CC1B29">
        <w:rPr>
          <w:sz w:val="22"/>
        </w:rPr>
        <w:t>ence source.</w:t>
      </w:r>
    </w:p>
    <w:p w14:paraId="2D057E9B" w14:textId="77777777" w:rsidR="00802998" w:rsidRPr="00802998" w:rsidRDefault="00802998" w:rsidP="00DF4638">
      <w:pPr>
        <w:pStyle w:val="AnnexBHead4"/>
      </w:pPr>
      <w:bookmarkStart w:id="404" w:name="_Toc338166182"/>
      <w:bookmarkStart w:id="405" w:name="_Toc228419205"/>
      <w:bookmarkStart w:id="406" w:name="_Toc82189313"/>
      <w:r w:rsidRPr="00802998">
        <w:t>Choice of location for antenna</w:t>
      </w:r>
      <w:bookmarkEnd w:id="404"/>
      <w:r w:rsidRPr="00802998">
        <w:t>e</w:t>
      </w:r>
      <w:bookmarkEnd w:id="405"/>
      <w:bookmarkEnd w:id="406"/>
    </w:p>
    <w:p w14:paraId="46D6BD4D" w14:textId="77777777" w:rsidR="00802998" w:rsidRPr="00DF4638" w:rsidRDefault="00802998" w:rsidP="00802998">
      <w:pPr>
        <w:keepNext/>
        <w:keepLines/>
        <w:tabs>
          <w:tab w:val="left" w:pos="0"/>
        </w:tabs>
        <w:spacing w:before="240" w:after="200" w:line="240" w:lineRule="atLeast"/>
        <w:outlineLvl w:val="0"/>
        <w:rPr>
          <w:sz w:val="22"/>
        </w:rPr>
      </w:pPr>
      <w:r w:rsidRPr="00DF4638">
        <w:rPr>
          <w:sz w:val="22"/>
        </w:rPr>
        <w:t>In the case of floating AtoN, installing VHF and GNSS antennae at the uppermost section of a superstructure may be a disadvantage from the structural point of view, as they are vulnerable to damage if the buoy is struck by a passing ship or when the buoy is being recovered for maintenance.</w:t>
      </w:r>
    </w:p>
    <w:p w14:paraId="37290745" w14:textId="77777777" w:rsidR="00802998" w:rsidRPr="00802998" w:rsidRDefault="00802998" w:rsidP="00802998">
      <w:pPr>
        <w:keepNext/>
        <w:keepLines/>
        <w:numPr>
          <w:ilvl w:val="2"/>
          <w:numId w:val="4"/>
        </w:numPr>
        <w:tabs>
          <w:tab w:val="left" w:pos="0"/>
        </w:tabs>
        <w:spacing w:before="120" w:after="120" w:line="240" w:lineRule="atLeast"/>
        <w:ind w:right="851"/>
        <w:outlineLvl w:val="2"/>
        <w:rPr>
          <w:rFonts w:asciiTheme="majorHAnsi" w:hAnsiTheme="majorHAnsi" w:cstheme="majorBidi"/>
          <w:b/>
          <w:bCs/>
          <w:smallCaps/>
          <w:color w:val="00558C"/>
          <w:sz w:val="24"/>
          <w:szCs w:val="24"/>
        </w:rPr>
      </w:pPr>
      <w:r w:rsidRPr="00802998">
        <w:rPr>
          <w:rFonts w:asciiTheme="majorHAnsi" w:hAnsiTheme="majorHAnsi" w:cstheme="majorBidi"/>
          <w:b/>
          <w:bCs/>
          <w:smallCaps/>
          <w:color w:val="00558C"/>
          <w:sz w:val="24"/>
          <w:szCs w:val="24"/>
        </w:rPr>
        <w:t>Transmission range</w:t>
      </w:r>
      <w:bookmarkEnd w:id="389"/>
      <w:bookmarkEnd w:id="390"/>
      <w:bookmarkEnd w:id="391"/>
      <w:bookmarkEnd w:id="392"/>
      <w:bookmarkEnd w:id="393"/>
    </w:p>
    <w:p w14:paraId="325A9047" w14:textId="335E3F8A" w:rsidR="00802998" w:rsidRPr="00802998" w:rsidRDefault="00CE1A86" w:rsidP="00802998">
      <w:pPr>
        <w:spacing w:after="120"/>
        <w:jc w:val="both"/>
        <w:rPr>
          <w:sz w:val="22"/>
        </w:rPr>
      </w:pPr>
      <w:r>
        <w:rPr>
          <w:sz w:val="22"/>
        </w:rPr>
        <w:t>The</w:t>
      </w:r>
      <w:r w:rsidR="00802998" w:rsidRPr="00802998">
        <w:rPr>
          <w:sz w:val="22"/>
        </w:rPr>
        <w:t xml:space="preserve"> transmission range </w:t>
      </w:r>
      <w:r>
        <w:rPr>
          <w:sz w:val="22"/>
        </w:rPr>
        <w:t>is a function of the</w:t>
      </w:r>
      <w:r w:rsidR="00C204B1">
        <w:rPr>
          <w:sz w:val="22"/>
        </w:rPr>
        <w:t xml:space="preserve"> transmitter power, </w:t>
      </w:r>
      <w:r w:rsidR="00802998" w:rsidRPr="00802998">
        <w:rPr>
          <w:sz w:val="22"/>
        </w:rPr>
        <w:t>antenna</w:t>
      </w:r>
      <w:r w:rsidR="00590C74">
        <w:rPr>
          <w:sz w:val="22"/>
        </w:rPr>
        <w:t>e</w:t>
      </w:r>
      <w:r>
        <w:rPr>
          <w:sz w:val="22"/>
        </w:rPr>
        <w:t xml:space="preserve"> h</w:t>
      </w:r>
      <w:r w:rsidR="00C204B1">
        <w:rPr>
          <w:sz w:val="22"/>
        </w:rPr>
        <w:t>eight and antenna gain</w:t>
      </w:r>
      <w:r w:rsidR="00802998" w:rsidRPr="00802998">
        <w:rPr>
          <w:sz w:val="22"/>
        </w:rPr>
        <w:t>. In areas of very heavy traffic, the volume of AIS transmissions may overload a receiver</w:t>
      </w:r>
      <w:r w:rsidR="00590C74">
        <w:rPr>
          <w:sz w:val="22"/>
        </w:rPr>
        <w:t xml:space="preserve"> reducing the effective range</w:t>
      </w:r>
      <w:r w:rsidR="009158BE">
        <w:rPr>
          <w:sz w:val="22"/>
        </w:rPr>
        <w:t>.</w:t>
      </w:r>
      <w:bookmarkStart w:id="407" w:name="OLE_LINK1"/>
    </w:p>
    <w:bookmarkEnd w:id="407"/>
    <w:p w14:paraId="575DCCA8" w14:textId="20A8E1CD" w:rsidR="00802998" w:rsidRPr="00802998" w:rsidRDefault="00802998" w:rsidP="00802998">
      <w:pPr>
        <w:spacing w:after="120"/>
        <w:jc w:val="both"/>
        <w:rPr>
          <w:sz w:val="22"/>
        </w:rPr>
      </w:pPr>
      <w:r w:rsidRPr="00802998">
        <w:rPr>
          <w:rFonts w:hint="eastAsia"/>
          <w:sz w:val="22"/>
        </w:rPr>
        <w:t xml:space="preserve">In </w:t>
      </w:r>
      <w:r w:rsidRPr="00802998">
        <w:rPr>
          <w:rFonts w:eastAsia="SimSun" w:hint="eastAsia"/>
          <w:sz w:val="22"/>
          <w:lang w:val="en-US" w:eastAsia="zh-CN"/>
        </w:rPr>
        <w:t xml:space="preserve">certain </w:t>
      </w:r>
      <w:r w:rsidRPr="00802998">
        <w:rPr>
          <w:rFonts w:hint="eastAsia"/>
          <w:sz w:val="22"/>
        </w:rPr>
        <w:t xml:space="preserve">regions </w:t>
      </w:r>
      <w:r w:rsidR="00590C74">
        <w:rPr>
          <w:sz w:val="22"/>
        </w:rPr>
        <w:t xml:space="preserve">and </w:t>
      </w:r>
      <w:r w:rsidRPr="00802998">
        <w:rPr>
          <w:rFonts w:hint="eastAsia"/>
          <w:sz w:val="22"/>
        </w:rPr>
        <w:t xml:space="preserve">specific environmental conditions, </w:t>
      </w:r>
      <w:r w:rsidRPr="00802998">
        <w:rPr>
          <w:sz w:val="22"/>
        </w:rPr>
        <w:t xml:space="preserve">super-refraction or ducting of the VHF signal can occur, significantly </w:t>
      </w:r>
      <w:r w:rsidRPr="00802998">
        <w:rPr>
          <w:rFonts w:hint="eastAsia"/>
          <w:sz w:val="22"/>
        </w:rPr>
        <w:t>enhancing the VHF coverage</w:t>
      </w:r>
      <w:r w:rsidRPr="00802998">
        <w:rPr>
          <w:sz w:val="22"/>
        </w:rPr>
        <w:t xml:space="preserve"> at times</w:t>
      </w:r>
      <w:r w:rsidRPr="00802998">
        <w:rPr>
          <w:rFonts w:eastAsia="SimSun" w:hint="eastAsia"/>
          <w:sz w:val="22"/>
          <w:lang w:val="en-US" w:eastAsia="zh-CN"/>
        </w:rPr>
        <w:t>. T</w:t>
      </w:r>
      <w:r w:rsidRPr="00802998">
        <w:rPr>
          <w:rFonts w:hint="eastAsia"/>
          <w:sz w:val="22"/>
        </w:rPr>
        <w:t>his particular phenomenon should not be relied on to provide enhanced coverage.</w:t>
      </w:r>
    </w:p>
    <w:p w14:paraId="44813334" w14:textId="77777777" w:rsidR="00802998" w:rsidRPr="00802998" w:rsidRDefault="00802998" w:rsidP="00802998">
      <w:pPr>
        <w:keepNext/>
        <w:keepLines/>
        <w:numPr>
          <w:ilvl w:val="2"/>
          <w:numId w:val="4"/>
        </w:numPr>
        <w:tabs>
          <w:tab w:val="left" w:pos="0"/>
        </w:tabs>
        <w:spacing w:before="120" w:after="120" w:line="240" w:lineRule="atLeast"/>
        <w:ind w:right="851"/>
        <w:outlineLvl w:val="2"/>
        <w:rPr>
          <w:rFonts w:asciiTheme="majorHAnsi" w:hAnsiTheme="majorHAnsi" w:cstheme="majorBidi"/>
          <w:b/>
          <w:bCs/>
          <w:smallCaps/>
          <w:color w:val="00558C"/>
          <w:sz w:val="24"/>
          <w:szCs w:val="24"/>
        </w:rPr>
      </w:pPr>
      <w:bookmarkStart w:id="408" w:name="_Toc228419189"/>
      <w:bookmarkStart w:id="409" w:name="_Toc82189297"/>
      <w:bookmarkStart w:id="410" w:name="_Toc306265334"/>
      <w:bookmarkStart w:id="411" w:name="_Toc338166154"/>
      <w:bookmarkStart w:id="412" w:name="_Toc304269906"/>
      <w:r w:rsidRPr="00802998">
        <w:rPr>
          <w:rFonts w:asciiTheme="majorHAnsi" w:hAnsiTheme="majorHAnsi" w:cstheme="majorBidi"/>
          <w:b/>
          <w:bCs/>
          <w:smallCaps/>
          <w:color w:val="00558C"/>
          <w:sz w:val="24"/>
          <w:szCs w:val="24"/>
        </w:rPr>
        <w:t>Selection of VHF antenna</w:t>
      </w:r>
      <w:bookmarkEnd w:id="408"/>
      <w:bookmarkEnd w:id="409"/>
      <w:bookmarkEnd w:id="410"/>
      <w:bookmarkEnd w:id="411"/>
      <w:bookmarkEnd w:id="412"/>
    </w:p>
    <w:p w14:paraId="2B963A7E" w14:textId="09EB4BCB" w:rsidR="00802998" w:rsidRPr="00802998" w:rsidRDefault="002E32BC" w:rsidP="00802998">
      <w:pPr>
        <w:spacing w:after="120"/>
        <w:jc w:val="both"/>
        <w:rPr>
          <w:sz w:val="22"/>
        </w:rPr>
      </w:pPr>
      <w:r>
        <w:rPr>
          <w:sz w:val="22"/>
        </w:rPr>
        <w:t xml:space="preserve">The selection of </w:t>
      </w:r>
      <w:r w:rsidR="00802998" w:rsidRPr="00802998">
        <w:rPr>
          <w:sz w:val="22"/>
        </w:rPr>
        <w:t>VHF antenna</w:t>
      </w:r>
      <w:r w:rsidR="002F337A">
        <w:rPr>
          <w:sz w:val="22"/>
        </w:rPr>
        <w:t xml:space="preserve"> should be specific for the AI</w:t>
      </w:r>
      <w:r w:rsidR="00590C74">
        <w:rPr>
          <w:sz w:val="22"/>
        </w:rPr>
        <w:t>S</w:t>
      </w:r>
      <w:r w:rsidR="002F337A">
        <w:rPr>
          <w:sz w:val="22"/>
        </w:rPr>
        <w:t xml:space="preserve"> frequencies</w:t>
      </w:r>
      <w:r w:rsidR="00802998" w:rsidRPr="00802998">
        <w:rPr>
          <w:sz w:val="22"/>
        </w:rPr>
        <w:t xml:space="preserve"> </w:t>
      </w:r>
      <w:r w:rsidR="002F337A">
        <w:rPr>
          <w:sz w:val="22"/>
        </w:rPr>
        <w:t>(</w:t>
      </w:r>
      <w:r w:rsidR="002F337A" w:rsidRPr="00802998">
        <w:rPr>
          <w:sz w:val="22"/>
        </w:rPr>
        <w:t>161.975 MHz and 162.025 MHz</w:t>
      </w:r>
      <w:r w:rsidR="002F337A">
        <w:rPr>
          <w:sz w:val="22"/>
        </w:rPr>
        <w:t>) and be suitably designed for the maritime environment</w:t>
      </w:r>
      <w:r w:rsidR="00802998" w:rsidRPr="00802998">
        <w:rPr>
          <w:sz w:val="22"/>
        </w:rPr>
        <w:t xml:space="preserve">. </w:t>
      </w:r>
    </w:p>
    <w:p w14:paraId="3D4EBD21" w14:textId="15A4BE92" w:rsidR="00802998" w:rsidRPr="00802998" w:rsidRDefault="00802998" w:rsidP="00802998">
      <w:pPr>
        <w:keepNext/>
        <w:keepLines/>
        <w:numPr>
          <w:ilvl w:val="1"/>
          <w:numId w:val="4"/>
        </w:numPr>
        <w:tabs>
          <w:tab w:val="left" w:pos="0"/>
        </w:tabs>
        <w:spacing w:before="240" w:after="200" w:line="240" w:lineRule="atLeast"/>
        <w:ind w:right="709"/>
        <w:outlineLvl w:val="1"/>
        <w:rPr>
          <w:rFonts w:asciiTheme="majorHAnsi" w:eastAsiaTheme="majorEastAsia" w:hAnsiTheme="majorHAnsi" w:cstheme="majorBidi"/>
          <w:b/>
          <w:caps/>
          <w:color w:val="00558C"/>
          <w:sz w:val="24"/>
          <w:szCs w:val="24"/>
        </w:rPr>
      </w:pPr>
      <w:bookmarkStart w:id="413" w:name="_Toc304269914"/>
      <w:bookmarkStart w:id="414" w:name="_Toc228419206"/>
      <w:bookmarkStart w:id="415" w:name="_Toc338166170"/>
      <w:bookmarkStart w:id="416" w:name="_Toc82189314"/>
      <w:bookmarkStart w:id="417" w:name="_Toc306265346"/>
      <w:bookmarkStart w:id="418" w:name="_Toc228419191"/>
      <w:bookmarkStart w:id="419" w:name="_Toc82189299"/>
      <w:bookmarkStart w:id="420" w:name="_Toc338166156"/>
      <w:r w:rsidRPr="00802998">
        <w:rPr>
          <w:rFonts w:asciiTheme="majorHAnsi" w:eastAsiaTheme="majorEastAsia" w:hAnsiTheme="majorHAnsi" w:cstheme="majorBidi"/>
          <w:b/>
          <w:caps/>
          <w:color w:val="00558C"/>
          <w:sz w:val="24"/>
          <w:szCs w:val="24"/>
        </w:rPr>
        <w:t>I</w:t>
      </w:r>
      <w:r w:rsidR="00283816">
        <w:rPr>
          <w:rFonts w:asciiTheme="majorHAnsi" w:eastAsiaTheme="majorEastAsia" w:hAnsiTheme="majorHAnsi" w:cstheme="majorBidi"/>
          <w:b/>
          <w:caps/>
          <w:color w:val="00558C"/>
          <w:sz w:val="24"/>
          <w:szCs w:val="24"/>
        </w:rPr>
        <w:t>ngress protection (IP)</w:t>
      </w:r>
      <w:r w:rsidRPr="00802998">
        <w:rPr>
          <w:rFonts w:asciiTheme="majorHAnsi" w:eastAsiaTheme="majorEastAsia" w:hAnsiTheme="majorHAnsi" w:cstheme="majorBidi"/>
          <w:b/>
          <w:caps/>
          <w:color w:val="00558C"/>
          <w:sz w:val="24"/>
          <w:szCs w:val="24"/>
        </w:rPr>
        <w:t xml:space="preserve"> rating</w:t>
      </w:r>
      <w:bookmarkEnd w:id="413"/>
      <w:bookmarkEnd w:id="414"/>
      <w:bookmarkEnd w:id="415"/>
      <w:bookmarkEnd w:id="416"/>
      <w:bookmarkEnd w:id="417"/>
    </w:p>
    <w:p w14:paraId="10BA6E29" w14:textId="77777777" w:rsidR="00802998" w:rsidRPr="00802998" w:rsidRDefault="00802998" w:rsidP="00802998">
      <w:pPr>
        <w:spacing w:after="120"/>
        <w:jc w:val="both"/>
        <w:rPr>
          <w:sz w:val="22"/>
        </w:rPr>
      </w:pPr>
      <w:r w:rsidRPr="00802998">
        <w:rPr>
          <w:sz w:val="22"/>
        </w:rPr>
        <w:t>Electronic equipment installed on an AtoN will be subject to severe environmental exposure.</w:t>
      </w:r>
    </w:p>
    <w:p w14:paraId="5B20E632" w14:textId="40D1B4AB" w:rsidR="00802998" w:rsidRPr="00802998" w:rsidRDefault="00590C74" w:rsidP="00802998">
      <w:pPr>
        <w:spacing w:after="120"/>
        <w:jc w:val="both"/>
        <w:rPr>
          <w:sz w:val="22"/>
        </w:rPr>
      </w:pPr>
      <w:r>
        <w:rPr>
          <w:sz w:val="22"/>
        </w:rPr>
        <w:t>T</w:t>
      </w:r>
      <w:r w:rsidR="00802998" w:rsidRPr="00802998">
        <w:rPr>
          <w:sz w:val="22"/>
        </w:rPr>
        <w:t xml:space="preserve">o safeguard integrity of the equipment, increase its lifespan and ensure its reliability, the installation must prevent the condensation cycle from starting. </w:t>
      </w:r>
      <w:r>
        <w:rPr>
          <w:sz w:val="22"/>
        </w:rPr>
        <w:t xml:space="preserve"> A</w:t>
      </w:r>
      <w:r w:rsidR="00FE2810">
        <w:rPr>
          <w:sz w:val="22"/>
        </w:rPr>
        <w:t xml:space="preserve"> sufficient </w:t>
      </w:r>
      <w:r w:rsidR="00802998" w:rsidRPr="00802998">
        <w:rPr>
          <w:sz w:val="22"/>
        </w:rPr>
        <w:t xml:space="preserve">IP </w:t>
      </w:r>
      <w:r>
        <w:rPr>
          <w:sz w:val="22"/>
        </w:rPr>
        <w:t>rating</w:t>
      </w:r>
      <w:r w:rsidR="00802998" w:rsidRPr="00802998">
        <w:rPr>
          <w:sz w:val="22"/>
        </w:rPr>
        <w:t xml:space="preserve"> of not less than IP56 should be specified.</w:t>
      </w:r>
    </w:p>
    <w:p w14:paraId="182BFB10" w14:textId="77777777" w:rsidR="00802998" w:rsidRPr="00802998" w:rsidRDefault="00802998" w:rsidP="00802998">
      <w:pPr>
        <w:keepNext/>
        <w:keepLines/>
        <w:numPr>
          <w:ilvl w:val="1"/>
          <w:numId w:val="4"/>
        </w:numPr>
        <w:tabs>
          <w:tab w:val="left" w:pos="0"/>
        </w:tabs>
        <w:spacing w:before="240" w:after="200" w:line="240" w:lineRule="atLeast"/>
        <w:ind w:right="709"/>
        <w:outlineLvl w:val="1"/>
        <w:rPr>
          <w:rFonts w:asciiTheme="majorHAnsi" w:eastAsiaTheme="majorEastAsia" w:hAnsiTheme="majorHAnsi" w:cstheme="majorBidi"/>
          <w:b/>
          <w:caps/>
          <w:color w:val="00558C"/>
          <w:sz w:val="24"/>
          <w:szCs w:val="24"/>
        </w:rPr>
      </w:pPr>
      <w:bookmarkStart w:id="421" w:name="_Toc306265351"/>
      <w:bookmarkStart w:id="422" w:name="_Toc82189318"/>
      <w:bookmarkStart w:id="423" w:name="_Toc304269916"/>
      <w:bookmarkStart w:id="424" w:name="_Toc228419210"/>
      <w:bookmarkStart w:id="425" w:name="_Toc338166177"/>
      <w:r w:rsidRPr="00802998">
        <w:rPr>
          <w:rFonts w:asciiTheme="majorHAnsi" w:eastAsiaTheme="majorEastAsia" w:hAnsiTheme="majorHAnsi" w:cstheme="majorBidi"/>
          <w:b/>
          <w:caps/>
          <w:color w:val="00558C"/>
          <w:sz w:val="24"/>
          <w:szCs w:val="24"/>
        </w:rPr>
        <w:t>Lightning protection.</w:t>
      </w:r>
      <w:bookmarkEnd w:id="421"/>
      <w:bookmarkEnd w:id="422"/>
      <w:bookmarkEnd w:id="423"/>
      <w:bookmarkEnd w:id="424"/>
      <w:bookmarkEnd w:id="425"/>
    </w:p>
    <w:p w14:paraId="6A4B41B1" w14:textId="480CD977" w:rsidR="00802998" w:rsidRPr="00802998" w:rsidRDefault="00590C74" w:rsidP="00802998">
      <w:pPr>
        <w:spacing w:after="120"/>
        <w:jc w:val="both"/>
        <w:rPr>
          <w:sz w:val="22"/>
        </w:rPr>
      </w:pPr>
      <w:r>
        <w:rPr>
          <w:sz w:val="22"/>
        </w:rPr>
        <w:t>S</w:t>
      </w:r>
      <w:r w:rsidR="00802998" w:rsidRPr="00802998">
        <w:rPr>
          <w:sz w:val="22"/>
        </w:rPr>
        <w:t>urge protection to guard the equipment against an atmospheric discharge is essential in any installation of electronic equipment.</w:t>
      </w:r>
    </w:p>
    <w:p w14:paraId="64241BEF" w14:textId="77777777" w:rsidR="00802998" w:rsidRPr="00802998" w:rsidRDefault="00802998" w:rsidP="00802998">
      <w:pPr>
        <w:spacing w:after="120"/>
        <w:jc w:val="both"/>
        <w:rPr>
          <w:sz w:val="22"/>
        </w:rPr>
      </w:pPr>
      <w:r w:rsidRPr="00802998">
        <w:rPr>
          <w:sz w:val="22"/>
        </w:rPr>
        <w:t>Lightning protection can take the form of diode-based surge protectors, varistors, gas discharge units and good grounding.</w:t>
      </w:r>
    </w:p>
    <w:p w14:paraId="58508A99" w14:textId="77777777" w:rsidR="00802998" w:rsidRPr="00DF4638" w:rsidRDefault="00802998" w:rsidP="00DF4638">
      <w:pPr>
        <w:keepNext/>
        <w:keepLines/>
        <w:numPr>
          <w:ilvl w:val="1"/>
          <w:numId w:val="4"/>
        </w:numPr>
        <w:tabs>
          <w:tab w:val="left" w:pos="0"/>
        </w:tabs>
        <w:spacing w:before="240" w:after="200" w:line="240" w:lineRule="atLeast"/>
        <w:ind w:right="709"/>
        <w:outlineLvl w:val="1"/>
        <w:rPr>
          <w:rFonts w:asciiTheme="majorHAnsi" w:eastAsiaTheme="majorEastAsia" w:hAnsiTheme="majorHAnsi" w:cstheme="majorBidi"/>
          <w:b/>
          <w:caps/>
          <w:color w:val="00558C"/>
          <w:sz w:val="24"/>
          <w:szCs w:val="24"/>
        </w:rPr>
      </w:pPr>
      <w:bookmarkStart w:id="426" w:name="_Toc82189319"/>
      <w:bookmarkStart w:id="427" w:name="_Toc338166178"/>
      <w:bookmarkStart w:id="428" w:name="_Toc306265352"/>
      <w:bookmarkStart w:id="429" w:name="_Toc228419211"/>
      <w:r w:rsidRPr="00DF4638">
        <w:rPr>
          <w:rFonts w:asciiTheme="majorHAnsi" w:eastAsiaTheme="majorEastAsia" w:hAnsiTheme="majorHAnsi" w:cstheme="majorBidi"/>
          <w:b/>
          <w:caps/>
          <w:color w:val="00558C"/>
          <w:sz w:val="24"/>
          <w:szCs w:val="24"/>
        </w:rPr>
        <w:t>Grounding</w:t>
      </w:r>
      <w:bookmarkEnd w:id="426"/>
      <w:bookmarkEnd w:id="427"/>
      <w:bookmarkEnd w:id="428"/>
      <w:bookmarkEnd w:id="429"/>
    </w:p>
    <w:p w14:paraId="24E1E334" w14:textId="5F826B6F" w:rsidR="00802998" w:rsidRPr="00802998" w:rsidRDefault="00802998" w:rsidP="00802998">
      <w:pPr>
        <w:spacing w:after="120"/>
        <w:jc w:val="both"/>
        <w:rPr>
          <w:rFonts w:eastAsia="SimSun"/>
          <w:sz w:val="22"/>
          <w:lang w:eastAsia="zh-CN"/>
        </w:rPr>
      </w:pPr>
      <w:bookmarkStart w:id="430" w:name="OLE_LINK3"/>
      <w:r w:rsidRPr="00802998">
        <w:rPr>
          <w:sz w:val="22"/>
        </w:rPr>
        <w:t>Good equipotential bonding between the AtoN superstructure, mounted equipment and sea water will provide some protection against raised electrical potential during a lightning storm</w:t>
      </w:r>
      <w:r w:rsidR="00590C74">
        <w:rPr>
          <w:sz w:val="22"/>
        </w:rPr>
        <w:t xml:space="preserve">, and </w:t>
      </w:r>
      <w:r w:rsidRPr="00802998">
        <w:rPr>
          <w:sz w:val="22"/>
        </w:rPr>
        <w:t>will also prevent static build up</w:t>
      </w:r>
      <w:r w:rsidR="00590C74">
        <w:rPr>
          <w:sz w:val="22"/>
        </w:rPr>
        <w:t>.</w:t>
      </w:r>
    </w:p>
    <w:p w14:paraId="7F08803D" w14:textId="662000FF" w:rsidR="00802998" w:rsidRPr="00802998" w:rsidRDefault="00802998" w:rsidP="00802998">
      <w:pPr>
        <w:keepNext/>
        <w:keepLines/>
        <w:numPr>
          <w:ilvl w:val="1"/>
          <w:numId w:val="4"/>
        </w:numPr>
        <w:tabs>
          <w:tab w:val="left" w:pos="0"/>
        </w:tabs>
        <w:spacing w:before="240" w:after="200" w:line="240" w:lineRule="atLeast"/>
        <w:ind w:right="709"/>
        <w:outlineLvl w:val="1"/>
        <w:rPr>
          <w:rFonts w:asciiTheme="majorHAnsi" w:eastAsia="SimSun" w:hAnsiTheme="majorHAnsi" w:cstheme="majorBidi"/>
          <w:b/>
          <w:caps/>
          <w:color w:val="00558C"/>
          <w:sz w:val="24"/>
          <w:szCs w:val="24"/>
          <w:lang w:eastAsia="zh-CN"/>
        </w:rPr>
      </w:pPr>
      <w:bookmarkStart w:id="431" w:name="_Toc228419192"/>
      <w:bookmarkStart w:id="432" w:name="_Toc82189300"/>
      <w:bookmarkStart w:id="433" w:name="_Toc338166165"/>
      <w:bookmarkStart w:id="434" w:name="_Toc304269909"/>
      <w:bookmarkStart w:id="435" w:name="_Toc306265341"/>
      <w:bookmarkEnd w:id="418"/>
      <w:bookmarkEnd w:id="419"/>
      <w:bookmarkEnd w:id="420"/>
      <w:bookmarkEnd w:id="430"/>
      <w:r w:rsidRPr="00802998">
        <w:rPr>
          <w:rFonts w:asciiTheme="majorHAnsi" w:eastAsiaTheme="majorEastAsia" w:hAnsiTheme="majorHAnsi" w:cstheme="majorBidi"/>
          <w:b/>
          <w:caps/>
          <w:color w:val="00558C"/>
          <w:sz w:val="24"/>
          <w:szCs w:val="24"/>
        </w:rPr>
        <w:t>AIS FOR MONITORING</w:t>
      </w:r>
      <w:r w:rsidR="00803924">
        <w:rPr>
          <w:rFonts w:asciiTheme="majorHAnsi" w:eastAsiaTheme="majorEastAsia" w:hAnsiTheme="majorHAnsi" w:cstheme="majorBidi"/>
          <w:b/>
          <w:caps/>
          <w:color w:val="00558C"/>
          <w:sz w:val="24"/>
          <w:szCs w:val="24"/>
        </w:rPr>
        <w:t xml:space="preserve"> </w:t>
      </w:r>
      <w:r w:rsidRPr="00802998">
        <w:rPr>
          <w:rFonts w:asciiTheme="majorHAnsi" w:eastAsiaTheme="majorEastAsia" w:hAnsiTheme="majorHAnsi" w:cstheme="majorBidi"/>
          <w:b/>
          <w:caps/>
          <w:color w:val="00558C"/>
          <w:sz w:val="24"/>
          <w:szCs w:val="24"/>
        </w:rPr>
        <w:t>AtoN Units</w:t>
      </w:r>
      <w:bookmarkEnd w:id="431"/>
      <w:bookmarkEnd w:id="432"/>
      <w:bookmarkEnd w:id="433"/>
      <w:bookmarkEnd w:id="434"/>
      <w:bookmarkEnd w:id="435"/>
    </w:p>
    <w:p w14:paraId="042CACC2" w14:textId="09314608" w:rsidR="00802998" w:rsidRPr="00802998" w:rsidRDefault="00802998" w:rsidP="00802998">
      <w:pPr>
        <w:spacing w:after="120"/>
        <w:jc w:val="both"/>
        <w:rPr>
          <w:sz w:val="22"/>
        </w:rPr>
      </w:pPr>
      <w:r w:rsidRPr="00802998">
        <w:rPr>
          <w:sz w:val="22"/>
        </w:rPr>
        <w:t xml:space="preserve">AIS can be used for monitoring AtoN lantern </w:t>
      </w:r>
      <w:r w:rsidR="00590C74">
        <w:rPr>
          <w:sz w:val="22"/>
        </w:rPr>
        <w:t xml:space="preserve">and racon </w:t>
      </w:r>
      <w:r w:rsidRPr="00802998">
        <w:rPr>
          <w:sz w:val="22"/>
        </w:rPr>
        <w:t xml:space="preserve">health </w:t>
      </w:r>
      <w:r w:rsidR="00C77AF7">
        <w:rPr>
          <w:sz w:val="22"/>
        </w:rPr>
        <w:t xml:space="preserve">information </w:t>
      </w:r>
      <w:r w:rsidRPr="00802998">
        <w:rPr>
          <w:sz w:val="22"/>
        </w:rPr>
        <w:t xml:space="preserve">via </w:t>
      </w:r>
      <w:r w:rsidR="00803924">
        <w:rPr>
          <w:sz w:val="22"/>
        </w:rPr>
        <w:t>m</w:t>
      </w:r>
      <w:r w:rsidR="00803924" w:rsidRPr="00802998">
        <w:rPr>
          <w:sz w:val="22"/>
        </w:rPr>
        <w:t xml:space="preserve">essage </w:t>
      </w:r>
      <w:r w:rsidRPr="00802998">
        <w:rPr>
          <w:sz w:val="22"/>
        </w:rPr>
        <w:t xml:space="preserve">6, and position via </w:t>
      </w:r>
      <w:r w:rsidR="00803924">
        <w:rPr>
          <w:sz w:val="22"/>
        </w:rPr>
        <w:t>m</w:t>
      </w:r>
      <w:r w:rsidRPr="00802998">
        <w:rPr>
          <w:sz w:val="22"/>
        </w:rPr>
        <w:t>essage</w:t>
      </w:r>
      <w:r w:rsidR="00803924">
        <w:rPr>
          <w:sz w:val="22"/>
        </w:rPr>
        <w:t xml:space="preserve"> </w:t>
      </w:r>
      <w:r w:rsidRPr="00802998">
        <w:rPr>
          <w:sz w:val="22"/>
        </w:rPr>
        <w:t xml:space="preserve">21. </w:t>
      </w:r>
    </w:p>
    <w:p w14:paraId="29E0DA13" w14:textId="42584EFD" w:rsidR="00BC3209" w:rsidRPr="00802998" w:rsidRDefault="00802998" w:rsidP="00BC3209">
      <w:pPr>
        <w:spacing w:after="120"/>
        <w:jc w:val="both"/>
        <w:rPr>
          <w:sz w:val="22"/>
        </w:rPr>
      </w:pPr>
      <w:r w:rsidRPr="00802998">
        <w:rPr>
          <w:sz w:val="22"/>
        </w:rPr>
        <w:t>AIS AtoN can be supplied as an integrated unit within lanterns or as a standalone unit, in which case a connection to the lantern is necessary for monitoring.</w:t>
      </w:r>
      <w:r w:rsidR="00BC3209" w:rsidRPr="00BC3209">
        <w:rPr>
          <w:rFonts w:eastAsia="SimSun" w:hint="eastAsia"/>
          <w:sz w:val="22"/>
          <w:lang w:eastAsia="zh-CN"/>
        </w:rPr>
        <w:t xml:space="preserve"> </w:t>
      </w:r>
      <w:r w:rsidR="00BC3209" w:rsidRPr="00802998">
        <w:rPr>
          <w:rFonts w:eastAsia="SimSun" w:hint="eastAsia"/>
          <w:sz w:val="22"/>
          <w:lang w:eastAsia="zh-CN"/>
        </w:rPr>
        <w:t>I</w:t>
      </w:r>
      <w:r w:rsidR="00BC3209" w:rsidRPr="00802998">
        <w:rPr>
          <w:sz w:val="22"/>
        </w:rPr>
        <w:t>t should be noted that when equipment has been integrated by the supplier there is a lower risk of failure to the internal connections, external antenna connection, etc. User</w:t>
      </w:r>
      <w:r w:rsidR="00BC3209">
        <w:rPr>
          <w:sz w:val="22"/>
        </w:rPr>
        <w:t xml:space="preserve"> </w:t>
      </w:r>
      <w:r w:rsidR="00BC3209" w:rsidRPr="00802998">
        <w:rPr>
          <w:sz w:val="22"/>
        </w:rPr>
        <w:t>implemented AIS equipment runs a higher risk of failing.</w:t>
      </w:r>
    </w:p>
    <w:p w14:paraId="692AA538" w14:textId="321AE6EA" w:rsidR="00294B80" w:rsidRPr="00802998" w:rsidRDefault="00294B80" w:rsidP="00802998">
      <w:pPr>
        <w:spacing w:after="120"/>
        <w:jc w:val="both"/>
        <w:rPr>
          <w:rFonts w:eastAsia="SimSun"/>
          <w:sz w:val="22"/>
          <w:lang w:eastAsia="zh-CN"/>
        </w:rPr>
      </w:pPr>
    </w:p>
    <w:p w14:paraId="436E7685" w14:textId="2CC025A1" w:rsidR="00802998" w:rsidRPr="00802998" w:rsidRDefault="00802998" w:rsidP="002035AF">
      <w:pPr>
        <w:pStyle w:val="AnnexBHead3"/>
        <w:numPr>
          <w:ilvl w:val="0"/>
          <w:numId w:val="4"/>
        </w:numPr>
        <w:rPr>
          <w:caps/>
        </w:rPr>
      </w:pPr>
      <w:bookmarkStart w:id="436" w:name="_Toc82189320"/>
      <w:bookmarkStart w:id="437" w:name="_Toc304269928"/>
      <w:bookmarkStart w:id="438" w:name="_Toc338166183"/>
      <w:bookmarkStart w:id="439" w:name="_Toc306265359"/>
      <w:bookmarkStart w:id="440" w:name="_Toc228419212"/>
      <w:r w:rsidRPr="00802998">
        <w:lastRenderedPageBreak/>
        <w:t>COMMISSIONING &amp; TESTING</w:t>
      </w:r>
      <w:bookmarkEnd w:id="436"/>
      <w:bookmarkEnd w:id="437"/>
      <w:bookmarkEnd w:id="438"/>
      <w:bookmarkEnd w:id="439"/>
      <w:bookmarkEnd w:id="440"/>
    </w:p>
    <w:p w14:paraId="7FC59A03" w14:textId="77777777" w:rsidR="00802998" w:rsidRPr="00802998" w:rsidRDefault="00802998" w:rsidP="00802998">
      <w:pPr>
        <w:keepNext/>
        <w:keepLines/>
        <w:numPr>
          <w:ilvl w:val="1"/>
          <w:numId w:val="4"/>
        </w:numPr>
        <w:tabs>
          <w:tab w:val="left" w:pos="0"/>
        </w:tabs>
        <w:spacing w:before="240" w:after="200" w:line="240" w:lineRule="atLeast"/>
        <w:ind w:right="709"/>
        <w:outlineLvl w:val="1"/>
        <w:rPr>
          <w:rFonts w:asciiTheme="majorHAnsi" w:eastAsiaTheme="majorEastAsia" w:hAnsiTheme="majorHAnsi" w:cstheme="majorBidi"/>
          <w:b/>
          <w:caps/>
          <w:color w:val="00558C"/>
          <w:sz w:val="24"/>
          <w:szCs w:val="24"/>
        </w:rPr>
      </w:pPr>
      <w:bookmarkStart w:id="441" w:name="_Toc82189321"/>
      <w:bookmarkStart w:id="442" w:name="_Toc338166194"/>
      <w:bookmarkStart w:id="443" w:name="_Toc228419213"/>
      <w:r w:rsidRPr="00802998">
        <w:rPr>
          <w:rFonts w:asciiTheme="majorHAnsi" w:eastAsiaTheme="majorEastAsia" w:hAnsiTheme="majorHAnsi" w:cstheme="majorBidi"/>
          <w:b/>
          <w:caps/>
          <w:color w:val="00558C"/>
          <w:sz w:val="24"/>
          <w:szCs w:val="24"/>
        </w:rPr>
        <w:t>Configuration</w:t>
      </w:r>
      <w:bookmarkEnd w:id="441"/>
      <w:bookmarkEnd w:id="442"/>
      <w:bookmarkEnd w:id="443"/>
    </w:p>
    <w:p w14:paraId="5AB27327" w14:textId="108256E9" w:rsidR="00802998" w:rsidRPr="00802998" w:rsidRDefault="00802998" w:rsidP="00802998">
      <w:pPr>
        <w:spacing w:after="120"/>
        <w:jc w:val="both"/>
        <w:rPr>
          <w:sz w:val="22"/>
        </w:rPr>
      </w:pPr>
      <w:r w:rsidRPr="00802998">
        <w:rPr>
          <w:sz w:val="22"/>
        </w:rPr>
        <w:t>AIS</w:t>
      </w:r>
      <w:r w:rsidR="00F2313A">
        <w:rPr>
          <w:sz w:val="22"/>
        </w:rPr>
        <w:t xml:space="preserve"> </w:t>
      </w:r>
      <w:r w:rsidRPr="00802998">
        <w:rPr>
          <w:sz w:val="22"/>
        </w:rPr>
        <w:t xml:space="preserve">AtoN units require programming </w:t>
      </w:r>
      <w:r w:rsidR="00F2313A">
        <w:rPr>
          <w:sz w:val="22"/>
        </w:rPr>
        <w:t xml:space="preserve">with </w:t>
      </w:r>
      <w:r w:rsidRPr="00802998">
        <w:rPr>
          <w:sz w:val="22"/>
        </w:rPr>
        <w:t>the following parameters as a minimum:</w:t>
      </w:r>
    </w:p>
    <w:p w14:paraId="0AF887FF" w14:textId="77777777" w:rsidR="00802998" w:rsidRPr="00802998" w:rsidRDefault="00802998" w:rsidP="00DF4638">
      <w:pPr>
        <w:pStyle w:val="Bullet1"/>
        <w:rPr>
          <w:lang w:eastAsia="en-GB"/>
        </w:rPr>
      </w:pPr>
      <w:r w:rsidRPr="00802998">
        <w:rPr>
          <w:lang w:eastAsia="en-GB"/>
        </w:rPr>
        <w:t>MMSI</w:t>
      </w:r>
    </w:p>
    <w:p w14:paraId="7B85F988" w14:textId="77777777" w:rsidR="00802998" w:rsidRPr="00802998" w:rsidRDefault="00802998" w:rsidP="00DF4638">
      <w:pPr>
        <w:pStyle w:val="Bullet1"/>
        <w:rPr>
          <w:lang w:eastAsia="en-GB"/>
        </w:rPr>
      </w:pPr>
      <w:r w:rsidRPr="00802998">
        <w:rPr>
          <w:lang w:eastAsia="en-GB"/>
        </w:rPr>
        <w:t>Name and type of Navigation Aid</w:t>
      </w:r>
    </w:p>
    <w:p w14:paraId="5DC2C393" w14:textId="77777777" w:rsidR="00802998" w:rsidRPr="00802998" w:rsidRDefault="00802998" w:rsidP="00DF4638">
      <w:pPr>
        <w:pStyle w:val="Bullet1"/>
        <w:rPr>
          <w:lang w:eastAsia="en-GB"/>
        </w:rPr>
      </w:pPr>
      <w:r w:rsidRPr="00802998">
        <w:rPr>
          <w:lang w:eastAsia="en-GB"/>
        </w:rPr>
        <w:t>Charted position</w:t>
      </w:r>
    </w:p>
    <w:p w14:paraId="13D5D145" w14:textId="77777777" w:rsidR="00802998" w:rsidRPr="00802998" w:rsidRDefault="00802998" w:rsidP="00DF4638">
      <w:pPr>
        <w:pStyle w:val="Bullet1"/>
        <w:rPr>
          <w:lang w:eastAsia="en-GB"/>
        </w:rPr>
      </w:pPr>
      <w:r w:rsidRPr="00802998">
        <w:rPr>
          <w:lang w:eastAsia="en-GB"/>
        </w:rPr>
        <w:t>Guard ring (off-position alarm)</w:t>
      </w:r>
    </w:p>
    <w:p w14:paraId="0CCA0901" w14:textId="2308889B" w:rsidR="00802998" w:rsidRPr="00802998" w:rsidRDefault="00802998" w:rsidP="00DF4638">
      <w:pPr>
        <w:pStyle w:val="Bullet1"/>
        <w:rPr>
          <w:lang w:eastAsia="en-GB"/>
        </w:rPr>
      </w:pPr>
      <w:r w:rsidRPr="00802998">
        <w:rPr>
          <w:lang w:eastAsia="en-GB"/>
        </w:rPr>
        <w:t>For type 1</w:t>
      </w:r>
      <w:r w:rsidR="00107D71">
        <w:rPr>
          <w:lang w:eastAsia="en-GB"/>
        </w:rPr>
        <w:t xml:space="preserve"> AtoN</w:t>
      </w:r>
      <w:r w:rsidRPr="00802998">
        <w:rPr>
          <w:lang w:eastAsia="en-GB"/>
        </w:rPr>
        <w:t>: Transmission interval, Slot allocation</w:t>
      </w:r>
    </w:p>
    <w:p w14:paraId="3DC82309" w14:textId="77777777" w:rsidR="00802998" w:rsidRPr="00802998" w:rsidRDefault="00802998" w:rsidP="00DF4638">
      <w:pPr>
        <w:pStyle w:val="Bullet1"/>
        <w:rPr>
          <w:lang w:eastAsia="en-GB"/>
        </w:rPr>
      </w:pPr>
      <w:r w:rsidRPr="00802998">
        <w:rPr>
          <w:lang w:eastAsia="en-GB"/>
        </w:rPr>
        <w:t>AIS function (Physical, Virtual or Synthetic)</w:t>
      </w:r>
    </w:p>
    <w:p w14:paraId="41F4E889" w14:textId="77777777" w:rsidR="00802998" w:rsidRPr="00802998" w:rsidRDefault="00802998" w:rsidP="00DF4638">
      <w:pPr>
        <w:pStyle w:val="Bullet1"/>
        <w:rPr>
          <w:lang w:eastAsia="en-GB"/>
        </w:rPr>
      </w:pPr>
      <w:r w:rsidRPr="00802998">
        <w:rPr>
          <w:lang w:eastAsia="en-GB"/>
        </w:rPr>
        <w:t>Dimensions of the AtoN</w:t>
      </w:r>
    </w:p>
    <w:p w14:paraId="6B89A88F" w14:textId="77777777" w:rsidR="00802998" w:rsidRPr="00802998" w:rsidRDefault="00802998" w:rsidP="00802998">
      <w:pPr>
        <w:spacing w:after="120"/>
        <w:jc w:val="both"/>
        <w:rPr>
          <w:sz w:val="22"/>
        </w:rPr>
      </w:pPr>
      <w:r w:rsidRPr="00802998">
        <w:rPr>
          <w:sz w:val="22"/>
        </w:rPr>
        <w:t>Confirmation of all on site programmed information needs to be recorded with the Competent Authority.</w:t>
      </w:r>
    </w:p>
    <w:p w14:paraId="1B145928" w14:textId="77777777" w:rsidR="00802998" w:rsidRPr="00802998" w:rsidRDefault="00802998" w:rsidP="00802998">
      <w:pPr>
        <w:keepNext/>
        <w:keepLines/>
        <w:numPr>
          <w:ilvl w:val="1"/>
          <w:numId w:val="4"/>
        </w:numPr>
        <w:tabs>
          <w:tab w:val="left" w:pos="0"/>
        </w:tabs>
        <w:spacing w:before="240" w:after="200" w:line="240" w:lineRule="atLeast"/>
        <w:ind w:right="709"/>
        <w:outlineLvl w:val="1"/>
        <w:rPr>
          <w:rFonts w:asciiTheme="majorHAnsi" w:eastAsiaTheme="majorEastAsia" w:hAnsiTheme="majorHAnsi" w:cstheme="majorBidi"/>
          <w:b/>
          <w:caps/>
          <w:color w:val="00558C"/>
          <w:sz w:val="24"/>
          <w:szCs w:val="24"/>
        </w:rPr>
      </w:pPr>
      <w:bookmarkStart w:id="444" w:name="_Toc304269935"/>
      <w:bookmarkStart w:id="445" w:name="_Toc338166184"/>
      <w:bookmarkStart w:id="446" w:name="_Toc82189322"/>
      <w:bookmarkStart w:id="447" w:name="_Toc306265366"/>
      <w:bookmarkStart w:id="448" w:name="_Toc228419214"/>
      <w:bookmarkStart w:id="449" w:name="_Toc335042105"/>
      <w:r w:rsidRPr="00802998">
        <w:rPr>
          <w:rFonts w:asciiTheme="majorHAnsi" w:eastAsiaTheme="majorEastAsia" w:hAnsiTheme="majorHAnsi" w:cstheme="majorBidi"/>
          <w:b/>
          <w:caps/>
          <w:color w:val="00558C"/>
          <w:sz w:val="24"/>
          <w:szCs w:val="24"/>
        </w:rPr>
        <w:t>tes</w:t>
      </w:r>
      <w:bookmarkEnd w:id="444"/>
      <w:bookmarkEnd w:id="445"/>
      <w:bookmarkEnd w:id="446"/>
      <w:bookmarkEnd w:id="447"/>
      <w:bookmarkEnd w:id="448"/>
      <w:bookmarkEnd w:id="449"/>
      <w:r w:rsidRPr="00802998">
        <w:rPr>
          <w:rFonts w:asciiTheme="majorHAnsi" w:eastAsia="SimSun" w:hAnsiTheme="majorHAnsi" w:cstheme="majorBidi" w:hint="eastAsia"/>
          <w:b/>
          <w:caps/>
          <w:color w:val="00558C"/>
          <w:sz w:val="24"/>
          <w:szCs w:val="24"/>
          <w:lang w:eastAsia="zh-CN"/>
        </w:rPr>
        <w:t>ting</w:t>
      </w:r>
    </w:p>
    <w:p w14:paraId="76AD19E3" w14:textId="77777777" w:rsidR="00802998" w:rsidRPr="00802998" w:rsidRDefault="00802998" w:rsidP="00802998">
      <w:pPr>
        <w:keepNext/>
        <w:keepLines/>
        <w:numPr>
          <w:ilvl w:val="2"/>
          <w:numId w:val="4"/>
        </w:numPr>
        <w:tabs>
          <w:tab w:val="left" w:pos="0"/>
        </w:tabs>
        <w:spacing w:before="120" w:after="120" w:line="240" w:lineRule="atLeast"/>
        <w:ind w:right="851"/>
        <w:outlineLvl w:val="2"/>
        <w:rPr>
          <w:rFonts w:asciiTheme="majorHAnsi" w:hAnsiTheme="majorHAnsi" w:cstheme="majorBidi"/>
          <w:b/>
          <w:bCs/>
          <w:smallCaps/>
          <w:color w:val="00558C"/>
          <w:sz w:val="24"/>
          <w:szCs w:val="24"/>
          <w:u w:val="single"/>
        </w:rPr>
      </w:pPr>
      <w:bookmarkStart w:id="450" w:name="_Toc338166192"/>
      <w:bookmarkStart w:id="451" w:name="_Toc228419222"/>
      <w:bookmarkStart w:id="452" w:name="_Toc82189328"/>
      <w:r w:rsidRPr="00802998">
        <w:rPr>
          <w:rFonts w:asciiTheme="majorHAnsi" w:hAnsiTheme="majorHAnsi" w:cstheme="majorBidi"/>
          <w:b/>
          <w:bCs/>
          <w:smallCaps/>
          <w:color w:val="00558C"/>
          <w:sz w:val="24"/>
          <w:szCs w:val="24"/>
        </w:rPr>
        <w:t>Tests pre-deployment</w:t>
      </w:r>
      <w:bookmarkEnd w:id="450"/>
      <w:bookmarkEnd w:id="451"/>
      <w:bookmarkEnd w:id="452"/>
    </w:p>
    <w:p w14:paraId="6E1DBCB4" w14:textId="6F62F94E" w:rsidR="00802998" w:rsidRPr="00802998" w:rsidRDefault="00802998" w:rsidP="00F40C50">
      <w:pPr>
        <w:pStyle w:val="BodyText"/>
      </w:pPr>
      <w:r w:rsidRPr="00802998">
        <w:t xml:space="preserve">Prior to deployment, the AIS AtoN should be set-up for transmission </w:t>
      </w:r>
      <w:r w:rsidR="00BC3209">
        <w:t xml:space="preserve">testing </w:t>
      </w:r>
      <w:r w:rsidRPr="00802998">
        <w:t xml:space="preserve">at an approved location and its performance monitored remotely. </w:t>
      </w:r>
      <w:r w:rsidR="00BC3209">
        <w:t>For floating AtoN t</w:t>
      </w:r>
      <w:r w:rsidRPr="00802998">
        <w:t xml:space="preserve">esting of </w:t>
      </w:r>
      <w:r w:rsidR="00BC3209">
        <w:t xml:space="preserve">the </w:t>
      </w:r>
      <w:r w:rsidRPr="00802998">
        <w:t>off-</w:t>
      </w:r>
      <w:r w:rsidR="00BC3209">
        <w:t>position</w:t>
      </w:r>
      <w:r w:rsidRPr="00802998">
        <w:t xml:space="preserve"> alarm should also be part of the testing sequence by moving it beyond its guard ring.</w:t>
      </w:r>
      <w:r w:rsidR="00BC3209">
        <w:t xml:space="preserve"> </w:t>
      </w:r>
      <w:r w:rsidRPr="00802998">
        <w:t xml:space="preserve">When testing the AIS AtoN that is not in its assigned position, agreement must be gained with the licensing authority to avoid confusion to local shipping. </w:t>
      </w:r>
    </w:p>
    <w:p w14:paraId="05DD41B3" w14:textId="77777777" w:rsidR="00802998" w:rsidRPr="00802998" w:rsidRDefault="00802998" w:rsidP="00802998">
      <w:pPr>
        <w:keepNext/>
        <w:keepLines/>
        <w:numPr>
          <w:ilvl w:val="2"/>
          <w:numId w:val="4"/>
        </w:numPr>
        <w:tabs>
          <w:tab w:val="left" w:pos="0"/>
        </w:tabs>
        <w:spacing w:before="120" w:after="120" w:line="240" w:lineRule="atLeast"/>
        <w:ind w:right="851"/>
        <w:outlineLvl w:val="2"/>
        <w:rPr>
          <w:rFonts w:asciiTheme="majorHAnsi" w:hAnsiTheme="majorHAnsi" w:cstheme="majorBidi"/>
          <w:b/>
          <w:bCs/>
          <w:smallCaps/>
          <w:color w:val="00558C"/>
          <w:sz w:val="24"/>
          <w:szCs w:val="24"/>
        </w:rPr>
      </w:pPr>
      <w:bookmarkStart w:id="453" w:name="_Toc82189329"/>
      <w:bookmarkStart w:id="454" w:name="_Toc338166193"/>
      <w:bookmarkStart w:id="455" w:name="_Toc228419223"/>
      <w:r w:rsidRPr="00802998">
        <w:rPr>
          <w:rFonts w:asciiTheme="majorHAnsi" w:hAnsiTheme="majorHAnsi" w:cstheme="majorBidi"/>
          <w:b/>
          <w:bCs/>
          <w:smallCaps/>
          <w:color w:val="00558C"/>
          <w:sz w:val="24"/>
          <w:szCs w:val="24"/>
        </w:rPr>
        <w:t>Tests post deployment</w:t>
      </w:r>
      <w:bookmarkEnd w:id="453"/>
      <w:bookmarkEnd w:id="454"/>
      <w:bookmarkEnd w:id="455"/>
    </w:p>
    <w:p w14:paraId="446A42CA" w14:textId="43031D85" w:rsidR="00F26EA5" w:rsidRPr="00DF4638" w:rsidRDefault="00F26EA5" w:rsidP="00DF4638">
      <w:pPr>
        <w:pStyle w:val="Bullet1"/>
        <w:numPr>
          <w:ilvl w:val="0"/>
          <w:numId w:val="0"/>
        </w:numPr>
        <w:rPr>
          <w:color w:val="auto"/>
        </w:rPr>
      </w:pPr>
      <w:r w:rsidRPr="00DF4638">
        <w:rPr>
          <w:color w:val="auto"/>
        </w:rPr>
        <w:t xml:space="preserve">After deployment, </w:t>
      </w:r>
      <w:r w:rsidR="00546BBD" w:rsidRPr="00DF4638">
        <w:rPr>
          <w:color w:val="auto"/>
        </w:rPr>
        <w:t>a functional test should be conducted including checks of the transmitted position and range of reception.</w:t>
      </w:r>
    </w:p>
    <w:p w14:paraId="017C42F6" w14:textId="77777777" w:rsidR="00802998" w:rsidRPr="00802998" w:rsidRDefault="00802998" w:rsidP="00802998">
      <w:pPr>
        <w:keepNext/>
        <w:keepLines/>
        <w:numPr>
          <w:ilvl w:val="0"/>
          <w:numId w:val="4"/>
        </w:numPr>
        <w:tabs>
          <w:tab w:val="left" w:pos="0"/>
        </w:tabs>
        <w:spacing w:before="240" w:after="200" w:line="240" w:lineRule="atLeast"/>
        <w:outlineLvl w:val="0"/>
        <w:rPr>
          <w:rFonts w:asciiTheme="majorHAnsi" w:hAnsiTheme="majorHAnsi" w:cstheme="majorBidi"/>
          <w:b/>
          <w:bCs/>
          <w:caps/>
          <w:color w:val="00558C"/>
          <w:sz w:val="28"/>
          <w:szCs w:val="24"/>
        </w:rPr>
      </w:pPr>
      <w:bookmarkStart w:id="456" w:name="_Toc82189330"/>
      <w:bookmarkStart w:id="457" w:name="_Toc228419224"/>
      <w:bookmarkStart w:id="458" w:name="_Toc304269938"/>
      <w:bookmarkStart w:id="459" w:name="_Toc306265369"/>
      <w:r w:rsidRPr="00802998">
        <w:rPr>
          <w:rFonts w:asciiTheme="majorHAnsi" w:hAnsiTheme="majorHAnsi" w:cstheme="majorBidi"/>
          <w:b/>
          <w:bCs/>
          <w:color w:val="00558C"/>
          <w:sz w:val="28"/>
          <w:szCs w:val="24"/>
        </w:rPr>
        <w:t>MAINTENANCE &amp; OPERATION</w:t>
      </w:r>
      <w:bookmarkEnd w:id="456"/>
      <w:bookmarkEnd w:id="457"/>
    </w:p>
    <w:p w14:paraId="17218EF8" w14:textId="77777777" w:rsidR="00802998" w:rsidRPr="00802998" w:rsidRDefault="00802998" w:rsidP="00802998">
      <w:pPr>
        <w:keepNext/>
        <w:keepLines/>
        <w:numPr>
          <w:ilvl w:val="1"/>
          <w:numId w:val="4"/>
        </w:numPr>
        <w:tabs>
          <w:tab w:val="left" w:pos="0"/>
        </w:tabs>
        <w:spacing w:before="240" w:after="200" w:line="240" w:lineRule="atLeast"/>
        <w:ind w:right="709"/>
        <w:outlineLvl w:val="1"/>
        <w:rPr>
          <w:rFonts w:asciiTheme="majorHAnsi" w:eastAsia="SimSun" w:hAnsiTheme="majorHAnsi" w:cstheme="majorBidi"/>
          <w:b/>
          <w:caps/>
          <w:color w:val="00558C"/>
          <w:sz w:val="24"/>
          <w:szCs w:val="24"/>
          <w:lang w:eastAsia="zh-CN"/>
        </w:rPr>
      </w:pPr>
      <w:bookmarkStart w:id="460" w:name="_Toc306265370"/>
      <w:bookmarkStart w:id="461" w:name="_Toc335042116"/>
      <w:bookmarkStart w:id="462" w:name="_Toc82189331"/>
      <w:bookmarkStart w:id="463" w:name="_Toc304269939"/>
      <w:bookmarkStart w:id="464" w:name="_Toc338166197"/>
      <w:bookmarkStart w:id="465" w:name="_Toc228419225"/>
      <w:bookmarkEnd w:id="458"/>
      <w:bookmarkEnd w:id="459"/>
      <w:r w:rsidRPr="00802998">
        <w:rPr>
          <w:rFonts w:asciiTheme="majorHAnsi" w:eastAsiaTheme="majorEastAsia" w:hAnsiTheme="majorHAnsi" w:cstheme="majorBidi"/>
          <w:b/>
          <w:caps/>
          <w:color w:val="00558C"/>
          <w:sz w:val="24"/>
          <w:szCs w:val="24"/>
        </w:rPr>
        <w:t>Maintenance requirements</w:t>
      </w:r>
      <w:bookmarkEnd w:id="460"/>
      <w:bookmarkEnd w:id="461"/>
      <w:bookmarkEnd w:id="462"/>
      <w:bookmarkEnd w:id="463"/>
      <w:bookmarkEnd w:id="464"/>
      <w:bookmarkEnd w:id="465"/>
    </w:p>
    <w:p w14:paraId="45742928" w14:textId="77777777" w:rsidR="00802998" w:rsidRPr="00802998" w:rsidRDefault="00802998" w:rsidP="00802998">
      <w:pPr>
        <w:keepNext/>
        <w:keepLines/>
        <w:numPr>
          <w:ilvl w:val="2"/>
          <w:numId w:val="4"/>
        </w:numPr>
        <w:tabs>
          <w:tab w:val="left" w:pos="0"/>
        </w:tabs>
        <w:spacing w:before="120" w:after="120" w:line="240" w:lineRule="atLeast"/>
        <w:ind w:right="851"/>
        <w:outlineLvl w:val="2"/>
        <w:rPr>
          <w:rFonts w:asciiTheme="majorHAnsi" w:eastAsiaTheme="majorEastAsia" w:hAnsiTheme="majorHAnsi" w:cstheme="majorBidi"/>
          <w:b/>
          <w:bCs/>
          <w:smallCaps/>
          <w:color w:val="00558C"/>
          <w:sz w:val="24"/>
          <w:szCs w:val="24"/>
        </w:rPr>
      </w:pPr>
      <w:bookmarkStart w:id="466" w:name="_Toc82189332"/>
      <w:bookmarkStart w:id="467" w:name="_Toc228419226"/>
      <w:bookmarkStart w:id="468" w:name="_Toc338166198"/>
      <w:bookmarkStart w:id="469" w:name="_Toc335042117"/>
      <w:r w:rsidRPr="00802998">
        <w:rPr>
          <w:rFonts w:asciiTheme="majorHAnsi" w:eastAsiaTheme="majorEastAsia" w:hAnsiTheme="majorHAnsi" w:cstheme="majorBidi"/>
          <w:b/>
          <w:bCs/>
          <w:smallCaps/>
          <w:color w:val="00558C"/>
          <w:sz w:val="24"/>
          <w:szCs w:val="24"/>
        </w:rPr>
        <w:t>Technical Staff</w:t>
      </w:r>
      <w:bookmarkEnd w:id="466"/>
      <w:bookmarkEnd w:id="467"/>
      <w:bookmarkEnd w:id="468"/>
      <w:bookmarkEnd w:id="469"/>
    </w:p>
    <w:p w14:paraId="145BC47E" w14:textId="50A9978A" w:rsidR="00802998" w:rsidRPr="00802998" w:rsidRDefault="00802998" w:rsidP="00802998">
      <w:pPr>
        <w:spacing w:after="120"/>
        <w:jc w:val="both"/>
        <w:rPr>
          <w:sz w:val="22"/>
        </w:rPr>
      </w:pPr>
      <w:r w:rsidRPr="00802998">
        <w:rPr>
          <w:sz w:val="22"/>
        </w:rPr>
        <w:t>It is essential to maintain attention to detail when programming AIS</w:t>
      </w:r>
      <w:r w:rsidR="00AC6385">
        <w:rPr>
          <w:sz w:val="22"/>
        </w:rPr>
        <w:t xml:space="preserve"> </w:t>
      </w:r>
      <w:r w:rsidRPr="00802998">
        <w:rPr>
          <w:sz w:val="22"/>
        </w:rPr>
        <w:t xml:space="preserve">AtoN as this is the most common point of failure. </w:t>
      </w:r>
      <w:bookmarkStart w:id="470" w:name="OLE_LINK7"/>
    </w:p>
    <w:bookmarkEnd w:id="470"/>
    <w:p w14:paraId="1DADAB14" w14:textId="77777777" w:rsidR="00802998" w:rsidRPr="00802998" w:rsidRDefault="00802998" w:rsidP="00802998">
      <w:pPr>
        <w:spacing w:after="120"/>
        <w:jc w:val="both"/>
        <w:rPr>
          <w:sz w:val="22"/>
        </w:rPr>
      </w:pPr>
      <w:r w:rsidRPr="00802998">
        <w:rPr>
          <w:sz w:val="22"/>
        </w:rPr>
        <w:t>Technical staff are responsible for verifying:</w:t>
      </w:r>
    </w:p>
    <w:p w14:paraId="2A88E9B8" w14:textId="77777777" w:rsidR="00802998" w:rsidRDefault="00802998" w:rsidP="00095A6A">
      <w:pPr>
        <w:pStyle w:val="Bullet1"/>
      </w:pPr>
      <w:r w:rsidRPr="00802998">
        <w:t>AIS AtoN operation</w:t>
      </w:r>
    </w:p>
    <w:p w14:paraId="0FDD448F" w14:textId="1A80FE0B" w:rsidR="00095A6A" w:rsidRPr="00802998" w:rsidRDefault="00095A6A" w:rsidP="00DF4638">
      <w:pPr>
        <w:pStyle w:val="Bullet1"/>
      </w:pPr>
      <w:r>
        <w:t>W</w:t>
      </w:r>
      <w:r w:rsidRPr="00802998">
        <w:t>atertight integrity of glands and connectors</w:t>
      </w:r>
    </w:p>
    <w:p w14:paraId="617B0E4F" w14:textId="77777777" w:rsidR="00802998" w:rsidRPr="00802998" w:rsidRDefault="00802998" w:rsidP="00DF4638">
      <w:pPr>
        <w:pStyle w:val="Bullet1"/>
      </w:pPr>
      <w:r w:rsidRPr="00802998">
        <w:t>VHF and GNSS antenna cables</w:t>
      </w:r>
    </w:p>
    <w:p w14:paraId="48E0DE11" w14:textId="788D1764" w:rsidR="00802998" w:rsidRPr="00802998" w:rsidRDefault="00802998" w:rsidP="00DF4638">
      <w:pPr>
        <w:pStyle w:val="Bullet1"/>
      </w:pPr>
      <w:r w:rsidRPr="00802998">
        <w:t xml:space="preserve">Non-intrusive inspection of the condition of VHF antenna, of its flexibility and of the GNSS antenna if </w:t>
      </w:r>
      <w:r w:rsidR="005E6734">
        <w:t>external</w:t>
      </w:r>
    </w:p>
    <w:p w14:paraId="75B40532" w14:textId="77777777" w:rsidR="00802998" w:rsidRPr="00802998" w:rsidRDefault="00802998" w:rsidP="00DF4638">
      <w:pPr>
        <w:pStyle w:val="Bullet1"/>
      </w:pPr>
      <w:r w:rsidRPr="00802998">
        <w:t>Condition of wiring and connectors, stiffness, cracks, moisture and oxidation</w:t>
      </w:r>
    </w:p>
    <w:p w14:paraId="05054C0B" w14:textId="57C75522" w:rsidR="00802998" w:rsidRPr="00802998" w:rsidRDefault="00802998" w:rsidP="00DF4638">
      <w:pPr>
        <w:pStyle w:val="Bullet1"/>
      </w:pPr>
      <w:r w:rsidRPr="00802998">
        <w:t xml:space="preserve">Power supply </w:t>
      </w:r>
    </w:p>
    <w:p w14:paraId="3742F519" w14:textId="77777777" w:rsidR="00802998" w:rsidRPr="00802998" w:rsidRDefault="00802998" w:rsidP="00DF4638">
      <w:pPr>
        <w:pStyle w:val="Bullet1"/>
      </w:pPr>
      <w:r w:rsidRPr="00802998">
        <w:t>Mounting arrangements</w:t>
      </w:r>
    </w:p>
    <w:p w14:paraId="1EC19547" w14:textId="77777777" w:rsidR="00802998" w:rsidRDefault="00802998" w:rsidP="00DF4638">
      <w:pPr>
        <w:pStyle w:val="Bullet1"/>
      </w:pPr>
      <w:r w:rsidRPr="00802998">
        <w:t>Transmission range and coverage measurement</w:t>
      </w:r>
    </w:p>
    <w:p w14:paraId="03888C6E" w14:textId="534894A8" w:rsidR="00802998" w:rsidRPr="00802998" w:rsidRDefault="00802998" w:rsidP="00802998">
      <w:pPr>
        <w:keepNext/>
        <w:keepLines/>
        <w:numPr>
          <w:ilvl w:val="2"/>
          <w:numId w:val="4"/>
        </w:numPr>
        <w:tabs>
          <w:tab w:val="left" w:pos="0"/>
        </w:tabs>
        <w:spacing w:before="120" w:after="120" w:line="240" w:lineRule="atLeast"/>
        <w:ind w:right="851"/>
        <w:outlineLvl w:val="2"/>
        <w:rPr>
          <w:rFonts w:asciiTheme="majorHAnsi" w:hAnsiTheme="majorHAnsi" w:cstheme="majorBidi"/>
          <w:b/>
          <w:bCs/>
          <w:smallCaps/>
          <w:color w:val="00558C"/>
          <w:sz w:val="24"/>
          <w:szCs w:val="24"/>
        </w:rPr>
      </w:pPr>
      <w:bookmarkStart w:id="471" w:name="_Toc338166199"/>
      <w:bookmarkStart w:id="472" w:name="_Toc335042118"/>
      <w:bookmarkStart w:id="473" w:name="_Toc82189333"/>
      <w:bookmarkStart w:id="474" w:name="_Toc228419227"/>
      <w:r w:rsidRPr="00802998">
        <w:rPr>
          <w:rFonts w:asciiTheme="majorHAnsi" w:hAnsiTheme="majorHAnsi" w:cstheme="majorBidi"/>
          <w:b/>
          <w:bCs/>
          <w:smallCaps/>
          <w:color w:val="00558C"/>
          <w:sz w:val="24"/>
          <w:szCs w:val="24"/>
        </w:rPr>
        <w:lastRenderedPageBreak/>
        <w:t xml:space="preserve">Configuration </w:t>
      </w:r>
      <w:r w:rsidR="005E6734">
        <w:rPr>
          <w:rFonts w:asciiTheme="majorHAnsi" w:hAnsiTheme="majorHAnsi" w:cstheme="majorBidi"/>
          <w:b/>
          <w:bCs/>
          <w:smallCaps/>
          <w:color w:val="00558C"/>
          <w:sz w:val="24"/>
          <w:szCs w:val="24"/>
        </w:rPr>
        <w:t>Management</w:t>
      </w:r>
      <w:bookmarkEnd w:id="471"/>
      <w:bookmarkEnd w:id="472"/>
      <w:bookmarkEnd w:id="473"/>
      <w:bookmarkEnd w:id="474"/>
    </w:p>
    <w:p w14:paraId="287FFDF4" w14:textId="77777777" w:rsidR="00802998" w:rsidRPr="00802998" w:rsidRDefault="00802998" w:rsidP="00802998">
      <w:pPr>
        <w:spacing w:after="120"/>
        <w:jc w:val="both"/>
        <w:rPr>
          <w:sz w:val="22"/>
        </w:rPr>
      </w:pPr>
      <w:r w:rsidRPr="00802998">
        <w:rPr>
          <w:sz w:val="22"/>
        </w:rPr>
        <w:t>The technician needs to be well acquainted with the configuration software.</w:t>
      </w:r>
      <w:r w:rsidRPr="00802998">
        <w:rPr>
          <w:rFonts w:eastAsia="SimSun" w:hint="eastAsia"/>
          <w:sz w:val="22"/>
          <w:lang w:eastAsia="zh-CN"/>
        </w:rPr>
        <w:t xml:space="preserve"> </w:t>
      </w:r>
      <w:r w:rsidRPr="00802998">
        <w:rPr>
          <w:sz w:val="22"/>
        </w:rPr>
        <w:t>Good configuration management methodology should be in place to ensure accurate tracking of configuration of the AIS AtoN and the embedded software version.</w:t>
      </w:r>
    </w:p>
    <w:p w14:paraId="513E30A3" w14:textId="77777777" w:rsidR="00802998" w:rsidRPr="00802998" w:rsidRDefault="00802998" w:rsidP="00802998">
      <w:pPr>
        <w:keepNext/>
        <w:keepLines/>
        <w:numPr>
          <w:ilvl w:val="1"/>
          <w:numId w:val="4"/>
        </w:numPr>
        <w:tabs>
          <w:tab w:val="left" w:pos="0"/>
        </w:tabs>
        <w:spacing w:before="240" w:after="200" w:line="240" w:lineRule="atLeast"/>
        <w:ind w:right="709"/>
        <w:outlineLvl w:val="1"/>
        <w:rPr>
          <w:rFonts w:asciiTheme="majorHAnsi" w:eastAsia="SimSun" w:hAnsiTheme="majorHAnsi" w:cstheme="majorBidi"/>
          <w:b/>
          <w:caps/>
          <w:color w:val="00558C"/>
          <w:sz w:val="24"/>
          <w:szCs w:val="24"/>
          <w:lang w:eastAsia="zh-CN"/>
        </w:rPr>
      </w:pPr>
      <w:bookmarkStart w:id="475" w:name="_Toc338166200"/>
      <w:bookmarkStart w:id="476" w:name="_Toc306265371"/>
      <w:bookmarkStart w:id="477" w:name="_Toc228419228"/>
      <w:bookmarkStart w:id="478" w:name="_Toc82189334"/>
      <w:bookmarkStart w:id="479" w:name="_Toc304269940"/>
      <w:bookmarkStart w:id="480" w:name="_Toc335042119"/>
      <w:r w:rsidRPr="00802998">
        <w:rPr>
          <w:rFonts w:asciiTheme="majorHAnsi" w:eastAsiaTheme="majorEastAsia" w:hAnsiTheme="majorHAnsi" w:cstheme="majorBidi"/>
          <w:b/>
          <w:caps/>
          <w:color w:val="00558C"/>
          <w:sz w:val="24"/>
          <w:szCs w:val="24"/>
        </w:rPr>
        <w:t>Training</w:t>
      </w:r>
      <w:bookmarkEnd w:id="475"/>
      <w:bookmarkEnd w:id="476"/>
      <w:bookmarkEnd w:id="477"/>
      <w:bookmarkEnd w:id="478"/>
      <w:bookmarkEnd w:id="479"/>
      <w:bookmarkEnd w:id="480"/>
    </w:p>
    <w:p w14:paraId="59DCC37E" w14:textId="77777777" w:rsidR="00802998" w:rsidRPr="00802998" w:rsidRDefault="00802998" w:rsidP="00802998">
      <w:pPr>
        <w:keepNext/>
        <w:keepLines/>
        <w:numPr>
          <w:ilvl w:val="2"/>
          <w:numId w:val="4"/>
        </w:numPr>
        <w:tabs>
          <w:tab w:val="left" w:pos="0"/>
        </w:tabs>
        <w:spacing w:before="120" w:after="120" w:line="240" w:lineRule="atLeast"/>
        <w:ind w:right="851"/>
        <w:outlineLvl w:val="2"/>
        <w:rPr>
          <w:rFonts w:asciiTheme="majorHAnsi" w:hAnsiTheme="majorHAnsi" w:cstheme="majorBidi"/>
          <w:b/>
          <w:bCs/>
          <w:smallCaps/>
          <w:color w:val="00558C"/>
          <w:sz w:val="24"/>
          <w:szCs w:val="24"/>
        </w:rPr>
      </w:pPr>
      <w:r w:rsidRPr="00802998">
        <w:rPr>
          <w:rFonts w:asciiTheme="majorHAnsi" w:eastAsia="SimSun" w:hAnsiTheme="majorHAnsi" w:cstheme="majorBidi" w:hint="eastAsia"/>
          <w:b/>
          <w:bCs/>
          <w:smallCaps/>
          <w:color w:val="00558C"/>
          <w:sz w:val="24"/>
          <w:szCs w:val="24"/>
          <w:lang w:eastAsia="zh-CN"/>
        </w:rPr>
        <w:t>Capabilities required</w:t>
      </w:r>
    </w:p>
    <w:p w14:paraId="3F85D415" w14:textId="77777777" w:rsidR="005E6734" w:rsidRDefault="00802998" w:rsidP="00802998">
      <w:pPr>
        <w:spacing w:after="120"/>
        <w:jc w:val="both"/>
        <w:rPr>
          <w:sz w:val="22"/>
        </w:rPr>
      </w:pPr>
      <w:bookmarkStart w:id="481" w:name="OLE_LINK9"/>
      <w:r w:rsidRPr="00802998">
        <w:rPr>
          <w:sz w:val="22"/>
        </w:rPr>
        <w:t xml:space="preserve">The technical staff associated with the maintenance and operation of AIS AtoN should have specific training to enable them to work safely and competently on the AIS AtoN. </w:t>
      </w:r>
    </w:p>
    <w:p w14:paraId="0544904B" w14:textId="5ECEA067" w:rsidR="00802998" w:rsidRPr="00802998" w:rsidRDefault="00802998" w:rsidP="00802998">
      <w:pPr>
        <w:spacing w:after="120"/>
        <w:jc w:val="both"/>
        <w:rPr>
          <w:rFonts w:eastAsia="SimSun"/>
          <w:sz w:val="22"/>
          <w:lang w:eastAsia="zh-CN"/>
        </w:rPr>
      </w:pPr>
      <w:r w:rsidRPr="00802998">
        <w:rPr>
          <w:sz w:val="22"/>
        </w:rPr>
        <w:t xml:space="preserve">The skills required to maintain and programme AIS AtoN units at sea are at a higher level than that required to maintain </w:t>
      </w:r>
      <w:r w:rsidR="005E6734">
        <w:rPr>
          <w:sz w:val="22"/>
        </w:rPr>
        <w:t>basic AtoN</w:t>
      </w:r>
      <w:r w:rsidRPr="00802998">
        <w:rPr>
          <w:sz w:val="22"/>
        </w:rPr>
        <w:t xml:space="preserve">. Since AIS AtoN maintenance and implementation on </w:t>
      </w:r>
      <w:r w:rsidR="006A48E1">
        <w:rPr>
          <w:sz w:val="22"/>
        </w:rPr>
        <w:t>AtoN</w:t>
      </w:r>
      <w:r w:rsidRPr="00802998">
        <w:rPr>
          <w:sz w:val="22"/>
        </w:rPr>
        <w:t xml:space="preserve"> is not a routine task, their performance should be assessed and monitored periodically</w:t>
      </w:r>
      <w:r w:rsidRPr="00802998">
        <w:rPr>
          <w:rFonts w:eastAsia="SimSun" w:hint="eastAsia"/>
          <w:sz w:val="22"/>
          <w:lang w:eastAsia="zh-CN"/>
        </w:rPr>
        <w:t>.</w:t>
      </w:r>
    </w:p>
    <w:p w14:paraId="326046B8" w14:textId="77777777" w:rsidR="00802998" w:rsidRPr="00802998" w:rsidRDefault="00802998" w:rsidP="00802998">
      <w:pPr>
        <w:keepNext/>
        <w:keepLines/>
        <w:numPr>
          <w:ilvl w:val="2"/>
          <w:numId w:val="4"/>
        </w:numPr>
        <w:tabs>
          <w:tab w:val="left" w:pos="0"/>
        </w:tabs>
        <w:spacing w:before="120" w:after="120" w:line="240" w:lineRule="atLeast"/>
        <w:ind w:right="851"/>
        <w:outlineLvl w:val="2"/>
        <w:rPr>
          <w:rFonts w:asciiTheme="majorHAnsi" w:hAnsiTheme="majorHAnsi" w:cstheme="majorBidi"/>
          <w:b/>
          <w:bCs/>
          <w:smallCaps/>
          <w:color w:val="00558C"/>
          <w:sz w:val="24"/>
          <w:szCs w:val="24"/>
        </w:rPr>
      </w:pPr>
      <w:bookmarkStart w:id="482" w:name="_Toc335042122"/>
      <w:bookmarkStart w:id="483" w:name="_Toc82189337"/>
      <w:bookmarkStart w:id="484" w:name="_Toc338166203"/>
      <w:bookmarkStart w:id="485" w:name="_Toc228419231"/>
      <w:bookmarkEnd w:id="481"/>
      <w:r w:rsidRPr="00802998">
        <w:rPr>
          <w:rFonts w:asciiTheme="majorHAnsi" w:hAnsiTheme="majorHAnsi" w:cstheme="majorBidi"/>
          <w:b/>
          <w:bCs/>
          <w:smallCaps/>
          <w:color w:val="00558C"/>
          <w:sz w:val="24"/>
          <w:szCs w:val="24"/>
        </w:rPr>
        <w:t>Training documentation</w:t>
      </w:r>
      <w:bookmarkEnd w:id="482"/>
      <w:bookmarkEnd w:id="483"/>
      <w:bookmarkEnd w:id="484"/>
      <w:bookmarkEnd w:id="485"/>
    </w:p>
    <w:p w14:paraId="3285C089" w14:textId="77777777" w:rsidR="00802998" w:rsidRPr="00802998" w:rsidRDefault="00802998" w:rsidP="00802998">
      <w:pPr>
        <w:spacing w:after="120"/>
        <w:jc w:val="both"/>
        <w:rPr>
          <w:sz w:val="22"/>
        </w:rPr>
      </w:pPr>
      <w:r w:rsidRPr="00802998">
        <w:rPr>
          <w:sz w:val="22"/>
        </w:rPr>
        <w:t>As with all training, manuals need to be plain, concise, reader-friendly and readily available to the maintainer.</w:t>
      </w:r>
    </w:p>
    <w:p w14:paraId="50380A61" w14:textId="734B2D2C" w:rsidR="00802998" w:rsidRPr="00802998" w:rsidRDefault="00802998" w:rsidP="00802998">
      <w:pPr>
        <w:keepNext/>
        <w:keepLines/>
        <w:numPr>
          <w:ilvl w:val="1"/>
          <w:numId w:val="4"/>
        </w:numPr>
        <w:tabs>
          <w:tab w:val="left" w:pos="0"/>
        </w:tabs>
        <w:spacing w:before="240" w:after="200" w:line="240" w:lineRule="atLeast"/>
        <w:ind w:right="709"/>
        <w:outlineLvl w:val="1"/>
        <w:rPr>
          <w:rFonts w:asciiTheme="majorHAnsi" w:eastAsiaTheme="majorEastAsia" w:hAnsiTheme="majorHAnsi" w:cstheme="majorBidi"/>
          <w:b/>
          <w:caps/>
          <w:color w:val="00558C"/>
          <w:sz w:val="24"/>
          <w:szCs w:val="24"/>
        </w:rPr>
      </w:pPr>
      <w:bookmarkStart w:id="486" w:name="_Toc82189338"/>
      <w:bookmarkStart w:id="487" w:name="_Toc335042115"/>
      <w:bookmarkStart w:id="488" w:name="_Toc228419232"/>
      <w:bookmarkStart w:id="489" w:name="_Toc338166196"/>
      <w:r w:rsidRPr="00802998">
        <w:rPr>
          <w:rFonts w:asciiTheme="majorHAnsi" w:eastAsiaTheme="majorEastAsia" w:hAnsiTheme="majorHAnsi" w:cstheme="majorBidi"/>
          <w:b/>
          <w:caps/>
          <w:color w:val="00558C"/>
          <w:sz w:val="24"/>
          <w:szCs w:val="24"/>
        </w:rPr>
        <w:t>Spare</w:t>
      </w:r>
      <w:r w:rsidR="00D8787F">
        <w:rPr>
          <w:rFonts w:asciiTheme="majorHAnsi" w:eastAsiaTheme="majorEastAsia" w:hAnsiTheme="majorHAnsi" w:cstheme="majorBidi"/>
          <w:b/>
          <w:caps/>
          <w:color w:val="00558C"/>
          <w:sz w:val="24"/>
          <w:szCs w:val="24"/>
        </w:rPr>
        <w:t>s</w:t>
      </w:r>
      <w:bookmarkEnd w:id="486"/>
      <w:bookmarkEnd w:id="487"/>
      <w:bookmarkEnd w:id="488"/>
      <w:bookmarkEnd w:id="489"/>
    </w:p>
    <w:p w14:paraId="56CA0CEF" w14:textId="25866894" w:rsidR="00082831" w:rsidRPr="00082831" w:rsidRDefault="00802998" w:rsidP="002752FC">
      <w:pPr>
        <w:spacing w:after="120"/>
        <w:jc w:val="both"/>
      </w:pPr>
      <w:r w:rsidRPr="00802998">
        <w:rPr>
          <w:sz w:val="22"/>
        </w:rPr>
        <w:t>It is necessary to have spare transponders</w:t>
      </w:r>
      <w:r w:rsidR="001C65D2">
        <w:rPr>
          <w:sz w:val="22"/>
        </w:rPr>
        <w:t xml:space="preserve"> and</w:t>
      </w:r>
      <w:r w:rsidR="00D8787F">
        <w:rPr>
          <w:sz w:val="22"/>
        </w:rPr>
        <w:t xml:space="preserve"> antenna</w:t>
      </w:r>
      <w:r w:rsidR="005E6734">
        <w:rPr>
          <w:sz w:val="22"/>
        </w:rPr>
        <w:t>e</w:t>
      </w:r>
      <w:r w:rsidRPr="00802998">
        <w:rPr>
          <w:sz w:val="22"/>
        </w:rPr>
        <w:t xml:space="preserve"> to replace those that fail, </w:t>
      </w:r>
      <w:r w:rsidRPr="00802998">
        <w:rPr>
          <w:rFonts w:eastAsia="SimSun" w:hint="eastAsia"/>
          <w:sz w:val="22"/>
          <w:lang w:val="en-US" w:eastAsia="zh-CN"/>
        </w:rPr>
        <w:t xml:space="preserve">which </w:t>
      </w:r>
      <w:r w:rsidRPr="00802998">
        <w:rPr>
          <w:sz w:val="22"/>
        </w:rPr>
        <w:t xml:space="preserve">are damaged by passing ships, vandalized or out of service. The best way to maintain the service is to replace a malfunctioning transponder </w:t>
      </w:r>
      <w:r w:rsidR="001C65D2">
        <w:rPr>
          <w:sz w:val="22"/>
        </w:rPr>
        <w:t xml:space="preserve">onsite </w:t>
      </w:r>
      <w:r w:rsidRPr="00802998">
        <w:rPr>
          <w:sz w:val="22"/>
        </w:rPr>
        <w:t>and to repair</w:t>
      </w:r>
      <w:r w:rsidR="005E6734">
        <w:rPr>
          <w:sz w:val="22"/>
        </w:rPr>
        <w:t xml:space="preserve"> offsite</w:t>
      </w:r>
      <w:r w:rsidRPr="00802998">
        <w:rPr>
          <w:sz w:val="22"/>
        </w:rPr>
        <w:t xml:space="preserve"> </w:t>
      </w:r>
      <w:r w:rsidR="00D51126">
        <w:rPr>
          <w:sz w:val="22"/>
        </w:rPr>
        <w:t>(if appropriate)</w:t>
      </w:r>
      <w:r w:rsidRPr="00802998">
        <w:rPr>
          <w:sz w:val="22"/>
        </w:rPr>
        <w:t>.</w:t>
      </w:r>
    </w:p>
    <w:p w14:paraId="5BB958B9" w14:textId="77777777" w:rsidR="00082831" w:rsidRPr="00082831" w:rsidRDefault="00082831" w:rsidP="00CF09F6">
      <w:pPr>
        <w:spacing w:before="240" w:after="240"/>
        <w:ind w:left="992"/>
        <w:rPr>
          <w:bCs/>
          <w:iCs/>
          <w:color w:val="575756"/>
          <w:sz w:val="22"/>
        </w:rPr>
      </w:pPr>
    </w:p>
    <w:sectPr w:rsidR="00082831" w:rsidRPr="00082831" w:rsidSect="00F7451F">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Barr, Angela" w:date="2025-10-22T11:45:00Z" w:initials="AB">
    <w:p w14:paraId="0D3FCCDF" w14:textId="77777777" w:rsidR="001A5B46" w:rsidRDefault="001A5B46" w:rsidP="001A5B46">
      <w:pPr>
        <w:pStyle w:val="CommentText"/>
      </w:pPr>
      <w:r>
        <w:rPr>
          <w:rStyle w:val="CommentReference"/>
        </w:rPr>
        <w:annotationRef/>
      </w:r>
      <w:r>
        <w:t xml:space="preserve">Should this be capitalised? Check style guide. </w:t>
      </w:r>
    </w:p>
  </w:comment>
  <w:comment w:id="13" w:author="Barr, Angela" w:date="2025-10-22T11:56:00Z" w:initials="AB">
    <w:p w14:paraId="63A3505D" w14:textId="77777777" w:rsidR="001A5B46" w:rsidRDefault="001A5B46" w:rsidP="001A5B46">
      <w:pPr>
        <w:pStyle w:val="CommentText"/>
      </w:pPr>
      <w:r>
        <w:rPr>
          <w:rStyle w:val="CommentReference"/>
        </w:rPr>
        <w:annotationRef/>
      </w:r>
      <w:r>
        <w:t>Terminology ‘message 21” versus “message type 21”.</w:t>
      </w:r>
    </w:p>
  </w:comment>
  <w:comment w:id="19" w:author="Barr, Angela" w:date="2025-10-22T11:53:00Z" w:initials="AB">
    <w:p w14:paraId="64F2A3BC" w14:textId="77777777" w:rsidR="007E398F" w:rsidRDefault="006D4CF8" w:rsidP="007E398F">
      <w:pPr>
        <w:pStyle w:val="CommentText"/>
      </w:pPr>
      <w:r>
        <w:rPr>
          <w:rStyle w:val="CommentReference"/>
        </w:rPr>
        <w:annotationRef/>
      </w:r>
      <w:r w:rsidR="007E398F">
        <w:t xml:space="preserve">Suggested change - is this consideration important in the planning stage, not deploying. </w:t>
      </w:r>
    </w:p>
  </w:comment>
  <w:comment w:id="25" w:author="Barr, Angela" w:date="2025-10-22T12:10:00Z" w:initials="AB">
    <w:p w14:paraId="5CE637EB" w14:textId="5B1F0045" w:rsidR="00105D13" w:rsidRDefault="00105D13" w:rsidP="00105D13">
      <w:pPr>
        <w:pStyle w:val="CommentText"/>
      </w:pPr>
      <w:r>
        <w:rPr>
          <w:rStyle w:val="CommentReference"/>
        </w:rPr>
        <w:annotationRef/>
      </w:r>
      <w:r>
        <w:t>Check format for referring to Annex.</w:t>
      </w:r>
    </w:p>
  </w:comment>
  <w:comment w:id="31" w:author="Barr, Angela" w:date="2025-10-23T13:56:00Z" w:initials="AB">
    <w:p w14:paraId="3A7E7FF6" w14:textId="77777777" w:rsidR="000B34A4" w:rsidRDefault="000B34A4" w:rsidP="000B34A4">
      <w:pPr>
        <w:pStyle w:val="CommentText"/>
      </w:pPr>
      <w:r>
        <w:rPr>
          <w:rStyle w:val="CommentReference"/>
        </w:rPr>
        <w:annotationRef/>
      </w:r>
      <w:r>
        <w:t xml:space="preserve">Consider moving Annex B section XX on Message 21 timing, to here in main body. </w:t>
      </w:r>
    </w:p>
  </w:comment>
  <w:comment w:id="33" w:author="Barr, Angela" w:date="2025-10-22T12:33:00Z" w:initials="AB">
    <w:p w14:paraId="685A754C" w14:textId="366A4DF2" w:rsidR="008A622F" w:rsidRDefault="008A622F" w:rsidP="008A622F">
      <w:pPr>
        <w:pStyle w:val="CommentText"/>
      </w:pPr>
      <w:r>
        <w:rPr>
          <w:rStyle w:val="CommentReference"/>
        </w:rPr>
        <w:annotationRef/>
      </w:r>
      <w:r>
        <w:t xml:space="preserve">For discussion. Consistent terminology for this entire section (and elsewhere) re ‘stations’ </w:t>
      </w:r>
    </w:p>
  </w:comment>
  <w:comment w:id="36" w:author="Barr, Angela" w:date="2025-10-22T18:30:00Z" w:initials="AB">
    <w:p w14:paraId="1A66A63D" w14:textId="77777777" w:rsidR="00FC5E61" w:rsidRDefault="00FC5E61" w:rsidP="00FC5E61">
      <w:pPr>
        <w:pStyle w:val="CommentText"/>
      </w:pPr>
      <w:r>
        <w:rPr>
          <w:rStyle w:val="CommentReference"/>
        </w:rPr>
        <w:annotationRef/>
      </w:r>
      <w:r>
        <w:t xml:space="preserve">Extraneous word? </w:t>
      </w:r>
    </w:p>
  </w:comment>
  <w:comment w:id="37" w:author="Barr, Angela" w:date="2025-10-22T12:34:00Z" w:initials="AB">
    <w:p w14:paraId="5A122E13" w14:textId="2E2F9FC8" w:rsidR="008A622F" w:rsidRDefault="008A622F" w:rsidP="008A622F">
      <w:pPr>
        <w:pStyle w:val="CommentText"/>
      </w:pPr>
      <w:r>
        <w:rPr>
          <w:rStyle w:val="CommentReference"/>
        </w:rPr>
        <w:annotationRef/>
      </w:r>
      <w:r>
        <w:t xml:space="preserve">Deployed? </w:t>
      </w:r>
    </w:p>
  </w:comment>
  <w:comment w:id="56" w:author="Barr, Angela" w:date="2025-10-21T11:43:00Z" w:initials="AB">
    <w:p w14:paraId="30377CFC" w14:textId="115A52C0" w:rsidR="0055785F" w:rsidRDefault="0055785F" w:rsidP="0055785F">
      <w:pPr>
        <w:pStyle w:val="CommentText"/>
      </w:pPr>
      <w:r>
        <w:rPr>
          <w:rStyle w:val="CommentReference"/>
        </w:rPr>
        <w:annotationRef/>
      </w:r>
      <w:r>
        <w:t>Check consistency of formatting for IALA references throughout.</w:t>
      </w:r>
    </w:p>
  </w:comment>
  <w:comment w:id="195" w:author="Barr, Angela" w:date="2025-10-23T14:02:00Z" w:initials="AB">
    <w:p w14:paraId="2FEFD23D" w14:textId="77777777" w:rsidR="00290B13" w:rsidRDefault="00290B13" w:rsidP="00290B13">
      <w:pPr>
        <w:pStyle w:val="CommentText"/>
      </w:pPr>
      <w:r>
        <w:rPr>
          <w:rStyle w:val="CommentReference"/>
        </w:rPr>
        <w:annotationRef/>
      </w:r>
      <w:r>
        <w:t>Capitalised or not? Currently inconsistent.</w:t>
      </w:r>
    </w:p>
  </w:comment>
  <w:comment w:id="196" w:author="Barr, Angela" w:date="2025-10-21T12:22:00Z" w:initials="AB">
    <w:p w14:paraId="61F18FD6" w14:textId="0EF9B73E" w:rsidR="0001431C" w:rsidRDefault="0001431C" w:rsidP="0001431C">
      <w:pPr>
        <w:pStyle w:val="CommentText"/>
      </w:pPr>
      <w:r>
        <w:rPr>
          <w:rStyle w:val="CommentReference"/>
        </w:rPr>
        <w:annotationRef/>
      </w:r>
      <w:r>
        <w:t xml:space="preserve">Check - summarised vs summarized - IALA protocol. </w:t>
      </w:r>
    </w:p>
  </w:comment>
  <w:comment w:id="202" w:author="Barr, Angela" w:date="2025-10-21T12:42:00Z" w:initials="AB">
    <w:p w14:paraId="0083952F" w14:textId="5EFC7897" w:rsidR="000638E1" w:rsidRDefault="000638E1" w:rsidP="000638E1">
      <w:pPr>
        <w:pStyle w:val="CommentText"/>
      </w:pPr>
      <w:r>
        <w:rPr>
          <w:rStyle w:val="CommentReference"/>
        </w:rPr>
        <w:annotationRef/>
      </w:r>
      <w:r>
        <w:t xml:space="preserve">Check. </w:t>
      </w:r>
    </w:p>
  </w:comment>
  <w:comment w:id="217" w:author="Barr, Angela" w:date="2025-10-21T12:48:00Z" w:initials="AB">
    <w:p w14:paraId="700B54A6" w14:textId="77777777" w:rsidR="00DF3E7F" w:rsidRDefault="00DF3E7F" w:rsidP="00DF3E7F">
      <w:pPr>
        <w:pStyle w:val="CommentText"/>
      </w:pPr>
      <w:r>
        <w:rPr>
          <w:rStyle w:val="CommentReference"/>
        </w:rPr>
        <w:annotationRef/>
      </w:r>
      <w:r>
        <w:t>Capitalisation and termininology for message/Message and/or ‘type’.</w:t>
      </w:r>
    </w:p>
  </w:comment>
  <w:comment w:id="219" w:author="Barr, Angela" w:date="2025-10-21T12:51:00Z" w:initials="AB">
    <w:p w14:paraId="47444930" w14:textId="77777777" w:rsidR="00F721F7" w:rsidRDefault="006D5DC3" w:rsidP="00F721F7">
      <w:pPr>
        <w:pStyle w:val="CommentText"/>
      </w:pPr>
      <w:r>
        <w:rPr>
          <w:rStyle w:val="CommentReference"/>
        </w:rPr>
        <w:annotationRef/>
      </w:r>
      <w:r w:rsidR="00F721F7">
        <w:t xml:space="preserve">Check what G1050 covers and consider refining this section. </w:t>
      </w:r>
    </w:p>
  </w:comment>
  <w:comment w:id="221" w:author="Barr, Angela" w:date="2025-10-21T12:52:00Z" w:initials="AB">
    <w:p w14:paraId="59B024AB" w14:textId="77777777" w:rsidR="002C496D" w:rsidRDefault="002C496D" w:rsidP="002C496D">
      <w:pPr>
        <w:pStyle w:val="CommentText"/>
      </w:pPr>
      <w:r>
        <w:rPr>
          <w:rStyle w:val="CommentReference"/>
        </w:rPr>
        <w:annotationRef/>
      </w:r>
      <w:r>
        <w:t xml:space="preserve">Check title. </w:t>
      </w:r>
    </w:p>
  </w:comment>
  <w:comment w:id="229" w:author="Barr, Angela" w:date="2025-10-21T12:57:00Z" w:initials="AB">
    <w:p w14:paraId="2D84379F" w14:textId="77777777" w:rsidR="00C776D3" w:rsidRDefault="00C776D3" w:rsidP="00C776D3">
      <w:pPr>
        <w:pStyle w:val="CommentText"/>
      </w:pPr>
      <w:r>
        <w:rPr>
          <w:rStyle w:val="CommentReference"/>
        </w:rPr>
        <w:annotationRef/>
      </w:r>
      <w:r>
        <w:t xml:space="preserve">Consistency. </w:t>
      </w:r>
    </w:p>
  </w:comment>
  <w:comment w:id="230" w:author="Barr, Angela" w:date="2025-10-21T12:53:00Z" w:initials="AB">
    <w:p w14:paraId="619B93C3" w14:textId="52D89711" w:rsidR="00C068BA" w:rsidRDefault="00C068BA" w:rsidP="00C068BA">
      <w:pPr>
        <w:pStyle w:val="CommentText"/>
      </w:pPr>
      <w:r>
        <w:rPr>
          <w:rStyle w:val="CommentReference"/>
        </w:rPr>
        <w:annotationRef/>
      </w:r>
      <w:r>
        <w:t xml:space="preserve">Check. </w:t>
      </w:r>
    </w:p>
  </w:comment>
  <w:comment w:id="260" w:author="Barr, Angela" w:date="2025-10-23T14:37:00Z" w:initials="AB">
    <w:p w14:paraId="243209CF" w14:textId="77777777" w:rsidR="00D92414" w:rsidRDefault="00D92414" w:rsidP="00D92414">
      <w:pPr>
        <w:pStyle w:val="CommentText"/>
      </w:pPr>
      <w:r>
        <w:rPr>
          <w:rStyle w:val="CommentReference"/>
        </w:rPr>
        <w:annotationRef/>
      </w:r>
      <w:r>
        <w:t xml:space="preserve">TBC if this section is required. </w:t>
      </w:r>
    </w:p>
  </w:comment>
  <w:comment w:id="328" w:author="Jaime Alvarez" w:date="2025-04-01T16:19:00Z" w:initials="JA">
    <w:p w14:paraId="00D8CC8A" w14:textId="3E27FFC5" w:rsidR="00514384" w:rsidRDefault="00514384" w:rsidP="00514384">
      <w:pPr>
        <w:pStyle w:val="CommentText"/>
      </w:pPr>
      <w:r>
        <w:rPr>
          <w:rStyle w:val="CommentReference"/>
        </w:rPr>
        <w:annotationRef/>
      </w:r>
      <w:r>
        <w:t>Check against the Virtual AIS annex</w:t>
      </w:r>
    </w:p>
  </w:comment>
  <w:comment w:id="329" w:author="Jaime Alvarez" w:date="2025-04-01T16:20:00Z" w:initials="JA">
    <w:p w14:paraId="23548AB5" w14:textId="77777777" w:rsidR="00514384" w:rsidRDefault="00514384" w:rsidP="00514384">
      <w:pPr>
        <w:pStyle w:val="CommentText"/>
      </w:pPr>
      <w:r>
        <w:rPr>
          <w:rStyle w:val="CommentReference"/>
        </w:rPr>
        <w:annotationRef/>
      </w:r>
      <w:r>
        <w:t>To review once finalised the rest of documentation</w:t>
      </w:r>
    </w:p>
  </w:comment>
  <w:comment w:id="345" w:author="Barr, Angela" w:date="2025-10-23T15:50:00Z" w:initials="AB">
    <w:p w14:paraId="6A2D3523" w14:textId="77777777" w:rsidR="006D3BF9" w:rsidRDefault="006D3BF9" w:rsidP="006D3BF9">
      <w:pPr>
        <w:pStyle w:val="CommentText"/>
      </w:pPr>
      <w:r>
        <w:rPr>
          <w:rStyle w:val="CommentReference"/>
        </w:rPr>
        <w:annotationRef/>
      </w:r>
      <w:r>
        <w:t>A.3.1</w:t>
      </w:r>
    </w:p>
  </w:comment>
  <w:comment w:id="348" w:author="Barr, Angela" w:date="2025-10-23T15:50:00Z" w:initials="AB">
    <w:p w14:paraId="6A7F5AA7" w14:textId="77777777" w:rsidR="006D3BF9" w:rsidRDefault="006D3BF9" w:rsidP="006D3BF9">
      <w:pPr>
        <w:pStyle w:val="CommentText"/>
      </w:pPr>
      <w:r>
        <w:rPr>
          <w:rStyle w:val="CommentReference"/>
        </w:rPr>
        <w:annotationRef/>
      </w:r>
      <w:r>
        <w:t>A.3.1.1</w:t>
      </w:r>
    </w:p>
  </w:comment>
  <w:comment w:id="351" w:author="Barr, Angela" w:date="2025-10-21T16:58:00Z" w:initials="AB">
    <w:p w14:paraId="016410E3" w14:textId="77777777" w:rsidR="00146300" w:rsidRDefault="00B42C49" w:rsidP="00146300">
      <w:pPr>
        <w:pStyle w:val="CommentText"/>
      </w:pPr>
      <w:r>
        <w:rPr>
          <w:rStyle w:val="CommentReference"/>
        </w:rPr>
        <w:annotationRef/>
      </w:r>
      <w:r w:rsidR="00146300">
        <w:t>Check this content against recent cyber and PNT resilience guidance docs. See G1081.</w:t>
      </w:r>
    </w:p>
  </w:comment>
  <w:comment w:id="355" w:author="Barr, Angela" w:date="2025-10-22T16:26:00Z" w:initials="AB">
    <w:p w14:paraId="0D2ECA65" w14:textId="49D8D68D" w:rsidR="00EE60A2" w:rsidRDefault="00EE60A2" w:rsidP="00EE60A2">
      <w:pPr>
        <w:pStyle w:val="CommentText"/>
      </w:pPr>
      <w:r>
        <w:rPr>
          <w:rStyle w:val="CommentReference"/>
        </w:rPr>
        <w:annotationRef/>
      </w:r>
      <w:r>
        <w:t xml:space="preserve">Reword to remove emphasis on mariners, and place on a diverse/appropriate selection of AtoN for an area. </w:t>
      </w:r>
    </w:p>
  </w:comment>
  <w:comment w:id="357" w:author="Barr, Angela" w:date="2025-10-21T14:36:00Z" w:initials="AB">
    <w:p w14:paraId="23817A62" w14:textId="77777777" w:rsidR="005C6883" w:rsidRDefault="005C6883" w:rsidP="005C6883">
      <w:pPr>
        <w:pStyle w:val="CommentText"/>
      </w:pPr>
      <w:r>
        <w:rPr>
          <w:rStyle w:val="CommentReference"/>
        </w:rPr>
        <w:annotationRef/>
      </w:r>
      <w:r>
        <w:t xml:space="preserve">Consider pointing to ITU-R M here. </w:t>
      </w:r>
    </w:p>
  </w:comment>
  <w:comment w:id="360" w:author="Barr, Angela" w:date="2025-10-22T19:05:00Z" w:initials="AB">
    <w:p w14:paraId="3940BC59" w14:textId="77777777" w:rsidR="005C6883" w:rsidRDefault="005C6883" w:rsidP="005C6883">
      <w:pPr>
        <w:pStyle w:val="CommentText"/>
      </w:pPr>
      <w:r>
        <w:rPr>
          <w:rStyle w:val="CommentReference"/>
        </w:rPr>
        <w:annotationRef/>
      </w:r>
      <w:r>
        <w:t xml:space="preserve">Recommend amend text here, to the effect that all AIS AtoN (not just broadcasting stations) should have an individual MMSI. And point to Annex C perhaps. </w:t>
      </w:r>
    </w:p>
  </w:comment>
  <w:comment w:id="361" w:author="Barr, Angela" w:date="2025-10-22T19:07:00Z" w:initials="AB">
    <w:p w14:paraId="03866566" w14:textId="77777777" w:rsidR="005C6883" w:rsidRDefault="005C6883" w:rsidP="005C6883">
      <w:pPr>
        <w:pStyle w:val="CommentText"/>
      </w:pPr>
      <w:r>
        <w:rPr>
          <w:rStyle w:val="CommentReference"/>
        </w:rPr>
        <w:annotationRef/>
      </w:r>
      <w:r>
        <w:t>Without the citations, the presence of the virtual AtoN flag column is confusing.</w:t>
      </w:r>
    </w:p>
  </w:comment>
  <w:comment w:id="363" w:author="Barr, Angela" w:date="2025-10-21T14:40:00Z" w:initials="AB">
    <w:p w14:paraId="55EC9CF8" w14:textId="77777777" w:rsidR="005C6883" w:rsidRDefault="005C6883" w:rsidP="005C6883">
      <w:pPr>
        <w:pStyle w:val="CommentText"/>
      </w:pPr>
      <w:r>
        <w:rPr>
          <w:rStyle w:val="CommentReference"/>
        </w:rPr>
        <w:annotationRef/>
      </w:r>
      <w:r>
        <w:t xml:space="preserve">Check 1180 for how this is related. </w:t>
      </w:r>
    </w:p>
  </w:comment>
  <w:comment w:id="364" w:author="Barr, Angela" w:date="2025-10-21T21:29:00Z" w:initials="AB">
    <w:p w14:paraId="714EC8A8" w14:textId="77777777" w:rsidR="005C6883" w:rsidRDefault="005C6883" w:rsidP="005C6883">
      <w:pPr>
        <w:pStyle w:val="CommentText"/>
      </w:pPr>
      <w:r>
        <w:rPr>
          <w:rStyle w:val="CommentReference"/>
        </w:rPr>
        <w:annotationRef/>
      </w:r>
      <w:r>
        <w:t>Reflects?</w:t>
      </w:r>
    </w:p>
  </w:comment>
  <w:comment w:id="365" w:author="Barr, Angela" w:date="2025-10-21T15:32:00Z" w:initials="AB">
    <w:p w14:paraId="7674CAD1" w14:textId="77777777" w:rsidR="005C6883" w:rsidRDefault="005C6883" w:rsidP="005C6883">
      <w:pPr>
        <w:pStyle w:val="CommentText"/>
      </w:pPr>
      <w:r>
        <w:rPr>
          <w:rStyle w:val="CommentReference"/>
        </w:rPr>
        <w:annotationRef/>
      </w:r>
      <w:r>
        <w:t xml:space="preserve">When re-formatting column part below. Move this to the end. </w:t>
      </w:r>
    </w:p>
    <w:p w14:paraId="7995A271" w14:textId="77777777" w:rsidR="005C6883" w:rsidRDefault="005C6883" w:rsidP="005C6883">
      <w:pPr>
        <w:pStyle w:val="CommentText"/>
      </w:pPr>
      <w:r>
        <w:t xml:space="preserve">There are multiple section breaks before the next heading - these need to be tidied up. </w:t>
      </w:r>
    </w:p>
  </w:comment>
  <w:comment w:id="366" w:author="Barr, Angela" w:date="2025-10-21T15:18:00Z" w:initials="AB">
    <w:p w14:paraId="7C85C641" w14:textId="77777777" w:rsidR="005C6883" w:rsidRDefault="005C6883" w:rsidP="005C6883">
      <w:pPr>
        <w:pStyle w:val="CommentText"/>
      </w:pPr>
      <w:r>
        <w:rPr>
          <w:rStyle w:val="CommentReference"/>
        </w:rPr>
        <w:annotationRef/>
      </w:r>
      <w:r>
        <w:t xml:space="preserve">Check units. </w:t>
      </w:r>
    </w:p>
  </w:comment>
  <w:comment w:id="369" w:author="Barr, Angela" w:date="2025-10-21T16:11:00Z" w:initials="AB">
    <w:p w14:paraId="33139989" w14:textId="77777777" w:rsidR="005C6883" w:rsidRDefault="005C6883" w:rsidP="005C6883">
      <w:pPr>
        <w:pStyle w:val="CommentText"/>
      </w:pPr>
      <w:r>
        <w:rPr>
          <w:rStyle w:val="CommentReference"/>
        </w:rPr>
        <w:annotationRef/>
      </w:r>
      <w:r>
        <w:t>Check against G1154</w:t>
      </w:r>
    </w:p>
  </w:comment>
  <w:comment w:id="370" w:author="Jaime Alvarez" w:date="2025-04-01T16:04:00Z" w:initials="JA">
    <w:p w14:paraId="11F5E23B" w14:textId="77777777" w:rsidR="005C6883" w:rsidRDefault="005C6883" w:rsidP="005C6883">
      <w:pPr>
        <w:pStyle w:val="CommentText"/>
      </w:pPr>
      <w:r>
        <w:rPr>
          <w:rStyle w:val="CommentReference"/>
        </w:rPr>
        <w:annotationRef/>
      </w:r>
      <w:r>
        <w:t>Review if we want to keep</w:t>
      </w:r>
    </w:p>
  </w:comment>
  <w:comment w:id="371" w:author="Jaime Alvarez" w:date="2025-04-01T16:10:00Z" w:initials="JA">
    <w:p w14:paraId="20F4B386" w14:textId="77777777" w:rsidR="005C6883" w:rsidRDefault="005C6883" w:rsidP="005C6883">
      <w:pPr>
        <w:pStyle w:val="CommentText"/>
      </w:pPr>
      <w:r>
        <w:rPr>
          <w:rStyle w:val="CommentReference"/>
        </w:rPr>
        <w:annotationRef/>
      </w:r>
      <w:r>
        <w:t>To check with @Peter Douglas</w:t>
      </w:r>
    </w:p>
  </w:comment>
  <w:comment w:id="372" w:author="Barr, Angela" w:date="2025-10-22T16:30:00Z" w:initials="AB">
    <w:p w14:paraId="5E27F835" w14:textId="77777777" w:rsidR="00B162F1" w:rsidRDefault="00B162F1" w:rsidP="00B162F1">
      <w:pPr>
        <w:pStyle w:val="CommentText"/>
      </w:pPr>
      <w:r>
        <w:rPr>
          <w:rStyle w:val="CommentReference"/>
        </w:rPr>
        <w:annotationRef/>
      </w:r>
      <w:r>
        <w:t>Formatting!</w:t>
      </w:r>
    </w:p>
  </w:comment>
  <w:comment w:id="374" w:author="Barr, Angela" w:date="2025-10-22T16:30:00Z" w:initials="AB">
    <w:p w14:paraId="6F097BFA" w14:textId="77777777" w:rsidR="00B162F1" w:rsidRDefault="00B162F1" w:rsidP="00B162F1">
      <w:pPr>
        <w:pStyle w:val="CommentText"/>
      </w:pPr>
      <w:r>
        <w:rPr>
          <w:rStyle w:val="CommentReference"/>
        </w:rPr>
        <w:annotationRef/>
      </w:r>
      <w:r>
        <w:t>Add to main body.</w:t>
      </w:r>
    </w:p>
  </w:comment>
  <w:comment w:id="376" w:author="Barr, Angela" w:date="2025-10-23T09:12:00Z" w:initials="AB">
    <w:p w14:paraId="0A692444" w14:textId="77777777" w:rsidR="00352A71" w:rsidRDefault="00352A71" w:rsidP="00352A71">
      <w:pPr>
        <w:pStyle w:val="CommentText"/>
      </w:pPr>
      <w:r>
        <w:rPr>
          <w:rStyle w:val="CommentReference"/>
        </w:rPr>
        <w:annotationRef/>
      </w:r>
      <w:r>
        <w:t xml:space="preserve">Figure 3 requires update. To request cleaner image/example. </w:t>
      </w:r>
    </w:p>
  </w:comment>
  <w:comment w:id="379" w:author="Jaime Alvarez" w:date="2025-04-02T11:33:00Z" w:initials="JA">
    <w:p w14:paraId="4B307069" w14:textId="081528DD" w:rsidR="006639FC" w:rsidRDefault="006639FC" w:rsidP="006639FC">
      <w:pPr>
        <w:pStyle w:val="CommentText"/>
      </w:pPr>
      <w:r>
        <w:rPr>
          <w:rStyle w:val="CommentReference"/>
        </w:rPr>
        <w:annotationRef/>
      </w:r>
      <w:r>
        <w:t>Use case practical information is welcome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3FCCDF" w15:done="0"/>
  <w15:commentEx w15:paraId="63A3505D" w15:done="1"/>
  <w15:commentEx w15:paraId="64F2A3BC" w15:done="1"/>
  <w15:commentEx w15:paraId="5CE637EB" w15:done="0"/>
  <w15:commentEx w15:paraId="3A7E7FF6" w15:done="0"/>
  <w15:commentEx w15:paraId="685A754C" w15:done="0"/>
  <w15:commentEx w15:paraId="1A66A63D" w15:done="1"/>
  <w15:commentEx w15:paraId="5A122E13" w15:done="1"/>
  <w15:commentEx w15:paraId="30377CFC" w15:done="0"/>
  <w15:commentEx w15:paraId="2FEFD23D" w15:done="0"/>
  <w15:commentEx w15:paraId="61F18FD6" w15:done="0"/>
  <w15:commentEx w15:paraId="0083952F" w15:done="0"/>
  <w15:commentEx w15:paraId="700B54A6" w15:done="0"/>
  <w15:commentEx w15:paraId="47444930" w15:done="0"/>
  <w15:commentEx w15:paraId="59B024AB" w15:done="1"/>
  <w15:commentEx w15:paraId="2D84379F" w15:done="0"/>
  <w15:commentEx w15:paraId="619B93C3" w15:done="0"/>
  <w15:commentEx w15:paraId="243209CF" w15:done="0"/>
  <w15:commentEx w15:paraId="00D8CC8A" w15:done="0"/>
  <w15:commentEx w15:paraId="23548AB5" w15:done="0"/>
  <w15:commentEx w15:paraId="6A2D3523" w15:done="0"/>
  <w15:commentEx w15:paraId="6A7F5AA7" w15:done="0"/>
  <w15:commentEx w15:paraId="016410E3" w15:done="0"/>
  <w15:commentEx w15:paraId="0D2ECA65" w15:done="0"/>
  <w15:commentEx w15:paraId="23817A62" w15:done="0"/>
  <w15:commentEx w15:paraId="3940BC59" w15:done="0"/>
  <w15:commentEx w15:paraId="03866566" w15:done="0"/>
  <w15:commentEx w15:paraId="55EC9CF8" w15:done="0"/>
  <w15:commentEx w15:paraId="714EC8A8" w15:done="0"/>
  <w15:commentEx w15:paraId="7995A271" w15:done="1"/>
  <w15:commentEx w15:paraId="7C85C641" w15:done="0"/>
  <w15:commentEx w15:paraId="33139989" w15:done="1"/>
  <w15:commentEx w15:paraId="11F5E23B" w15:done="0"/>
  <w15:commentEx w15:paraId="20F4B386" w15:done="0"/>
  <w15:commentEx w15:paraId="5E27F835" w15:done="0"/>
  <w15:commentEx w15:paraId="6F097BFA" w15:done="0"/>
  <w15:commentEx w15:paraId="0A692444" w15:done="0"/>
  <w15:commentEx w15:paraId="4B3070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E952A7E" w16cex:dateUtc="2025-10-22T09:45:00Z"/>
  <w16cex:commentExtensible w16cex:durableId="5A0C92F2" w16cex:dateUtc="2025-10-22T09:56:00Z"/>
  <w16cex:commentExtensible w16cex:durableId="10E4F5CD" w16cex:dateUtc="2025-10-22T09:53:00Z">
    <w16cex:extLst>
      <w16:ext w16:uri="{CE6994B0-6A32-4C9F-8C6B-6E91EDA988CE}">
        <cr:reactions xmlns:cr="http://schemas.microsoft.com/office/comments/2020/reactions">
          <cr:reaction reactionType="1">
            <cr:reactionInfo dateUtc="2025-10-23T10:24:31Z">
              <cr:user userId="S::Angela.Barr2@amsa.gov.au::9e22357b-0b98-4b64-bfe0-fbcd008a5c37" userProvider="AD" userName="Barr, Angela"/>
            </cr:reactionInfo>
          </cr:reaction>
        </cr:reactions>
      </w16:ext>
    </w16cex:extLst>
  </w16cex:commentExtensible>
  <w16cex:commentExtensible w16cex:durableId="0300E8DB" w16cex:dateUtc="2025-10-22T10:10:00Z"/>
  <w16cex:commentExtensible w16cex:durableId="230FE8D6" w16cex:dateUtc="2025-10-23T11:56:00Z"/>
  <w16cex:commentExtensible w16cex:durableId="0E0AEB21" w16cex:dateUtc="2025-10-22T10:33:00Z">
    <w16cex:extLst>
      <w16:ext w16:uri="{CE6994B0-6A32-4C9F-8C6B-6E91EDA988CE}">
        <cr:reactions xmlns:cr="http://schemas.microsoft.com/office/comments/2020/reactions">
          <cr:reaction reactionType="1">
            <cr:reactionInfo dateUtc="2025-10-22T16:49:00Z">
              <cr:user userId="S::Angela.Barr2@amsa.gov.au::9e22357b-0b98-4b64-bfe0-fbcd008a5c37" userProvider="AD" userName="Barr, Angela"/>
            </cr:reactionInfo>
          </cr:reaction>
        </cr:reactions>
      </w16:ext>
    </w16cex:extLst>
  </w16cex:commentExtensible>
  <w16cex:commentExtensible w16cex:durableId="01534B3D" w16cex:dateUtc="2025-10-22T16:30:00Z"/>
  <w16cex:commentExtensible w16cex:durableId="75BAE33C" w16cex:dateUtc="2025-10-22T10:34:00Z"/>
  <w16cex:commentExtensible w16cex:durableId="15038336" w16cex:dateUtc="2025-10-21T09:43:00Z"/>
  <w16cex:commentExtensible w16cex:durableId="65A193B6" w16cex:dateUtc="2025-10-23T12:02:00Z"/>
  <w16cex:commentExtensible w16cex:durableId="0C5C9652" w16cex:dateUtc="2025-10-21T10:22:00Z"/>
  <w16cex:commentExtensible w16cex:durableId="385D6D66" w16cex:dateUtc="2025-10-21T10:42:00Z"/>
  <w16cex:commentExtensible w16cex:durableId="45FAF255" w16cex:dateUtc="2025-10-21T10:48:00Z"/>
  <w16cex:commentExtensible w16cex:durableId="5E8B68A5" w16cex:dateUtc="2025-10-21T10:51:00Z"/>
  <w16cex:commentExtensible w16cex:durableId="58125E9B" w16cex:dateUtc="2025-10-21T10:52:00Z"/>
  <w16cex:commentExtensible w16cex:durableId="799C43DC" w16cex:dateUtc="2025-10-21T10:57:00Z"/>
  <w16cex:commentExtensible w16cex:durableId="0586A463" w16cex:dateUtc="2025-10-21T10:53:00Z"/>
  <w16cex:commentExtensible w16cex:durableId="09AAE000" w16cex:dateUtc="2025-10-23T12:37:00Z"/>
  <w16cex:commentExtensible w16cex:durableId="4A8F1B65" w16cex:dateUtc="2025-04-01T14:19:00Z"/>
  <w16cex:commentExtensible w16cex:durableId="686A66CC" w16cex:dateUtc="2025-04-01T14:20:00Z"/>
  <w16cex:commentExtensible w16cex:durableId="3530388E" w16cex:dateUtc="2025-10-23T13:50:00Z"/>
  <w16cex:commentExtensible w16cex:durableId="25D09A84" w16cex:dateUtc="2025-10-23T13:50:00Z"/>
  <w16cex:commentExtensible w16cex:durableId="40F05D42" w16cex:dateUtc="2025-10-21T14:58:00Z"/>
  <w16cex:commentExtensible w16cex:durableId="1285B877" w16cex:dateUtc="2025-10-22T14:26:00Z"/>
  <w16cex:commentExtensible w16cex:durableId="13BCB7C8" w16cex:dateUtc="2025-10-21T12:36:00Z"/>
  <w16cex:commentExtensible w16cex:durableId="2F38FFB2" w16cex:dateUtc="2025-10-22T17:05:00Z"/>
  <w16cex:commentExtensible w16cex:durableId="1CB76C16" w16cex:dateUtc="2025-10-22T17:07:00Z"/>
  <w16cex:commentExtensible w16cex:durableId="492CD006" w16cex:dateUtc="2025-10-21T12:40:00Z"/>
  <w16cex:commentExtensible w16cex:durableId="2C118B4C" w16cex:dateUtc="2025-10-21T19:29:00Z"/>
  <w16cex:commentExtensible w16cex:durableId="48E20E7E" w16cex:dateUtc="2025-10-21T13:32:00Z"/>
  <w16cex:commentExtensible w16cex:durableId="437AD6E4" w16cex:dateUtc="2025-10-21T13:18:00Z"/>
  <w16cex:commentExtensible w16cex:durableId="3F249BFD" w16cex:dateUtc="2025-10-21T14:11:00Z"/>
  <w16cex:commentExtensible w16cex:durableId="7E4F21F0" w16cex:dateUtc="2025-04-01T14:04:00Z"/>
  <w16cex:commentExtensible w16cex:durableId="7EDA4047" w16cex:dateUtc="2025-04-01T14:10:00Z"/>
  <w16cex:commentExtensible w16cex:durableId="59226C0B" w16cex:dateUtc="2025-10-22T14:30:00Z"/>
  <w16cex:commentExtensible w16cex:durableId="3D02DB73" w16cex:dateUtc="2025-10-22T14:30:00Z"/>
  <w16cex:commentExtensible w16cex:durableId="60B638A8" w16cex:dateUtc="2025-10-23T07:12:00Z"/>
  <w16cex:commentExtensible w16cex:durableId="394432B6" w16cex:dateUtc="2025-04-02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3FCCDF" w16cid:durableId="3E952A7E"/>
  <w16cid:commentId w16cid:paraId="63A3505D" w16cid:durableId="5A0C92F2"/>
  <w16cid:commentId w16cid:paraId="64F2A3BC" w16cid:durableId="10E4F5CD"/>
  <w16cid:commentId w16cid:paraId="5CE637EB" w16cid:durableId="0300E8DB"/>
  <w16cid:commentId w16cid:paraId="3A7E7FF6" w16cid:durableId="230FE8D6"/>
  <w16cid:commentId w16cid:paraId="685A754C" w16cid:durableId="0E0AEB21"/>
  <w16cid:commentId w16cid:paraId="1A66A63D" w16cid:durableId="01534B3D"/>
  <w16cid:commentId w16cid:paraId="5A122E13" w16cid:durableId="75BAE33C"/>
  <w16cid:commentId w16cid:paraId="30377CFC" w16cid:durableId="15038336"/>
  <w16cid:commentId w16cid:paraId="2FEFD23D" w16cid:durableId="65A193B6"/>
  <w16cid:commentId w16cid:paraId="61F18FD6" w16cid:durableId="0C5C9652"/>
  <w16cid:commentId w16cid:paraId="0083952F" w16cid:durableId="385D6D66"/>
  <w16cid:commentId w16cid:paraId="700B54A6" w16cid:durableId="45FAF255"/>
  <w16cid:commentId w16cid:paraId="47444930" w16cid:durableId="5E8B68A5"/>
  <w16cid:commentId w16cid:paraId="59B024AB" w16cid:durableId="58125E9B"/>
  <w16cid:commentId w16cid:paraId="2D84379F" w16cid:durableId="799C43DC"/>
  <w16cid:commentId w16cid:paraId="619B93C3" w16cid:durableId="0586A463"/>
  <w16cid:commentId w16cid:paraId="243209CF" w16cid:durableId="09AAE000"/>
  <w16cid:commentId w16cid:paraId="00D8CC8A" w16cid:durableId="4A8F1B65"/>
  <w16cid:commentId w16cid:paraId="23548AB5" w16cid:durableId="686A66CC"/>
  <w16cid:commentId w16cid:paraId="6A2D3523" w16cid:durableId="3530388E"/>
  <w16cid:commentId w16cid:paraId="6A7F5AA7" w16cid:durableId="25D09A84"/>
  <w16cid:commentId w16cid:paraId="016410E3" w16cid:durableId="40F05D42"/>
  <w16cid:commentId w16cid:paraId="0D2ECA65" w16cid:durableId="1285B877"/>
  <w16cid:commentId w16cid:paraId="23817A62" w16cid:durableId="13BCB7C8"/>
  <w16cid:commentId w16cid:paraId="3940BC59" w16cid:durableId="2F38FFB2"/>
  <w16cid:commentId w16cid:paraId="03866566" w16cid:durableId="1CB76C16"/>
  <w16cid:commentId w16cid:paraId="55EC9CF8" w16cid:durableId="492CD006"/>
  <w16cid:commentId w16cid:paraId="714EC8A8" w16cid:durableId="2C118B4C"/>
  <w16cid:commentId w16cid:paraId="7995A271" w16cid:durableId="48E20E7E"/>
  <w16cid:commentId w16cid:paraId="7C85C641" w16cid:durableId="437AD6E4"/>
  <w16cid:commentId w16cid:paraId="33139989" w16cid:durableId="3F249BFD"/>
  <w16cid:commentId w16cid:paraId="11F5E23B" w16cid:durableId="7E4F21F0"/>
  <w16cid:commentId w16cid:paraId="20F4B386" w16cid:durableId="7EDA4047"/>
  <w16cid:commentId w16cid:paraId="5E27F835" w16cid:durableId="59226C0B"/>
  <w16cid:commentId w16cid:paraId="6F097BFA" w16cid:durableId="3D02DB73"/>
  <w16cid:commentId w16cid:paraId="0A692444" w16cid:durableId="60B638A8"/>
  <w16cid:commentId w16cid:paraId="4B307069" w16cid:durableId="394432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48FA6" w14:textId="77777777" w:rsidR="006419E7" w:rsidRDefault="006419E7" w:rsidP="003274DB">
      <w:r>
        <w:separator/>
      </w:r>
    </w:p>
    <w:p w14:paraId="0227C4FA" w14:textId="77777777" w:rsidR="006419E7" w:rsidRDefault="006419E7"/>
  </w:endnote>
  <w:endnote w:type="continuationSeparator" w:id="0">
    <w:p w14:paraId="34E25929" w14:textId="77777777" w:rsidR="006419E7" w:rsidRDefault="006419E7" w:rsidP="003274DB">
      <w:r>
        <w:continuationSeparator/>
      </w:r>
    </w:p>
    <w:p w14:paraId="6A833CCE" w14:textId="77777777" w:rsidR="006419E7" w:rsidRDefault="006419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Body)">
    <w:altName w:val="Calibri"/>
    <w:charset w:val="00"/>
    <w:family w:val="roman"/>
    <w:pitch w:val="default"/>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Univers">
    <w:charset w:val="00"/>
    <w:family w:val="swiss"/>
    <w:pitch w:val="variable"/>
    <w:sig w:usb0="80000287" w:usb1="00000000" w:usb2="00000000" w:usb3="00000000" w:csb0="0000000F" w:csb1="00000000"/>
  </w:font>
  <w:font w:name="Times">
    <w:altName w:val="Sylfaen"/>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Avenir Next Condensed">
    <w:altName w:val="Calibri"/>
    <w:charset w:val="00"/>
    <w:family w:val="auto"/>
    <w:pitch w:val="variable"/>
    <w:sig w:usb0="00000001" w:usb1="5000204A"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FF639" w14:textId="77777777" w:rsidR="007D46D3" w:rsidRPr="004E7119" w:rsidRDefault="007D46D3" w:rsidP="00B9146E">
    <w:pPr>
      <w:spacing w:line="180" w:lineRule="atLeast"/>
      <w:rPr>
        <w:color w:val="808080" w:themeColor="background1" w:themeShade="80"/>
        <w:sz w:val="16"/>
        <w:szCs w:val="16"/>
        <w:lang w:val="fr-FR"/>
      </w:rPr>
    </w:pPr>
    <w:r w:rsidRPr="004E7119">
      <w:rPr>
        <w:noProof/>
        <w:lang w:val="en-US"/>
      </w:rPr>
      <mc:AlternateContent>
        <mc:Choice Requires="wps">
          <w:drawing>
            <wp:anchor distT="0" distB="0" distL="114300" distR="114300" simplePos="0" relativeHeight="251682816" behindDoc="0" locked="0" layoutInCell="1" allowOverlap="1" wp14:anchorId="054511CB" wp14:editId="45C85D61">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FD741B"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70C5C5C4" w14:textId="537CB24C" w:rsidR="007D46D3" w:rsidRDefault="007D46D3"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6E40E0F8" w14:textId="77777777" w:rsidR="007D46D3" w:rsidRPr="007D46D3" w:rsidRDefault="007D46D3" w:rsidP="00B9146E">
    <w:pPr>
      <w:spacing w:before="40" w:after="40"/>
      <w:rPr>
        <w:b/>
        <w:color w:val="00558C"/>
        <w:szCs w:val="18"/>
        <w:lang w:val="fr-FR"/>
      </w:rPr>
    </w:pPr>
    <w:r w:rsidRPr="007D46D3">
      <w:rPr>
        <w:b/>
        <w:color w:val="00558C"/>
        <w:szCs w:val="18"/>
        <w:lang w:val="fr-FR"/>
      </w:rPr>
      <w:t>www.iala-aism.org</w:t>
    </w:r>
  </w:p>
  <w:p w14:paraId="4A03722B" w14:textId="77777777" w:rsidR="007D46D3" w:rsidRDefault="007D46D3"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013FC101" w14:textId="77777777" w:rsidR="007D46D3" w:rsidRPr="00ED2A8D" w:rsidRDefault="007D46D3" w:rsidP="00B9146E">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6EDA1" w14:textId="77777777" w:rsidR="007D46D3" w:rsidRPr="007A72CF" w:rsidRDefault="007D46D3" w:rsidP="007A72CF">
    <w:pPr>
      <w:pStyle w:val="Footer"/>
      <w:rPr>
        <w:sz w:val="15"/>
        <w:szCs w:val="15"/>
      </w:rPr>
    </w:pPr>
  </w:p>
  <w:p w14:paraId="671704A4" w14:textId="77777777" w:rsidR="007D46D3" w:rsidRDefault="007D46D3" w:rsidP="007A72CF">
    <w:pPr>
      <w:pStyle w:val="Footerportrait"/>
    </w:pPr>
  </w:p>
  <w:p w14:paraId="7919E888" w14:textId="2FA0D96F" w:rsidR="007D46D3" w:rsidRPr="007A72CF" w:rsidRDefault="00085078" w:rsidP="007A72CF">
    <w:pPr>
      <w:pStyle w:val="Footerportrait"/>
      <w:rPr>
        <w:rStyle w:val="PageNumber"/>
      </w:rPr>
    </w:pPr>
    <w:fldSimple w:instr=" STYLEREF &quot;Document type&quot; \* MERGEFORMAT ">
      <w:r w:rsidR="00146300">
        <w:t>IALA GUIDELINE</w:t>
      </w:r>
    </w:fldSimple>
    <w:r w:rsidR="007D46D3">
      <w:t xml:space="preserve"> </w:t>
    </w:r>
    <w:fldSimple w:instr=" STYLEREF &quot;Document number&quot; \* MERGEFORMAT ">
      <w:r w:rsidR="00146300">
        <w:t>GXXXX</w:t>
      </w:r>
    </w:fldSimple>
    <w:r w:rsidR="007D46D3">
      <w:t xml:space="preserve"> </w:t>
    </w:r>
    <w:fldSimple w:instr=" STYLEREF &quot;Document name&quot; \* MERGEFORMAT ">
      <w:r w:rsidR="00146300">
        <w:t>The Use of the Automatic Identification System (AIS) in Marine Aids to Navigation Services</w:t>
      </w:r>
    </w:fldSimple>
    <w:r w:rsidR="007D46D3">
      <w:tab/>
    </w:r>
  </w:p>
  <w:p w14:paraId="71FAAB41" w14:textId="3080E63C" w:rsidR="007D46D3" w:rsidRDefault="00085078" w:rsidP="007A72CF">
    <w:pPr>
      <w:pStyle w:val="Footerportrait"/>
    </w:pPr>
    <w:fldSimple w:instr=" STYLEREF &quot;Edition number&quot; \* MERGEFORMAT ">
      <w:r w:rsidR="00146300">
        <w:t>Edition 1.0</w:t>
      </w:r>
    </w:fldSimple>
    <w:r w:rsidR="007D46D3" w:rsidRPr="000C0CEB">
      <w:t xml:space="preserve"> </w:t>
    </w:r>
    <w:fldSimple w:instr=" STYLEREF  MRN  \* MERGEFORMAT ">
      <w:r w:rsidR="00146300">
        <w:t>urn:mrn:iala:pub:gXXXX:ed1.0</w:t>
      </w:r>
    </w:fldSimple>
    <w:r w:rsidR="007D46D3">
      <w:tab/>
    </w:r>
    <w:r w:rsidR="007D46D3" w:rsidRPr="007A72CF">
      <w:t xml:space="preserve">P </w:t>
    </w:r>
    <w:r w:rsidR="007D46D3" w:rsidRPr="007A72CF">
      <w:fldChar w:fldCharType="begin"/>
    </w:r>
    <w:r w:rsidR="007D46D3" w:rsidRPr="007A72CF">
      <w:instrText xml:space="preserve">PAGE  </w:instrText>
    </w:r>
    <w:r w:rsidR="007D46D3" w:rsidRPr="007A72CF">
      <w:fldChar w:fldCharType="separate"/>
    </w:r>
    <w:r w:rsidR="007D46D3">
      <w:t>21</w:t>
    </w:r>
    <w:r w:rsidR="007D46D3"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11212" w14:textId="77777777" w:rsidR="006419E7" w:rsidRDefault="006419E7" w:rsidP="003274DB">
      <w:r>
        <w:separator/>
      </w:r>
    </w:p>
    <w:p w14:paraId="6A4F408F" w14:textId="77777777" w:rsidR="006419E7" w:rsidRDefault="006419E7"/>
  </w:footnote>
  <w:footnote w:type="continuationSeparator" w:id="0">
    <w:p w14:paraId="4DB25C38" w14:textId="77777777" w:rsidR="006419E7" w:rsidRDefault="006419E7" w:rsidP="003274DB">
      <w:r>
        <w:continuationSeparator/>
      </w:r>
    </w:p>
    <w:p w14:paraId="4E88A995" w14:textId="77777777" w:rsidR="006419E7" w:rsidRDefault="006419E7"/>
  </w:footnote>
  <w:footnote w:id="1">
    <w:p w14:paraId="3B76302E" w14:textId="77777777" w:rsidR="00EB433C" w:rsidRPr="00DF4638" w:rsidRDefault="00EB433C" w:rsidP="00EB433C">
      <w:pPr>
        <w:pStyle w:val="FootnoteText"/>
        <w:rPr>
          <w:lang w:val="en-US"/>
        </w:rPr>
      </w:pPr>
      <w:r>
        <w:rPr>
          <w:rStyle w:val="FootnoteReference"/>
        </w:rPr>
        <w:footnoteRef/>
      </w:r>
      <w:r>
        <w:t xml:space="preserve"> </w:t>
      </w:r>
      <w:r>
        <w:rPr>
          <w:lang w:val="en-US"/>
        </w:rPr>
        <w:t>As stated in SOLAS Chapter V, Regulation 19, 2.4.</w:t>
      </w:r>
    </w:p>
  </w:footnote>
  <w:footnote w:id="2">
    <w:p w14:paraId="44CC204A" w14:textId="77777777" w:rsidR="005A45DA" w:rsidRPr="00C541DD" w:rsidRDefault="005A45DA" w:rsidP="005A45DA">
      <w:pPr>
        <w:pStyle w:val="FootnoteText"/>
        <w:rPr>
          <w:lang w:val="en-IE"/>
        </w:rPr>
      </w:pPr>
      <w:r>
        <w:rPr>
          <w:rStyle w:val="FootnoteReference"/>
        </w:rPr>
        <w:footnoteRef/>
      </w:r>
      <w:r>
        <w:tab/>
      </w:r>
      <w:r>
        <w:rPr>
          <w:lang w:val="en-IE"/>
        </w:rPr>
        <w:t>Shore authorities should use FATDMA whenever possible instead of RATDMA to avoid slot collisions</w:t>
      </w:r>
    </w:p>
  </w:footnote>
  <w:footnote w:id="3">
    <w:p w14:paraId="65FFA015" w14:textId="77777777" w:rsidR="005A45DA" w:rsidRPr="00C541DD" w:rsidRDefault="005A45DA" w:rsidP="005A45DA">
      <w:pPr>
        <w:pStyle w:val="FootnoteText"/>
        <w:rPr>
          <w:lang w:val="en-IE"/>
        </w:rPr>
      </w:pPr>
      <w:r>
        <w:rPr>
          <w:rStyle w:val="FootnoteReference"/>
        </w:rPr>
        <w:footnoteRef/>
      </w:r>
      <w:r>
        <w:t xml:space="preserve"> </w:t>
      </w:r>
      <w:r>
        <w:rPr>
          <w:lang w:val="en-IE"/>
        </w:rPr>
        <w:tab/>
        <w:t>Shore authorities are responsible for the allocation and reservation of FATDMA slots.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D0A99" w14:textId="77777777" w:rsidR="007D46D3" w:rsidRDefault="00146300">
    <w:pPr>
      <w:pStyle w:val="Header"/>
    </w:pPr>
    <w:r>
      <w:rPr>
        <w:noProof/>
      </w:rPr>
      <w:pict w14:anchorId="04AC7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8"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7202989">
        <v:shape id="_x0000_s1035"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D9D2" w14:textId="77777777" w:rsidR="007D46D3" w:rsidRDefault="007D46D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0916E" w14:textId="77777777" w:rsidR="007D46D3" w:rsidRPr="00667792" w:rsidRDefault="007D46D3" w:rsidP="00667792">
    <w:pPr>
      <w:pStyle w:val="Header"/>
    </w:pPr>
    <w:r>
      <w:rPr>
        <w:noProof/>
        <w:lang w:val="en-US"/>
      </w:rPr>
      <w:drawing>
        <wp:anchor distT="0" distB="0" distL="114300" distR="114300" simplePos="0" relativeHeight="251728896" behindDoc="1" locked="0" layoutInCell="1" allowOverlap="1" wp14:anchorId="3D295D3E" wp14:editId="76EAE99D">
          <wp:simplePos x="0" y="0"/>
          <wp:positionH relativeFrom="page">
            <wp:posOffset>6850851</wp:posOffset>
          </wp:positionH>
          <wp:positionV relativeFrom="page">
            <wp:posOffset>4111</wp:posOffset>
          </wp:positionV>
          <wp:extent cx="720000" cy="720000"/>
          <wp:effectExtent l="0" t="0" r="4445" b="4445"/>
          <wp:wrapNone/>
          <wp:docPr id="94060537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9526" w14:textId="77777777" w:rsidR="007D46D3" w:rsidRDefault="007D46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4A9" w14:textId="44857E4A" w:rsidR="007D46D3" w:rsidRPr="00ED2A8D" w:rsidRDefault="007D46D3" w:rsidP="008747E0">
    <w:pPr>
      <w:pStyle w:val="Header"/>
    </w:pPr>
    <w:r w:rsidRPr="00914082">
      <w:rPr>
        <w:noProof/>
        <w:highlight w:val="yellow"/>
        <w:lang w:val="en-US"/>
      </w:rPr>
      <w:drawing>
        <wp:anchor distT="0" distB="0" distL="114300" distR="114300" simplePos="0" relativeHeight="251657214" behindDoc="1" locked="0" layoutInCell="1" allowOverlap="1" wp14:anchorId="57E64D0D" wp14:editId="3926D53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r>
  </w:p>
  <w:p w14:paraId="232E6EE1" w14:textId="77777777" w:rsidR="007D46D3" w:rsidRPr="00ED2A8D" w:rsidRDefault="007D46D3" w:rsidP="008747E0">
    <w:pPr>
      <w:pStyle w:val="Header"/>
    </w:pPr>
  </w:p>
  <w:p w14:paraId="47606C27" w14:textId="77777777" w:rsidR="007D46D3" w:rsidRDefault="007D46D3" w:rsidP="008747E0">
    <w:pPr>
      <w:pStyle w:val="Header"/>
    </w:pPr>
  </w:p>
  <w:p w14:paraId="5921F9C5" w14:textId="77777777" w:rsidR="007D46D3" w:rsidRDefault="007D46D3" w:rsidP="008747E0">
    <w:pPr>
      <w:pStyle w:val="Header"/>
    </w:pPr>
  </w:p>
  <w:p w14:paraId="0777E019" w14:textId="77777777" w:rsidR="007D46D3" w:rsidRDefault="007D46D3" w:rsidP="008747E0">
    <w:pPr>
      <w:pStyle w:val="Header"/>
    </w:pPr>
  </w:p>
  <w:p w14:paraId="1CDCD748" w14:textId="77777777" w:rsidR="007D46D3" w:rsidRDefault="007D46D3" w:rsidP="008747E0">
    <w:pPr>
      <w:pStyle w:val="Header"/>
    </w:pPr>
  </w:p>
  <w:p w14:paraId="5F3BA179" w14:textId="77777777" w:rsidR="007D46D3" w:rsidRDefault="007D46D3" w:rsidP="008747E0">
    <w:pPr>
      <w:pStyle w:val="Header"/>
    </w:pPr>
    <w:r>
      <w:rPr>
        <w:noProof/>
        <w:lang w:val="en-US"/>
      </w:rPr>
      <w:drawing>
        <wp:anchor distT="0" distB="0" distL="114300" distR="114300" simplePos="0" relativeHeight="251656189" behindDoc="1" locked="0" layoutInCell="1" allowOverlap="1" wp14:anchorId="21CEBBF5" wp14:editId="130D6E17">
          <wp:simplePos x="0" y="0"/>
          <wp:positionH relativeFrom="page">
            <wp:posOffset>51301</wp:posOffset>
          </wp:positionH>
          <wp:positionV relativeFrom="page">
            <wp:posOffset>1488407</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0DAE8144" w14:textId="77777777" w:rsidR="007D46D3" w:rsidRDefault="007D46D3" w:rsidP="001349DB">
    <w:pPr>
      <w:pStyle w:val="Header"/>
      <w:spacing w:line="360" w:lineRule="exact"/>
    </w:pPr>
  </w:p>
  <w:p w14:paraId="7AA1CD2A" w14:textId="77777777" w:rsidR="007D46D3" w:rsidRPr="00ED2A8D" w:rsidRDefault="007D46D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7D7AF" w14:textId="77777777" w:rsidR="007D46D3" w:rsidRDefault="00146300">
    <w:pPr>
      <w:pStyle w:val="Header"/>
    </w:pPr>
    <w:r>
      <w:rPr>
        <w:noProof/>
      </w:rPr>
      <w:pict w14:anchorId="32B33A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0E23398">
        <v:shape id="_x0000_s1036"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A269E" w14:textId="77777777" w:rsidR="007D46D3" w:rsidRDefault="00146300">
    <w:pPr>
      <w:pStyle w:val="Header"/>
    </w:pPr>
    <w:r>
      <w:rPr>
        <w:noProof/>
      </w:rPr>
      <w:pict w14:anchorId="20E1FF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9061FBC">
        <v:shape id="_x0000_s1038"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B18BB" w14:textId="77777777" w:rsidR="007D46D3" w:rsidRDefault="007D46D3" w:rsidP="008747E0">
    <w:pPr>
      <w:pStyle w:val="Header"/>
    </w:pPr>
  </w:p>
  <w:p w14:paraId="6ED140E8" w14:textId="173F6B11" w:rsidR="007D46D3" w:rsidRPr="00ED2A8D" w:rsidRDefault="007D46D3" w:rsidP="008747E0">
    <w:pPr>
      <w:pStyle w:val="Header"/>
    </w:pPr>
    <w:r>
      <w:rPr>
        <w:noProof/>
        <w:lang w:val="en-US"/>
      </w:rPr>
      <w:drawing>
        <wp:anchor distT="0" distB="0" distL="114300" distR="114300" simplePos="0" relativeHeight="251658752" behindDoc="1" locked="0" layoutInCell="1" allowOverlap="1" wp14:anchorId="1AFC3B5A" wp14:editId="597DAD2E">
          <wp:simplePos x="0" y="0"/>
          <wp:positionH relativeFrom="page">
            <wp:posOffset>6840855</wp:posOffset>
          </wp:positionH>
          <wp:positionV relativeFrom="page">
            <wp:posOffset>0</wp:posOffset>
          </wp:positionV>
          <wp:extent cx="720000" cy="720000"/>
          <wp:effectExtent l="0" t="0" r="4445" b="4445"/>
          <wp:wrapNone/>
          <wp:docPr id="1463090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B3E7A2" w14:textId="77777777" w:rsidR="007D46D3" w:rsidRPr="00ED2A8D" w:rsidRDefault="007D46D3" w:rsidP="008747E0">
    <w:pPr>
      <w:pStyle w:val="Header"/>
    </w:pPr>
  </w:p>
  <w:p w14:paraId="4CCA2CA9" w14:textId="77777777" w:rsidR="007D46D3" w:rsidRDefault="007D46D3" w:rsidP="008747E0">
    <w:pPr>
      <w:pStyle w:val="Header"/>
    </w:pPr>
  </w:p>
  <w:p w14:paraId="03201E26" w14:textId="77777777" w:rsidR="007D46D3" w:rsidRDefault="007D46D3" w:rsidP="008747E0">
    <w:pPr>
      <w:pStyle w:val="Header"/>
    </w:pPr>
  </w:p>
  <w:p w14:paraId="0231479D" w14:textId="77777777" w:rsidR="007D46D3" w:rsidRDefault="007D46D3" w:rsidP="008747E0">
    <w:pPr>
      <w:pStyle w:val="Header"/>
    </w:pPr>
  </w:p>
  <w:p w14:paraId="3795012B" w14:textId="0F639033" w:rsidR="007D46D3" w:rsidRPr="00441393" w:rsidRDefault="007D46D3" w:rsidP="00441393">
    <w:pPr>
      <w:pStyle w:val="Contents"/>
    </w:pPr>
    <w:r>
      <w:t>DOCUMENT REvision</w:t>
    </w:r>
  </w:p>
  <w:p w14:paraId="6A5AA2C2" w14:textId="77777777" w:rsidR="007D46D3" w:rsidRPr="00ED2A8D" w:rsidRDefault="007D46D3" w:rsidP="008747E0">
    <w:pPr>
      <w:pStyle w:val="Header"/>
    </w:pPr>
  </w:p>
  <w:p w14:paraId="3222E45D" w14:textId="77777777" w:rsidR="007D46D3" w:rsidRPr="00AC33A2" w:rsidRDefault="007D46D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DDE5" w14:textId="77777777" w:rsidR="007D46D3" w:rsidRDefault="00146300">
    <w:pPr>
      <w:pStyle w:val="Header"/>
    </w:pPr>
    <w:r>
      <w:rPr>
        <w:noProof/>
      </w:rPr>
      <w:pict w14:anchorId="4569B4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2"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33D5BFB">
        <v:shape id="_x0000_s1039"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87B23" w14:textId="77777777" w:rsidR="007D46D3" w:rsidRDefault="007D46D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CE0A3" w14:textId="77777777" w:rsidR="007D46D3" w:rsidRDefault="007D46D3" w:rsidP="005A19E9">
    <w:pPr>
      <w:pStyle w:val="Header"/>
    </w:pPr>
    <w:r>
      <w:rPr>
        <w:noProof/>
        <w:lang w:val="en-US"/>
      </w:rPr>
      <w:drawing>
        <wp:anchor distT="0" distB="0" distL="114300" distR="114300" simplePos="0" relativeHeight="251726848" behindDoc="1" locked="0" layoutInCell="1" allowOverlap="1" wp14:anchorId="4A94B096" wp14:editId="45475650">
          <wp:simplePos x="0" y="0"/>
          <wp:positionH relativeFrom="page">
            <wp:posOffset>6840855</wp:posOffset>
          </wp:positionH>
          <wp:positionV relativeFrom="page">
            <wp:posOffset>0</wp:posOffset>
          </wp:positionV>
          <wp:extent cx="720000" cy="720000"/>
          <wp:effectExtent l="0" t="0" r="4445" b="4445"/>
          <wp:wrapNone/>
          <wp:docPr id="7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EF896CA" w14:textId="6A5EAA43" w:rsidR="007D46D3" w:rsidRPr="00441393" w:rsidRDefault="007D46D3" w:rsidP="005A19E9">
    <w:pPr>
      <w:pStyle w:val="Contents"/>
    </w:pPr>
    <w:r w:rsidRPr="0040749F">
      <w:rPr>
        <w:color w:val="009FDF"/>
      </w:rPr>
      <w:t>CONTENTS</w:t>
    </w:r>
  </w:p>
  <w:p w14:paraId="21BDBDBE" w14:textId="77777777" w:rsidR="007D46D3" w:rsidRPr="00815218" w:rsidRDefault="007D46D3" w:rsidP="005A19E9">
    <w:pPr>
      <w:pStyle w:val="Header"/>
    </w:pPr>
    <w:r>
      <w:rPr>
        <w:noProof/>
        <w:lang w:val="en-US"/>
      </w:rPr>
      <w:drawing>
        <wp:anchor distT="0" distB="0" distL="114300" distR="114300" simplePos="0" relativeHeight="251724800" behindDoc="1" locked="0" layoutInCell="1" allowOverlap="1" wp14:anchorId="5CC72383" wp14:editId="5EAA3A5F">
          <wp:simplePos x="0" y="0"/>
          <wp:positionH relativeFrom="page">
            <wp:posOffset>6850851</wp:posOffset>
          </wp:positionH>
          <wp:positionV relativeFrom="page">
            <wp:posOffset>4111</wp:posOffset>
          </wp:positionV>
          <wp:extent cx="720000" cy="720000"/>
          <wp:effectExtent l="0" t="0" r="4445" b="4445"/>
          <wp:wrapNone/>
          <wp:docPr id="7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24ED55" w14:textId="77777777" w:rsidR="007D46D3" w:rsidRDefault="007D46D3" w:rsidP="00667792">
    <w:pPr>
      <w:pStyle w:val="Header"/>
    </w:pPr>
  </w:p>
  <w:p w14:paraId="2EB1780C" w14:textId="77777777" w:rsidR="007D46D3" w:rsidRPr="00667792" w:rsidRDefault="007D46D3" w:rsidP="00667792">
    <w:pPr>
      <w:pStyle w:val="Header"/>
    </w:pPr>
    <w:r>
      <w:rPr>
        <w:noProof/>
        <w:lang w:val="en-US"/>
      </w:rPr>
      <w:drawing>
        <wp:anchor distT="0" distB="0" distL="114300" distR="114300" simplePos="0" relativeHeight="251721728" behindDoc="1" locked="0" layoutInCell="1" allowOverlap="1" wp14:anchorId="438E29ED" wp14:editId="3FEB33A7">
          <wp:simplePos x="0" y="0"/>
          <wp:positionH relativeFrom="page">
            <wp:posOffset>6850851</wp:posOffset>
          </wp:positionH>
          <wp:positionV relativeFrom="page">
            <wp:posOffset>4111</wp:posOffset>
          </wp:positionV>
          <wp:extent cx="720000" cy="720000"/>
          <wp:effectExtent l="0" t="0" r="4445" b="4445"/>
          <wp:wrapNone/>
          <wp:docPr id="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D0794" w14:textId="77777777" w:rsidR="007D46D3" w:rsidRDefault="007D46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FF6A440"/>
    <w:lvl w:ilvl="0">
      <w:start w:val="1"/>
      <w:numFmt w:val="decimal"/>
      <w:lvlText w:val="%1."/>
      <w:lvlJc w:val="left"/>
      <w:pPr>
        <w:tabs>
          <w:tab w:val="num" w:pos="8297"/>
        </w:tabs>
        <w:ind w:left="8297" w:hanging="360"/>
      </w:pPr>
    </w:lvl>
  </w:abstractNum>
  <w:abstractNum w:abstractNumId="1" w15:restartNumberingAfterBreak="0">
    <w:nsid w:val="FFFFFF7D"/>
    <w:multiLevelType w:val="singleLevel"/>
    <w:tmpl w:val="0A6AC44C"/>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DE341E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3A1829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70607A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924C72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AD4EA10"/>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3EA6D23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C53E92"/>
    <w:multiLevelType w:val="hybridMultilevel"/>
    <w:tmpl w:val="C1184FA2"/>
    <w:lvl w:ilvl="0" w:tplc="0C090001">
      <w:start w:val="1"/>
      <w:numFmt w:val="bullet"/>
      <w:lvlText w:val=""/>
      <w:lvlJc w:val="left"/>
      <w:pPr>
        <w:ind w:left="1428" w:hanging="360"/>
      </w:pPr>
      <w:rPr>
        <w:rFonts w:ascii="Symbol" w:hAnsi="Symbol"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10" w15:restartNumberingAfterBreak="0">
    <w:nsid w:val="01066CFD"/>
    <w:multiLevelType w:val="multilevel"/>
    <w:tmpl w:val="10A4CDFE"/>
    <w:lvl w:ilvl="0">
      <w:start w:val="1"/>
      <w:numFmt w:val="bullet"/>
      <w:pStyle w:val="Bullet2-recommendation"/>
      <w:lvlText w:val=""/>
      <w:lvlJc w:val="left"/>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509689E"/>
    <w:multiLevelType w:val="multilevel"/>
    <w:tmpl w:val="4DFC1F5C"/>
    <w:lvl w:ilvl="0">
      <w:start w:val="1"/>
      <w:numFmt w:val="decimal"/>
      <w:lvlText w:val="%1"/>
      <w:lvlJc w:val="left"/>
      <w:pPr>
        <w:ind w:left="709" w:hanging="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9EE141F"/>
    <w:multiLevelType w:val="hybridMultilevel"/>
    <w:tmpl w:val="569CFDD0"/>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4" w15:restartNumberingAfterBreak="0">
    <w:nsid w:val="0A644FB7"/>
    <w:multiLevelType w:val="hybridMultilevel"/>
    <w:tmpl w:val="BED21A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0887347"/>
    <w:multiLevelType w:val="hybridMultilevel"/>
    <w:tmpl w:val="AD228A0A"/>
    <w:lvl w:ilvl="0" w:tplc="EE7E2202">
      <w:start w:val="1"/>
      <w:numFmt w:val="decimal"/>
      <w:pStyle w:val="AnnexAHead1"/>
      <w:lvlText w:val="A.%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71761D6C"/>
    <w:lvl w:ilvl="0">
      <w:start w:val="1"/>
      <w:numFmt w:val="upperLetter"/>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4"/>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8" w15:restartNumberingAfterBreak="0">
    <w:nsid w:val="160E3BDD"/>
    <w:multiLevelType w:val="hybridMultilevel"/>
    <w:tmpl w:val="A084718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9A1740F"/>
    <w:multiLevelType w:val="multilevel"/>
    <w:tmpl w:val="E51E3730"/>
    <w:lvl w:ilvl="0">
      <w:start w:val="1"/>
      <w:numFmt w:val="decimal"/>
      <w:pStyle w:val="AppendixtitleHead1"/>
      <w:lvlText w:val="APPENDIX %1"/>
      <w:lvlJc w:val="left"/>
      <w:pPr>
        <w:ind w:left="326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2467" w:hanging="907"/>
      </w:pPr>
      <w:rPr>
        <w:rFonts w:hint="default"/>
      </w:rPr>
    </w:lvl>
    <w:lvl w:ilvl="2">
      <w:start w:val="1"/>
      <w:numFmt w:val="decimal"/>
      <w:pStyle w:val="AppendixHead3"/>
      <w:lvlText w:val="%1.%2.%3."/>
      <w:lvlJc w:val="left"/>
      <w:pPr>
        <w:ind w:left="2807" w:hanging="1247"/>
      </w:pPr>
      <w:rPr>
        <w:rFonts w:hint="default"/>
      </w:rPr>
    </w:lvl>
    <w:lvl w:ilvl="3">
      <w:start w:val="1"/>
      <w:numFmt w:val="decimal"/>
      <w:pStyle w:val="AppendixHead4"/>
      <w:lvlText w:val="%1.%2.%3.%4."/>
      <w:lvlJc w:val="left"/>
      <w:pPr>
        <w:ind w:left="3148" w:hanging="1588"/>
      </w:pPr>
      <w:rPr>
        <w:rFonts w:hint="default"/>
      </w:rPr>
    </w:lvl>
    <w:lvl w:ilvl="4">
      <w:start w:val="1"/>
      <w:numFmt w:val="decimal"/>
      <w:pStyle w:val="AppendixHead5"/>
      <w:lvlText w:val="%1.%2.%3.%4.%5."/>
      <w:lvlJc w:val="left"/>
      <w:pPr>
        <w:ind w:left="3318" w:hanging="1758"/>
      </w:pPr>
      <w:rPr>
        <w:rFonts w:hint="default"/>
      </w:rPr>
    </w:lvl>
    <w:lvl w:ilvl="5">
      <w:start w:val="1"/>
      <w:numFmt w:val="decimal"/>
      <w:lvlText w:val="%1.%2.%3.%4.%5.%6."/>
      <w:lvlJc w:val="left"/>
      <w:pPr>
        <w:ind w:left="4296" w:hanging="936"/>
      </w:pPr>
      <w:rPr>
        <w:rFonts w:hint="default"/>
      </w:rPr>
    </w:lvl>
    <w:lvl w:ilvl="6">
      <w:start w:val="1"/>
      <w:numFmt w:val="decimal"/>
      <w:lvlText w:val="%1.%2.%3.%4.%5.%6.%7."/>
      <w:lvlJc w:val="left"/>
      <w:pPr>
        <w:ind w:left="4800" w:hanging="1080"/>
      </w:pPr>
      <w:rPr>
        <w:rFonts w:hint="default"/>
      </w:rPr>
    </w:lvl>
    <w:lvl w:ilvl="7">
      <w:start w:val="1"/>
      <w:numFmt w:val="decimal"/>
      <w:lvlText w:val="%1.%2.%3.%4.%5.%6.%7.%8."/>
      <w:lvlJc w:val="left"/>
      <w:pPr>
        <w:ind w:left="5304" w:hanging="1224"/>
      </w:pPr>
      <w:rPr>
        <w:rFonts w:hint="default"/>
      </w:rPr>
    </w:lvl>
    <w:lvl w:ilvl="8">
      <w:start w:val="1"/>
      <w:numFmt w:val="decimal"/>
      <w:lvlText w:val="%1.%2.%3.%4.%5.%6.%7.%8.%9."/>
      <w:lvlJc w:val="left"/>
      <w:pPr>
        <w:ind w:left="5880" w:hanging="1440"/>
      </w:pPr>
      <w:rPr>
        <w:rFonts w:hint="default"/>
      </w:rPr>
    </w:lvl>
  </w:abstractNum>
  <w:abstractNum w:abstractNumId="22" w15:restartNumberingAfterBreak="0">
    <w:nsid w:val="1B345A4A"/>
    <w:multiLevelType w:val="hybridMultilevel"/>
    <w:tmpl w:val="0A7CB01E"/>
    <w:lvl w:ilvl="0" w:tplc="04140001">
      <w:start w:val="1"/>
      <w:numFmt w:val="bullet"/>
      <w:lvlText w:val=""/>
      <w:lvlJc w:val="left"/>
      <w:pPr>
        <w:ind w:left="1287" w:hanging="360"/>
      </w:pPr>
      <w:rPr>
        <w:rFonts w:ascii="Symbol" w:hAnsi="Symbol" w:hint="default"/>
      </w:rPr>
    </w:lvl>
    <w:lvl w:ilvl="1" w:tplc="04140003" w:tentative="1">
      <w:start w:val="1"/>
      <w:numFmt w:val="bullet"/>
      <w:lvlText w:val="o"/>
      <w:lvlJc w:val="left"/>
      <w:pPr>
        <w:ind w:left="2007" w:hanging="360"/>
      </w:pPr>
      <w:rPr>
        <w:rFonts w:ascii="Courier New" w:hAnsi="Courier New" w:cs="Courier New" w:hint="default"/>
      </w:rPr>
    </w:lvl>
    <w:lvl w:ilvl="2" w:tplc="04140005" w:tentative="1">
      <w:start w:val="1"/>
      <w:numFmt w:val="bullet"/>
      <w:lvlText w:val=""/>
      <w:lvlJc w:val="left"/>
      <w:pPr>
        <w:ind w:left="2727" w:hanging="360"/>
      </w:pPr>
      <w:rPr>
        <w:rFonts w:ascii="Wingdings" w:hAnsi="Wingdings" w:hint="default"/>
      </w:rPr>
    </w:lvl>
    <w:lvl w:ilvl="3" w:tplc="04140001" w:tentative="1">
      <w:start w:val="1"/>
      <w:numFmt w:val="bullet"/>
      <w:lvlText w:val=""/>
      <w:lvlJc w:val="left"/>
      <w:pPr>
        <w:ind w:left="3447" w:hanging="360"/>
      </w:pPr>
      <w:rPr>
        <w:rFonts w:ascii="Symbol" w:hAnsi="Symbol" w:hint="default"/>
      </w:rPr>
    </w:lvl>
    <w:lvl w:ilvl="4" w:tplc="04140003" w:tentative="1">
      <w:start w:val="1"/>
      <w:numFmt w:val="bullet"/>
      <w:lvlText w:val="o"/>
      <w:lvlJc w:val="left"/>
      <w:pPr>
        <w:ind w:left="4167" w:hanging="360"/>
      </w:pPr>
      <w:rPr>
        <w:rFonts w:ascii="Courier New" w:hAnsi="Courier New" w:cs="Courier New" w:hint="default"/>
      </w:rPr>
    </w:lvl>
    <w:lvl w:ilvl="5" w:tplc="04140005" w:tentative="1">
      <w:start w:val="1"/>
      <w:numFmt w:val="bullet"/>
      <w:lvlText w:val=""/>
      <w:lvlJc w:val="left"/>
      <w:pPr>
        <w:ind w:left="4887" w:hanging="360"/>
      </w:pPr>
      <w:rPr>
        <w:rFonts w:ascii="Wingdings" w:hAnsi="Wingdings" w:hint="default"/>
      </w:rPr>
    </w:lvl>
    <w:lvl w:ilvl="6" w:tplc="04140001" w:tentative="1">
      <w:start w:val="1"/>
      <w:numFmt w:val="bullet"/>
      <w:lvlText w:val=""/>
      <w:lvlJc w:val="left"/>
      <w:pPr>
        <w:ind w:left="5607" w:hanging="360"/>
      </w:pPr>
      <w:rPr>
        <w:rFonts w:ascii="Symbol" w:hAnsi="Symbol" w:hint="default"/>
      </w:rPr>
    </w:lvl>
    <w:lvl w:ilvl="7" w:tplc="04140003" w:tentative="1">
      <w:start w:val="1"/>
      <w:numFmt w:val="bullet"/>
      <w:lvlText w:val="o"/>
      <w:lvlJc w:val="left"/>
      <w:pPr>
        <w:ind w:left="6327" w:hanging="360"/>
      </w:pPr>
      <w:rPr>
        <w:rFonts w:ascii="Courier New" w:hAnsi="Courier New" w:cs="Courier New" w:hint="default"/>
      </w:rPr>
    </w:lvl>
    <w:lvl w:ilvl="8" w:tplc="04140005" w:tentative="1">
      <w:start w:val="1"/>
      <w:numFmt w:val="bullet"/>
      <w:lvlText w:val=""/>
      <w:lvlJc w:val="left"/>
      <w:pPr>
        <w:ind w:left="7047" w:hanging="360"/>
      </w:pPr>
      <w:rPr>
        <w:rFonts w:ascii="Wingdings" w:hAnsi="Wingdings" w:hint="default"/>
      </w:rPr>
    </w:lvl>
  </w:abstractNum>
  <w:abstractNum w:abstractNumId="23" w15:restartNumberingAfterBreak="0">
    <w:nsid w:val="1D033BC3"/>
    <w:multiLevelType w:val="hybridMultilevel"/>
    <w:tmpl w:val="EAF2D2F6"/>
    <w:lvl w:ilvl="0" w:tplc="D786B3B0">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812681"/>
    <w:multiLevelType w:val="hybridMultilevel"/>
    <w:tmpl w:val="94C6D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E4C0CF9"/>
    <w:multiLevelType w:val="hybridMultilevel"/>
    <w:tmpl w:val="D712746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EB00BE6"/>
    <w:multiLevelType w:val="multilevel"/>
    <w:tmpl w:val="C4544462"/>
    <w:lvl w:ilvl="0">
      <w:start w:val="1"/>
      <w:numFmt w:val="decimal"/>
      <w:pStyle w:val="RecommendationList1"/>
      <w:lvlText w:val="%1"/>
      <w:lvlJc w:val="left"/>
      <w:pPr>
        <w:ind w:left="1134" w:hanging="567"/>
      </w:pPr>
      <w:rPr>
        <w:rFonts w:asciiTheme="minorHAnsi" w:hAnsiTheme="minorHAnsi" w:hint="default"/>
        <w:b w:val="0"/>
        <w:i w:val="0"/>
        <w:sz w:val="24"/>
      </w:rPr>
    </w:lvl>
    <w:lvl w:ilvl="1">
      <w:start w:val="1"/>
      <w:numFmt w:val="lowerLetter"/>
      <w:pStyle w:val="RecommendationLista"/>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34245C5"/>
    <w:multiLevelType w:val="multilevel"/>
    <w:tmpl w:val="176E3CEA"/>
    <w:lvl w:ilvl="0">
      <w:start w:val="1"/>
      <w:numFmt w:val="decimal"/>
      <w:pStyle w:val="Figurecaption"/>
      <w:lvlText w:val="Figure %1"/>
      <w:lvlJc w:val="left"/>
      <w:pPr>
        <w:ind w:left="6238" w:hanging="992"/>
      </w:pPr>
      <w:rPr>
        <w:rFonts w:asciiTheme="minorHAnsi" w:hAnsiTheme="minorHAnsi" w:hint="default"/>
        <w:b w:val="0"/>
        <w:i/>
        <w:sz w:val="22"/>
        <w:u w:val="none"/>
      </w:rPr>
    </w:lvl>
    <w:lvl w:ilvl="1">
      <w:start w:val="1"/>
      <w:numFmt w:val="decimal"/>
      <w:lvlText w:val="%1.%2."/>
      <w:lvlJc w:val="left"/>
      <w:pPr>
        <w:ind w:left="6038" w:hanging="432"/>
      </w:pPr>
      <w:rPr>
        <w:rFonts w:hint="default"/>
      </w:rPr>
    </w:lvl>
    <w:lvl w:ilvl="2">
      <w:start w:val="1"/>
      <w:numFmt w:val="decimal"/>
      <w:lvlText w:val="%1.%2.%3."/>
      <w:lvlJc w:val="left"/>
      <w:pPr>
        <w:ind w:left="6470" w:hanging="504"/>
      </w:pPr>
      <w:rPr>
        <w:rFonts w:hint="default"/>
      </w:rPr>
    </w:lvl>
    <w:lvl w:ilvl="3">
      <w:start w:val="1"/>
      <w:numFmt w:val="decimal"/>
      <w:lvlText w:val="%1.%2.%3.%4."/>
      <w:lvlJc w:val="left"/>
      <w:pPr>
        <w:ind w:left="6974" w:hanging="648"/>
      </w:pPr>
      <w:rPr>
        <w:rFonts w:hint="default"/>
      </w:rPr>
    </w:lvl>
    <w:lvl w:ilvl="4">
      <w:start w:val="1"/>
      <w:numFmt w:val="decimal"/>
      <w:lvlText w:val="%1.%2.%3.%4.%5."/>
      <w:lvlJc w:val="left"/>
      <w:pPr>
        <w:ind w:left="7478" w:hanging="792"/>
      </w:pPr>
      <w:rPr>
        <w:rFonts w:hint="default"/>
      </w:rPr>
    </w:lvl>
    <w:lvl w:ilvl="5">
      <w:start w:val="1"/>
      <w:numFmt w:val="decimal"/>
      <w:lvlText w:val="%1.%2.%3.%4.%5.%6."/>
      <w:lvlJc w:val="left"/>
      <w:pPr>
        <w:ind w:left="7982" w:hanging="936"/>
      </w:pPr>
      <w:rPr>
        <w:rFonts w:hint="default"/>
      </w:rPr>
    </w:lvl>
    <w:lvl w:ilvl="6">
      <w:start w:val="1"/>
      <w:numFmt w:val="decimal"/>
      <w:lvlText w:val="%1.%2.%3.%4.%5.%6.%7."/>
      <w:lvlJc w:val="left"/>
      <w:pPr>
        <w:ind w:left="8486" w:hanging="1080"/>
      </w:pPr>
      <w:rPr>
        <w:rFonts w:hint="default"/>
      </w:rPr>
    </w:lvl>
    <w:lvl w:ilvl="7">
      <w:start w:val="1"/>
      <w:numFmt w:val="decimal"/>
      <w:lvlText w:val="%1.%2.%3.%4.%5.%6.%7.%8."/>
      <w:lvlJc w:val="left"/>
      <w:pPr>
        <w:ind w:left="8990" w:hanging="1224"/>
      </w:pPr>
      <w:rPr>
        <w:rFonts w:hint="default"/>
      </w:rPr>
    </w:lvl>
    <w:lvl w:ilvl="8">
      <w:start w:val="1"/>
      <w:numFmt w:val="decimal"/>
      <w:lvlText w:val="%1.%2.%3.%4.%5.%6.%7.%8.%9."/>
      <w:lvlJc w:val="left"/>
      <w:pPr>
        <w:ind w:left="9566" w:hanging="1440"/>
      </w:pPr>
      <w:rPr>
        <w:rFont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62639A"/>
    <w:multiLevelType w:val="multilevel"/>
    <w:tmpl w:val="72AA43DA"/>
    <w:lvl w:ilvl="0">
      <w:start w:val="1"/>
      <w:numFmt w:val="decimal"/>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9E85BCC"/>
    <w:multiLevelType w:val="hybridMultilevel"/>
    <w:tmpl w:val="77A45714"/>
    <w:lvl w:ilvl="0" w:tplc="7AF4759C">
      <w:start w:val="1"/>
      <w:numFmt w:val="decimal"/>
      <w:pStyle w:val="AnnexAHead2"/>
      <w:lvlText w:val="A.1.%1"/>
      <w:lvlJc w:val="left"/>
      <w:pPr>
        <w:ind w:left="2487"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C1600D1"/>
    <w:multiLevelType w:val="hybridMultilevel"/>
    <w:tmpl w:val="1F2E85A4"/>
    <w:lvl w:ilvl="0" w:tplc="A22AAFA4">
      <w:start w:val="1"/>
      <w:numFmt w:val="decimal"/>
      <w:pStyle w:val="IALAListNumber"/>
      <w:lvlText w:val="%1."/>
      <w:lvlJc w:val="left"/>
      <w:pPr>
        <w:tabs>
          <w:tab w:val="num" w:pos="720"/>
        </w:tabs>
        <w:ind w:left="720" w:hanging="360"/>
      </w:pPr>
      <w:rPr>
        <w:rFonts w:cs="Times New Roman"/>
      </w:rPr>
    </w:lvl>
    <w:lvl w:ilvl="1" w:tplc="A6663046">
      <w:start w:val="1"/>
      <w:numFmt w:val="lowerLetter"/>
      <w:lvlText w:val="%2."/>
      <w:lvlJc w:val="left"/>
      <w:pPr>
        <w:tabs>
          <w:tab w:val="num" w:pos="1440"/>
        </w:tabs>
        <w:ind w:left="1440" w:hanging="360"/>
      </w:pPr>
      <w:rPr>
        <w:rFonts w:cs="Times New Roman"/>
      </w:rPr>
    </w:lvl>
    <w:lvl w:ilvl="2" w:tplc="418E364C" w:tentative="1">
      <w:start w:val="1"/>
      <w:numFmt w:val="lowerRoman"/>
      <w:lvlText w:val="%3."/>
      <w:lvlJc w:val="right"/>
      <w:pPr>
        <w:tabs>
          <w:tab w:val="num" w:pos="2160"/>
        </w:tabs>
        <w:ind w:left="2160" w:hanging="180"/>
      </w:pPr>
      <w:rPr>
        <w:rFonts w:cs="Times New Roman"/>
      </w:rPr>
    </w:lvl>
    <w:lvl w:ilvl="3" w:tplc="4A421B02" w:tentative="1">
      <w:start w:val="1"/>
      <w:numFmt w:val="decimal"/>
      <w:lvlText w:val="%4."/>
      <w:lvlJc w:val="left"/>
      <w:pPr>
        <w:tabs>
          <w:tab w:val="num" w:pos="2880"/>
        </w:tabs>
        <w:ind w:left="2880" w:hanging="360"/>
      </w:pPr>
      <w:rPr>
        <w:rFonts w:cs="Times New Roman"/>
      </w:rPr>
    </w:lvl>
    <w:lvl w:ilvl="4" w:tplc="70D410C4" w:tentative="1">
      <w:start w:val="1"/>
      <w:numFmt w:val="lowerLetter"/>
      <w:lvlText w:val="%5."/>
      <w:lvlJc w:val="left"/>
      <w:pPr>
        <w:tabs>
          <w:tab w:val="num" w:pos="3600"/>
        </w:tabs>
        <w:ind w:left="3600" w:hanging="360"/>
      </w:pPr>
      <w:rPr>
        <w:rFonts w:cs="Times New Roman"/>
      </w:rPr>
    </w:lvl>
    <w:lvl w:ilvl="5" w:tplc="7E60853E" w:tentative="1">
      <w:start w:val="1"/>
      <w:numFmt w:val="lowerRoman"/>
      <w:lvlText w:val="%6."/>
      <w:lvlJc w:val="right"/>
      <w:pPr>
        <w:tabs>
          <w:tab w:val="num" w:pos="4320"/>
        </w:tabs>
        <w:ind w:left="4320" w:hanging="180"/>
      </w:pPr>
      <w:rPr>
        <w:rFonts w:cs="Times New Roman"/>
      </w:rPr>
    </w:lvl>
    <w:lvl w:ilvl="6" w:tplc="FA82148E" w:tentative="1">
      <w:start w:val="1"/>
      <w:numFmt w:val="decimal"/>
      <w:lvlText w:val="%7."/>
      <w:lvlJc w:val="left"/>
      <w:pPr>
        <w:tabs>
          <w:tab w:val="num" w:pos="5040"/>
        </w:tabs>
        <w:ind w:left="5040" w:hanging="360"/>
      </w:pPr>
      <w:rPr>
        <w:rFonts w:cs="Times New Roman"/>
      </w:rPr>
    </w:lvl>
    <w:lvl w:ilvl="7" w:tplc="E528BED8" w:tentative="1">
      <w:start w:val="1"/>
      <w:numFmt w:val="lowerLetter"/>
      <w:lvlText w:val="%8."/>
      <w:lvlJc w:val="left"/>
      <w:pPr>
        <w:tabs>
          <w:tab w:val="num" w:pos="5760"/>
        </w:tabs>
        <w:ind w:left="5760" w:hanging="360"/>
      </w:pPr>
      <w:rPr>
        <w:rFonts w:cs="Times New Roman"/>
      </w:rPr>
    </w:lvl>
    <w:lvl w:ilvl="8" w:tplc="145678DC" w:tentative="1">
      <w:start w:val="1"/>
      <w:numFmt w:val="lowerRoman"/>
      <w:lvlText w:val="%9."/>
      <w:lvlJc w:val="right"/>
      <w:pPr>
        <w:tabs>
          <w:tab w:val="num" w:pos="6480"/>
        </w:tabs>
        <w:ind w:left="6480" w:hanging="180"/>
      </w:pPr>
      <w:rPr>
        <w:rFonts w:cs="Times New Roman"/>
      </w:rPr>
    </w:lvl>
  </w:abstractNum>
  <w:abstractNum w:abstractNumId="36" w15:restartNumberingAfterBreak="0">
    <w:nsid w:val="2E401245"/>
    <w:multiLevelType w:val="multilevel"/>
    <w:tmpl w:val="FE00F05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313042CD"/>
    <w:multiLevelType w:val="hybridMultilevel"/>
    <w:tmpl w:val="EF926D50"/>
    <w:lvl w:ilvl="0" w:tplc="0C090001">
      <w:start w:val="1"/>
      <w:numFmt w:val="bullet"/>
      <w:lvlText w:val=""/>
      <w:lvlJc w:val="left"/>
      <w:pPr>
        <w:ind w:left="1428" w:hanging="360"/>
      </w:pPr>
      <w:rPr>
        <w:rFonts w:ascii="Symbol" w:hAnsi="Symbol"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3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5EA148A"/>
    <w:multiLevelType w:val="hybridMultilevel"/>
    <w:tmpl w:val="2B7ED01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0" w15:restartNumberingAfterBreak="0">
    <w:nsid w:val="376301AE"/>
    <w:multiLevelType w:val="multilevel"/>
    <w:tmpl w:val="64E88D50"/>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1134"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B32384B"/>
    <w:multiLevelType w:val="hybridMultilevel"/>
    <w:tmpl w:val="BE16E4DC"/>
    <w:lvl w:ilvl="0" w:tplc="B26A1C4A">
      <w:start w:val="1"/>
      <w:numFmt w:val="bullet"/>
      <w:pStyle w:val="IALABullet1"/>
      <w:lvlText w:val=""/>
      <w:lvlJc w:val="left"/>
      <w:pPr>
        <w:tabs>
          <w:tab w:val="num" w:pos="720"/>
        </w:tabs>
        <w:ind w:left="720" w:hanging="360"/>
      </w:pPr>
      <w:rPr>
        <w:rFonts w:ascii="Symbol" w:hAnsi="Symbol" w:hint="default"/>
      </w:rPr>
    </w:lvl>
    <w:lvl w:ilvl="1" w:tplc="C7EA0FB2">
      <w:start w:val="1"/>
      <w:numFmt w:val="bullet"/>
      <w:lvlText w:val="o"/>
      <w:lvlJc w:val="left"/>
      <w:pPr>
        <w:tabs>
          <w:tab w:val="num" w:pos="1440"/>
        </w:tabs>
        <w:ind w:left="1440" w:hanging="360"/>
      </w:pPr>
      <w:rPr>
        <w:rFonts w:ascii="Courier New" w:hAnsi="Courier New" w:hint="default"/>
      </w:rPr>
    </w:lvl>
    <w:lvl w:ilvl="2" w:tplc="63BA66BC" w:tentative="1">
      <w:start w:val="1"/>
      <w:numFmt w:val="bullet"/>
      <w:lvlText w:val=""/>
      <w:lvlJc w:val="left"/>
      <w:pPr>
        <w:tabs>
          <w:tab w:val="num" w:pos="2160"/>
        </w:tabs>
        <w:ind w:left="2160" w:hanging="360"/>
      </w:pPr>
      <w:rPr>
        <w:rFonts w:ascii="Wingdings" w:hAnsi="Wingdings" w:hint="default"/>
      </w:rPr>
    </w:lvl>
    <w:lvl w:ilvl="3" w:tplc="C568CA50" w:tentative="1">
      <w:start w:val="1"/>
      <w:numFmt w:val="bullet"/>
      <w:lvlText w:val=""/>
      <w:lvlJc w:val="left"/>
      <w:pPr>
        <w:tabs>
          <w:tab w:val="num" w:pos="2880"/>
        </w:tabs>
        <w:ind w:left="2880" w:hanging="360"/>
      </w:pPr>
      <w:rPr>
        <w:rFonts w:ascii="Symbol" w:hAnsi="Symbol" w:hint="default"/>
      </w:rPr>
    </w:lvl>
    <w:lvl w:ilvl="4" w:tplc="F2D690E8" w:tentative="1">
      <w:start w:val="1"/>
      <w:numFmt w:val="bullet"/>
      <w:lvlText w:val="o"/>
      <w:lvlJc w:val="left"/>
      <w:pPr>
        <w:tabs>
          <w:tab w:val="num" w:pos="3600"/>
        </w:tabs>
        <w:ind w:left="3600" w:hanging="360"/>
      </w:pPr>
      <w:rPr>
        <w:rFonts w:ascii="Courier New" w:hAnsi="Courier New" w:hint="default"/>
      </w:rPr>
    </w:lvl>
    <w:lvl w:ilvl="5" w:tplc="A3CA0DD8" w:tentative="1">
      <w:start w:val="1"/>
      <w:numFmt w:val="bullet"/>
      <w:lvlText w:val=""/>
      <w:lvlJc w:val="left"/>
      <w:pPr>
        <w:tabs>
          <w:tab w:val="num" w:pos="4320"/>
        </w:tabs>
        <w:ind w:left="4320" w:hanging="360"/>
      </w:pPr>
      <w:rPr>
        <w:rFonts w:ascii="Wingdings" w:hAnsi="Wingdings" w:hint="default"/>
      </w:rPr>
    </w:lvl>
    <w:lvl w:ilvl="6" w:tplc="6212CE62" w:tentative="1">
      <w:start w:val="1"/>
      <w:numFmt w:val="bullet"/>
      <w:lvlText w:val=""/>
      <w:lvlJc w:val="left"/>
      <w:pPr>
        <w:tabs>
          <w:tab w:val="num" w:pos="5040"/>
        </w:tabs>
        <w:ind w:left="5040" w:hanging="360"/>
      </w:pPr>
      <w:rPr>
        <w:rFonts w:ascii="Symbol" w:hAnsi="Symbol" w:hint="default"/>
      </w:rPr>
    </w:lvl>
    <w:lvl w:ilvl="7" w:tplc="3A122A3E" w:tentative="1">
      <w:start w:val="1"/>
      <w:numFmt w:val="bullet"/>
      <w:lvlText w:val="o"/>
      <w:lvlJc w:val="left"/>
      <w:pPr>
        <w:tabs>
          <w:tab w:val="num" w:pos="5760"/>
        </w:tabs>
        <w:ind w:left="5760" w:hanging="360"/>
      </w:pPr>
      <w:rPr>
        <w:rFonts w:ascii="Courier New" w:hAnsi="Courier New" w:hint="default"/>
      </w:rPr>
    </w:lvl>
    <w:lvl w:ilvl="8" w:tplc="148A475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C375900"/>
    <w:multiLevelType w:val="multilevel"/>
    <w:tmpl w:val="F0CEB524"/>
    <w:lvl w:ilvl="0">
      <w:start w:val="1"/>
      <w:numFmt w:val="upperLetter"/>
      <w:pStyle w:val="AnnextitleHead1"/>
      <w:lvlText w:val="ANNEX %1 "/>
      <w:lvlJc w:val="left"/>
      <w:pPr>
        <w:ind w:left="851" w:hanging="851"/>
      </w:pPr>
    </w:lvl>
    <w:lvl w:ilvl="1">
      <w:start w:val="1"/>
      <w:numFmt w:val="lowerLetter"/>
      <w:lvlText w:val="%2)"/>
      <w:lvlJc w:val="left"/>
      <w:pPr>
        <w:ind w:left="720" w:hanging="360"/>
      </w:pPr>
      <w:rPr>
        <w:rFonts w:hint="default"/>
      </w:rPr>
    </w:lvl>
    <w:lvl w:ilvl="2">
      <w:start w:val="1"/>
      <w:numFmt w:val="lowerRoman"/>
      <w:pStyle w:val="AnnexHead3"/>
      <w:lvlText w:val="%3)"/>
      <w:lvlJc w:val="left"/>
      <w:pPr>
        <w:ind w:left="1080" w:hanging="360"/>
      </w:pPr>
      <w:rPr>
        <w:rFonts w:hint="default"/>
      </w:rPr>
    </w:lvl>
    <w:lvl w:ilvl="3">
      <w:start w:val="1"/>
      <w:numFmt w:val="decimal"/>
      <w:pStyle w:val="AnnexHead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4041789"/>
    <w:multiLevelType w:val="multilevel"/>
    <w:tmpl w:val="5C0243D4"/>
    <w:lvl w:ilvl="0">
      <w:start w:val="1"/>
      <w:numFmt w:val="decimal"/>
      <w:lvlText w:val="%1"/>
      <w:lvlJc w:val="left"/>
      <w:pPr>
        <w:tabs>
          <w:tab w:val="num" w:pos="567"/>
        </w:tabs>
        <w:ind w:left="567" w:hanging="567"/>
      </w:pPr>
      <w:rPr>
        <w:rFonts w:ascii="Calibri" w:hAnsi="Calibri"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15:restartNumberingAfterBreak="0">
    <w:nsid w:val="48D554E7"/>
    <w:multiLevelType w:val="hybridMultilevel"/>
    <w:tmpl w:val="6F7ED8FE"/>
    <w:lvl w:ilvl="0" w:tplc="5A2A8644">
      <w:start w:val="1"/>
      <w:numFmt w:val="bullet"/>
      <w:pStyle w:val="Bullet1"/>
      <w:lvlText w:val=""/>
      <w:lvlJc w:val="left"/>
      <w:pPr>
        <w:ind w:left="720" w:hanging="360"/>
      </w:pPr>
      <w:rPr>
        <w:rFonts w:ascii="Symbol" w:hAnsi="Symbol" w:hint="default"/>
        <w:color w:val="00558C"/>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9" w15:restartNumberingAfterBreak="0">
    <w:nsid w:val="49062249"/>
    <w:multiLevelType w:val="multilevel"/>
    <w:tmpl w:val="07127B0C"/>
    <w:lvl w:ilvl="0">
      <w:start w:val="1"/>
      <w:numFmt w:val="decimal"/>
      <w:pStyle w:val="AppendixHead1"/>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50" w15:restartNumberingAfterBreak="0">
    <w:nsid w:val="4B5B2BF7"/>
    <w:multiLevelType w:val="hybridMultilevel"/>
    <w:tmpl w:val="9D7ACD50"/>
    <w:lvl w:ilvl="0" w:tplc="E52C624C">
      <w:start w:val="1"/>
      <w:numFmt w:val="decimal"/>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3" w15:restartNumberingAfterBreak="0">
    <w:nsid w:val="5A78740C"/>
    <w:multiLevelType w:val="hybridMultilevel"/>
    <w:tmpl w:val="C04EF1DC"/>
    <w:lvl w:ilvl="0" w:tplc="08090001">
      <w:start w:val="1"/>
      <w:numFmt w:val="bullet"/>
      <w:lvlText w:val=""/>
      <w:lvlJc w:val="left"/>
      <w:pPr>
        <w:ind w:left="1692" w:hanging="360"/>
      </w:pPr>
      <w:rPr>
        <w:rFonts w:ascii="Symbol" w:hAnsi="Symbol" w:hint="default"/>
      </w:rPr>
    </w:lvl>
    <w:lvl w:ilvl="1" w:tplc="08090003" w:tentative="1">
      <w:start w:val="1"/>
      <w:numFmt w:val="bullet"/>
      <w:lvlText w:val="o"/>
      <w:lvlJc w:val="left"/>
      <w:pPr>
        <w:ind w:left="2412" w:hanging="360"/>
      </w:pPr>
      <w:rPr>
        <w:rFonts w:ascii="Courier New" w:hAnsi="Courier New" w:cs="Courier New" w:hint="default"/>
      </w:rPr>
    </w:lvl>
    <w:lvl w:ilvl="2" w:tplc="08090005" w:tentative="1">
      <w:start w:val="1"/>
      <w:numFmt w:val="bullet"/>
      <w:lvlText w:val=""/>
      <w:lvlJc w:val="left"/>
      <w:pPr>
        <w:ind w:left="3132" w:hanging="360"/>
      </w:pPr>
      <w:rPr>
        <w:rFonts w:ascii="Wingdings" w:hAnsi="Wingdings" w:hint="default"/>
      </w:rPr>
    </w:lvl>
    <w:lvl w:ilvl="3" w:tplc="08090001" w:tentative="1">
      <w:start w:val="1"/>
      <w:numFmt w:val="bullet"/>
      <w:lvlText w:val=""/>
      <w:lvlJc w:val="left"/>
      <w:pPr>
        <w:ind w:left="3852" w:hanging="360"/>
      </w:pPr>
      <w:rPr>
        <w:rFonts w:ascii="Symbol" w:hAnsi="Symbol" w:hint="default"/>
      </w:rPr>
    </w:lvl>
    <w:lvl w:ilvl="4" w:tplc="08090003" w:tentative="1">
      <w:start w:val="1"/>
      <w:numFmt w:val="bullet"/>
      <w:lvlText w:val="o"/>
      <w:lvlJc w:val="left"/>
      <w:pPr>
        <w:ind w:left="4572" w:hanging="360"/>
      </w:pPr>
      <w:rPr>
        <w:rFonts w:ascii="Courier New" w:hAnsi="Courier New" w:cs="Courier New" w:hint="default"/>
      </w:rPr>
    </w:lvl>
    <w:lvl w:ilvl="5" w:tplc="08090005" w:tentative="1">
      <w:start w:val="1"/>
      <w:numFmt w:val="bullet"/>
      <w:lvlText w:val=""/>
      <w:lvlJc w:val="left"/>
      <w:pPr>
        <w:ind w:left="5292" w:hanging="360"/>
      </w:pPr>
      <w:rPr>
        <w:rFonts w:ascii="Wingdings" w:hAnsi="Wingdings" w:hint="default"/>
      </w:rPr>
    </w:lvl>
    <w:lvl w:ilvl="6" w:tplc="08090001" w:tentative="1">
      <w:start w:val="1"/>
      <w:numFmt w:val="bullet"/>
      <w:lvlText w:val=""/>
      <w:lvlJc w:val="left"/>
      <w:pPr>
        <w:ind w:left="6012" w:hanging="360"/>
      </w:pPr>
      <w:rPr>
        <w:rFonts w:ascii="Symbol" w:hAnsi="Symbol" w:hint="default"/>
      </w:rPr>
    </w:lvl>
    <w:lvl w:ilvl="7" w:tplc="08090003" w:tentative="1">
      <w:start w:val="1"/>
      <w:numFmt w:val="bullet"/>
      <w:lvlText w:val="o"/>
      <w:lvlJc w:val="left"/>
      <w:pPr>
        <w:ind w:left="6732" w:hanging="360"/>
      </w:pPr>
      <w:rPr>
        <w:rFonts w:ascii="Courier New" w:hAnsi="Courier New" w:cs="Courier New" w:hint="default"/>
      </w:rPr>
    </w:lvl>
    <w:lvl w:ilvl="8" w:tplc="08090005" w:tentative="1">
      <w:start w:val="1"/>
      <w:numFmt w:val="bullet"/>
      <w:lvlText w:val=""/>
      <w:lvlJc w:val="left"/>
      <w:pPr>
        <w:ind w:left="7452" w:hanging="360"/>
      </w:pPr>
      <w:rPr>
        <w:rFonts w:ascii="Wingdings" w:hAnsi="Wingdings" w:hint="default"/>
      </w:rPr>
    </w:lvl>
  </w:abstractNum>
  <w:abstractNum w:abstractNumId="54"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0266FC6"/>
    <w:multiLevelType w:val="multilevel"/>
    <w:tmpl w:val="B39AAFD4"/>
    <w:lvl w:ilvl="0">
      <w:start w:val="1"/>
      <w:numFmt w:val="upperLetter"/>
      <w:pStyle w:val="ANNEXtitle"/>
      <w:suff w:val="space"/>
      <w:lvlText w:val="Annex %1"/>
      <w:lvlJc w:val="left"/>
      <w:rPr>
        <w:rFonts w:cs="Times New Roman"/>
      </w:rPr>
    </w:lvl>
    <w:lvl w:ilvl="1">
      <w:start w:val="1"/>
      <w:numFmt w:val="decimal"/>
      <w:pStyle w:val="ANNEX-heading1"/>
      <w:lvlText w:val="%1.%2"/>
      <w:lvlJc w:val="left"/>
      <w:pPr>
        <w:tabs>
          <w:tab w:val="num" w:pos="680"/>
        </w:tabs>
        <w:ind w:left="680" w:hanging="680"/>
      </w:pPr>
      <w:rPr>
        <w:rFonts w:cs="Times New Roman"/>
      </w:rPr>
    </w:lvl>
    <w:lvl w:ilvl="2">
      <w:start w:val="1"/>
      <w:numFmt w:val="decimal"/>
      <w:pStyle w:val="ANNEX-heading2"/>
      <w:lvlText w:val="%1.%2.%3"/>
      <w:lvlJc w:val="left"/>
      <w:pPr>
        <w:tabs>
          <w:tab w:val="num" w:pos="907"/>
        </w:tabs>
        <w:ind w:left="907" w:hanging="907"/>
      </w:pPr>
      <w:rPr>
        <w:rFonts w:cs="Times New Roman"/>
      </w:rPr>
    </w:lvl>
    <w:lvl w:ilvl="3">
      <w:start w:val="1"/>
      <w:numFmt w:val="decimal"/>
      <w:pStyle w:val="ANNEX-heading3"/>
      <w:lvlText w:val="%1.%2.%3.%4"/>
      <w:lvlJc w:val="left"/>
      <w:pPr>
        <w:tabs>
          <w:tab w:val="num" w:pos="1134"/>
        </w:tabs>
        <w:ind w:left="1134" w:hanging="1134"/>
      </w:pPr>
      <w:rPr>
        <w:rFonts w:cs="Times New Roman"/>
      </w:rPr>
    </w:lvl>
    <w:lvl w:ilvl="4">
      <w:start w:val="1"/>
      <w:numFmt w:val="decimal"/>
      <w:pStyle w:val="ANNEX-heading4"/>
      <w:lvlText w:val="%1.%2.%3.%4.%5"/>
      <w:lvlJc w:val="left"/>
      <w:pPr>
        <w:tabs>
          <w:tab w:val="num" w:pos="1361"/>
        </w:tabs>
        <w:ind w:left="1361" w:hanging="1361"/>
      </w:pPr>
      <w:rPr>
        <w:rFonts w:cs="Times New Roman"/>
      </w:rPr>
    </w:lvl>
    <w:lvl w:ilvl="5">
      <w:start w:val="1"/>
      <w:numFmt w:val="decimal"/>
      <w:pStyle w:val="ANNEX-heading5"/>
      <w:lvlText w:val="%1.%2.%3.%4.%5.%6"/>
      <w:lvlJc w:val="left"/>
      <w:pPr>
        <w:tabs>
          <w:tab w:val="num" w:pos="1588"/>
        </w:tabs>
        <w:ind w:left="1588" w:hanging="1588"/>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56" w15:restartNumberingAfterBreak="0">
    <w:nsid w:val="629367E4"/>
    <w:multiLevelType w:val="hybridMultilevel"/>
    <w:tmpl w:val="E6EA2F3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7" w15:restartNumberingAfterBreak="0">
    <w:nsid w:val="632F5AE3"/>
    <w:multiLevelType w:val="hybridMultilevel"/>
    <w:tmpl w:val="1F0697C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59" w15:restartNumberingAfterBreak="0">
    <w:nsid w:val="67AB4D84"/>
    <w:multiLevelType w:val="multilevel"/>
    <w:tmpl w:val="FFDC463E"/>
    <w:lvl w:ilvl="0">
      <w:start w:val="1"/>
      <w:numFmt w:val="decimal"/>
      <w:pStyle w:val="Heading1"/>
      <w:lvlText w:val="%1."/>
      <w:lvlJc w:val="left"/>
      <w:pPr>
        <w:tabs>
          <w:tab w:val="num" w:pos="5529"/>
        </w:tabs>
        <w:ind w:left="6238" w:hanging="709"/>
      </w:pPr>
      <w:rPr>
        <w:rFonts w:asciiTheme="minorHAnsi" w:hAnsiTheme="minorHAnsi" w:hint="default"/>
        <w:b/>
        <w:i w:val="0"/>
        <w:color w:val="00558C"/>
        <w:sz w:val="28"/>
      </w:rPr>
    </w:lvl>
    <w:lvl w:ilvl="1">
      <w:start w:val="1"/>
      <w:numFmt w:val="decimal"/>
      <w:pStyle w:val="Heading2"/>
      <w:lvlText w:val="%1.%2."/>
      <w:lvlJc w:val="left"/>
      <w:pPr>
        <w:tabs>
          <w:tab w:val="num" w:pos="710"/>
        </w:tabs>
        <w:ind w:left="156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62" w15:restartNumberingAfterBreak="0">
    <w:nsid w:val="733F0B3C"/>
    <w:multiLevelType w:val="hybridMultilevel"/>
    <w:tmpl w:val="532E9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7B7856"/>
    <w:multiLevelType w:val="hybridMultilevel"/>
    <w:tmpl w:val="B1300C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67" w15:restartNumberingAfterBreak="0">
    <w:nsid w:val="7AC36676"/>
    <w:multiLevelType w:val="multilevel"/>
    <w:tmpl w:val="F348CEE2"/>
    <w:lvl w:ilvl="0">
      <w:start w:val="4"/>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D532E73"/>
    <w:multiLevelType w:val="hybridMultilevel"/>
    <w:tmpl w:val="54B87E50"/>
    <w:lvl w:ilvl="0" w:tplc="3508D63E">
      <w:start w:val="1"/>
      <w:numFmt w:val="bullet"/>
      <w:pStyle w:val="ListBullet2"/>
      <w:lvlText w:val="o"/>
      <w:lvlJc w:val="left"/>
      <w:pPr>
        <w:tabs>
          <w:tab w:val="num" w:pos="643"/>
        </w:tabs>
        <w:ind w:left="643" w:hanging="360"/>
      </w:pPr>
      <w:rPr>
        <w:rFonts w:ascii="Courier New" w:hAnsi="Courier New" w:hint="default"/>
      </w:rPr>
    </w:lvl>
    <w:lvl w:ilvl="1" w:tplc="04090003" w:tentative="1">
      <w:start w:val="1"/>
      <w:numFmt w:val="bullet"/>
      <w:lvlText w:val="o"/>
      <w:lvlJc w:val="left"/>
      <w:pPr>
        <w:tabs>
          <w:tab w:val="num" w:pos="1363"/>
        </w:tabs>
        <w:ind w:left="1363" w:hanging="360"/>
      </w:pPr>
      <w:rPr>
        <w:rFonts w:ascii="Courier New" w:hAnsi="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abstractNum w:abstractNumId="71" w15:restartNumberingAfterBreak="0">
    <w:nsid w:val="7FD72076"/>
    <w:multiLevelType w:val="hybridMultilevel"/>
    <w:tmpl w:val="06AEBA0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1174416254">
    <w:abstractNumId w:val="17"/>
  </w:num>
  <w:num w:numId="2" w16cid:durableId="1913075782">
    <w:abstractNumId w:val="36"/>
  </w:num>
  <w:num w:numId="3" w16cid:durableId="714351144">
    <w:abstractNumId w:val="46"/>
  </w:num>
  <w:num w:numId="4" w16cid:durableId="1912427528">
    <w:abstractNumId w:val="40"/>
  </w:num>
  <w:num w:numId="5" w16cid:durableId="1295915506">
    <w:abstractNumId w:val="11"/>
  </w:num>
  <w:num w:numId="6" w16cid:durableId="1509710292">
    <w:abstractNumId w:val="43"/>
  </w:num>
  <w:num w:numId="7" w16cid:durableId="295113552">
    <w:abstractNumId w:val="21"/>
  </w:num>
  <w:num w:numId="8" w16cid:durableId="538007942">
    <w:abstractNumId w:val="51"/>
  </w:num>
  <w:num w:numId="9" w16cid:durableId="575092858">
    <w:abstractNumId w:val="29"/>
  </w:num>
  <w:num w:numId="10" w16cid:durableId="1270813747">
    <w:abstractNumId w:val="23"/>
  </w:num>
  <w:num w:numId="11" w16cid:durableId="1518811967">
    <w:abstractNumId w:val="48"/>
  </w:num>
  <w:num w:numId="12" w16cid:durableId="202601548">
    <w:abstractNumId w:val="68"/>
  </w:num>
  <w:num w:numId="13" w16cid:durableId="481044505">
    <w:abstractNumId w:val="10"/>
  </w:num>
  <w:num w:numId="14" w16cid:durableId="1285963055">
    <w:abstractNumId w:val="63"/>
  </w:num>
  <w:num w:numId="15" w16cid:durableId="350881453">
    <w:abstractNumId w:val="69"/>
  </w:num>
  <w:num w:numId="16" w16cid:durableId="160003523">
    <w:abstractNumId w:val="44"/>
  </w:num>
  <w:num w:numId="17" w16cid:durableId="811139454">
    <w:abstractNumId w:val="28"/>
  </w:num>
  <w:num w:numId="18" w16cid:durableId="1758355961">
    <w:abstractNumId w:val="59"/>
  </w:num>
  <w:num w:numId="19" w16cid:durableId="749157097">
    <w:abstractNumId w:val="16"/>
  </w:num>
  <w:num w:numId="20" w16cid:durableId="305748685">
    <w:abstractNumId w:val="65"/>
  </w:num>
  <w:num w:numId="21" w16cid:durableId="1759668447">
    <w:abstractNumId w:val="27"/>
  </w:num>
  <w:num w:numId="22" w16cid:durableId="587693272">
    <w:abstractNumId w:val="61"/>
  </w:num>
  <w:num w:numId="23" w16cid:durableId="1827697429">
    <w:abstractNumId w:val="26"/>
  </w:num>
  <w:num w:numId="24" w16cid:durableId="54085534">
    <w:abstractNumId w:val="50"/>
  </w:num>
  <w:num w:numId="25" w16cid:durableId="1421024898">
    <w:abstractNumId w:val="19"/>
  </w:num>
  <w:num w:numId="26" w16cid:durableId="1180704607">
    <w:abstractNumId w:val="30"/>
  </w:num>
  <w:num w:numId="27" w16cid:durableId="94177569">
    <w:abstractNumId w:val="7"/>
  </w:num>
  <w:num w:numId="28" w16cid:durableId="1309673223">
    <w:abstractNumId w:val="66"/>
  </w:num>
  <w:num w:numId="29" w16cid:durableId="2068843606">
    <w:abstractNumId w:val="41"/>
  </w:num>
  <w:num w:numId="30" w16cid:durableId="125467541">
    <w:abstractNumId w:val="35"/>
  </w:num>
  <w:num w:numId="31" w16cid:durableId="49966869">
    <w:abstractNumId w:val="70"/>
  </w:num>
  <w:num w:numId="32" w16cid:durableId="820006299">
    <w:abstractNumId w:val="55"/>
  </w:num>
  <w:num w:numId="33" w16cid:durableId="256014097">
    <w:abstractNumId w:val="47"/>
  </w:num>
  <w:num w:numId="34" w16cid:durableId="1501265393">
    <w:abstractNumId w:val="60"/>
  </w:num>
  <w:num w:numId="35" w16cid:durableId="1346908816">
    <w:abstractNumId w:val="58"/>
  </w:num>
  <w:num w:numId="36" w16cid:durableId="1665352236">
    <w:abstractNumId w:val="45"/>
  </w:num>
  <w:num w:numId="37" w16cid:durableId="551502522">
    <w:abstractNumId w:val="52"/>
  </w:num>
  <w:num w:numId="38" w16cid:durableId="1166242220">
    <w:abstractNumId w:val="45"/>
  </w:num>
  <w:num w:numId="39" w16cid:durableId="85376977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063783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158757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0843207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1518132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089741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6507688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8095934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83946511">
    <w:abstractNumId w:val="17"/>
  </w:num>
  <w:num w:numId="48" w16cid:durableId="1903054272">
    <w:abstractNumId w:val="21"/>
  </w:num>
  <w:num w:numId="49" w16cid:durableId="992178188">
    <w:abstractNumId w:val="51"/>
  </w:num>
  <w:num w:numId="50" w16cid:durableId="1454252806">
    <w:abstractNumId w:val="51"/>
  </w:num>
  <w:num w:numId="51" w16cid:durableId="746654445">
    <w:abstractNumId w:val="51"/>
  </w:num>
  <w:num w:numId="52" w16cid:durableId="1559903234">
    <w:abstractNumId w:val="51"/>
  </w:num>
  <w:num w:numId="53" w16cid:durableId="1403878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94079002">
    <w:abstractNumId w:val="51"/>
  </w:num>
  <w:num w:numId="55" w16cid:durableId="252248436">
    <w:abstractNumId w:val="51"/>
  </w:num>
  <w:num w:numId="56" w16cid:durableId="1317370833">
    <w:abstractNumId w:val="51"/>
  </w:num>
  <w:num w:numId="57" w16cid:durableId="198470888">
    <w:abstractNumId w:val="51"/>
  </w:num>
  <w:num w:numId="58" w16cid:durableId="480542679">
    <w:abstractNumId w:val="51"/>
  </w:num>
  <w:num w:numId="59" w16cid:durableId="1269583651">
    <w:abstractNumId w:val="51"/>
  </w:num>
  <w:num w:numId="60" w16cid:durableId="937105560">
    <w:abstractNumId w:val="51"/>
  </w:num>
  <w:num w:numId="61" w16cid:durableId="180619189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23536022">
    <w:abstractNumId w:val="51"/>
  </w:num>
  <w:num w:numId="63" w16cid:durableId="1077747049">
    <w:abstractNumId w:val="51"/>
  </w:num>
  <w:num w:numId="64" w16cid:durableId="1615674168">
    <w:abstractNumId w:val="51"/>
  </w:num>
  <w:num w:numId="65" w16cid:durableId="339508434">
    <w:abstractNumId w:val="51"/>
  </w:num>
  <w:num w:numId="66" w16cid:durableId="446966456">
    <w:abstractNumId w:val="51"/>
  </w:num>
  <w:num w:numId="67" w16cid:durableId="2049258376">
    <w:abstractNumId w:val="51"/>
  </w:num>
  <w:num w:numId="68" w16cid:durableId="473908891">
    <w:abstractNumId w:val="51"/>
  </w:num>
  <w:num w:numId="69" w16cid:durableId="845753639">
    <w:abstractNumId w:val="51"/>
  </w:num>
  <w:num w:numId="70" w16cid:durableId="436802348">
    <w:abstractNumId w:val="51"/>
  </w:num>
  <w:num w:numId="71" w16cid:durableId="1517697373">
    <w:abstractNumId w:val="13"/>
  </w:num>
  <w:num w:numId="72" w16cid:durableId="651759729">
    <w:abstractNumId w:val="25"/>
  </w:num>
  <w:num w:numId="73" w16cid:durableId="236672726">
    <w:abstractNumId w:val="22"/>
  </w:num>
  <w:num w:numId="74" w16cid:durableId="1144271217">
    <w:abstractNumId w:val="48"/>
  </w:num>
  <w:num w:numId="75" w16cid:durableId="728965830">
    <w:abstractNumId w:val="48"/>
  </w:num>
  <w:num w:numId="76" w16cid:durableId="632754553">
    <w:abstractNumId w:val="48"/>
  </w:num>
  <w:num w:numId="77" w16cid:durableId="896234964">
    <w:abstractNumId w:val="48"/>
  </w:num>
  <w:num w:numId="78" w16cid:durableId="17571665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3187566">
    <w:abstractNumId w:val="12"/>
  </w:num>
  <w:num w:numId="80" w16cid:durableId="17114902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674193449">
    <w:abstractNumId w:val="54"/>
  </w:num>
  <w:num w:numId="82" w16cid:durableId="470363557">
    <w:abstractNumId w:val="38"/>
  </w:num>
  <w:num w:numId="83" w16cid:durableId="19585642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2035773">
    <w:abstractNumId w:val="8"/>
  </w:num>
  <w:num w:numId="85" w16cid:durableId="550070004">
    <w:abstractNumId w:val="2"/>
  </w:num>
  <w:num w:numId="86" w16cid:durableId="1477408923">
    <w:abstractNumId w:val="6"/>
  </w:num>
  <w:num w:numId="87" w16cid:durableId="1816947751">
    <w:abstractNumId w:val="5"/>
  </w:num>
  <w:num w:numId="88" w16cid:durableId="9570851">
    <w:abstractNumId w:val="4"/>
  </w:num>
  <w:num w:numId="89" w16cid:durableId="1021587178">
    <w:abstractNumId w:val="3"/>
  </w:num>
  <w:num w:numId="90" w16cid:durableId="1381519229">
    <w:abstractNumId w:val="1"/>
  </w:num>
  <w:num w:numId="91" w16cid:durableId="1890262386">
    <w:abstractNumId w:val="0"/>
  </w:num>
  <w:num w:numId="92" w16cid:durableId="490756784">
    <w:abstractNumId w:val="28"/>
  </w:num>
  <w:num w:numId="93" w16cid:durableId="97679416">
    <w:abstractNumId w:val="34"/>
  </w:num>
  <w:num w:numId="94" w16cid:durableId="15422857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47929877">
    <w:abstractNumId w:val="33"/>
  </w:num>
  <w:num w:numId="96" w16cid:durableId="19478088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6642076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29593814">
    <w:abstractNumId w:val="49"/>
  </w:num>
  <w:num w:numId="99" w16cid:durableId="1618831544">
    <w:abstractNumId w:val="42"/>
  </w:num>
  <w:num w:numId="100" w16cid:durableId="1510675003">
    <w:abstractNumId w:val="48"/>
  </w:num>
  <w:num w:numId="101" w16cid:durableId="608320384">
    <w:abstractNumId w:val="67"/>
  </w:num>
  <w:num w:numId="102" w16cid:durableId="1758469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50174278">
    <w:abstractNumId w:val="64"/>
  </w:num>
  <w:num w:numId="104" w16cid:durableId="835808384">
    <w:abstractNumId w:val="14"/>
  </w:num>
  <w:num w:numId="105" w16cid:durableId="2048027135">
    <w:abstractNumId w:val="31"/>
  </w:num>
  <w:num w:numId="106" w16cid:durableId="532230477">
    <w:abstractNumId w:val="57"/>
  </w:num>
  <w:num w:numId="107" w16cid:durableId="2081823542">
    <w:abstractNumId w:val="24"/>
  </w:num>
  <w:num w:numId="108" w16cid:durableId="1335763201">
    <w:abstractNumId w:val="53"/>
  </w:num>
  <w:num w:numId="109" w16cid:durableId="176306625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917131746">
    <w:abstractNumId w:val="59"/>
  </w:num>
  <w:num w:numId="111" w16cid:durableId="1146093966">
    <w:abstractNumId w:val="59"/>
  </w:num>
  <w:num w:numId="112" w16cid:durableId="1409689966">
    <w:abstractNumId w:val="59"/>
  </w:num>
  <w:num w:numId="113" w16cid:durableId="1985311730">
    <w:abstractNumId w:val="59"/>
  </w:num>
  <w:num w:numId="114" w16cid:durableId="793594044">
    <w:abstractNumId w:val="59"/>
  </w:num>
  <w:num w:numId="115" w16cid:durableId="790561864">
    <w:abstractNumId w:val="59"/>
  </w:num>
  <w:num w:numId="116" w16cid:durableId="1513109041">
    <w:abstractNumId w:val="59"/>
  </w:num>
  <w:num w:numId="117" w16cid:durableId="1757628816">
    <w:abstractNumId w:val="59"/>
  </w:num>
  <w:num w:numId="118" w16cid:durableId="1243098326">
    <w:abstractNumId w:val="20"/>
  </w:num>
  <w:num w:numId="119" w16cid:durableId="1221281243">
    <w:abstractNumId w:val="39"/>
  </w:num>
  <w:num w:numId="120" w16cid:durableId="30303265">
    <w:abstractNumId w:val="71"/>
  </w:num>
  <w:num w:numId="121" w16cid:durableId="1248660953">
    <w:abstractNumId w:val="62"/>
  </w:num>
  <w:num w:numId="122" w16cid:durableId="686950593">
    <w:abstractNumId w:val="18"/>
  </w:num>
  <w:num w:numId="123" w16cid:durableId="722946029">
    <w:abstractNumId w:val="59"/>
  </w:num>
  <w:num w:numId="124" w16cid:durableId="1933586588">
    <w:abstractNumId w:val="40"/>
  </w:num>
  <w:num w:numId="125" w16cid:durableId="904296610">
    <w:abstractNumId w:val="40"/>
  </w:num>
  <w:num w:numId="126" w16cid:durableId="263005597">
    <w:abstractNumId w:val="59"/>
  </w:num>
  <w:num w:numId="127" w16cid:durableId="367994462">
    <w:abstractNumId w:val="59"/>
  </w:num>
  <w:num w:numId="128" w16cid:durableId="341468390">
    <w:abstractNumId w:val="59"/>
  </w:num>
  <w:num w:numId="129" w16cid:durableId="1692881126">
    <w:abstractNumId w:val="59"/>
  </w:num>
  <w:num w:numId="130" w16cid:durableId="1914049845">
    <w:abstractNumId w:val="59"/>
  </w:num>
  <w:num w:numId="131" w16cid:durableId="547767814">
    <w:abstractNumId w:val="40"/>
  </w:num>
  <w:num w:numId="132" w16cid:durableId="1806384310">
    <w:abstractNumId w:val="40"/>
  </w:num>
  <w:num w:numId="133" w16cid:durableId="506216753">
    <w:abstractNumId w:val="40"/>
  </w:num>
  <w:num w:numId="134" w16cid:durableId="2001496590">
    <w:abstractNumId w:val="56"/>
  </w:num>
  <w:num w:numId="135" w16cid:durableId="1478492387">
    <w:abstractNumId w:val="48"/>
  </w:num>
  <w:num w:numId="136" w16cid:durableId="1814328544">
    <w:abstractNumId w:val="48"/>
  </w:num>
  <w:num w:numId="137" w16cid:durableId="1008823211">
    <w:abstractNumId w:val="48"/>
  </w:num>
  <w:num w:numId="138" w16cid:durableId="139929796">
    <w:abstractNumId w:val="59"/>
  </w:num>
  <w:num w:numId="139" w16cid:durableId="1867327656">
    <w:abstractNumId w:val="9"/>
  </w:num>
  <w:num w:numId="140" w16cid:durableId="372580418">
    <w:abstractNumId w:val="37"/>
  </w:num>
  <w:num w:numId="141" w16cid:durableId="2026901658">
    <w:abstractNumId w:val="15"/>
  </w:num>
  <w:num w:numId="142" w16cid:durableId="52508369">
    <w:abstractNumId w:val="32"/>
  </w:num>
  <w:num w:numId="143" w16cid:durableId="1221020908">
    <w:abstractNumId w:val="59"/>
  </w:num>
  <w:num w:numId="144" w16cid:durableId="166331217">
    <w:abstractNumId w:val="59"/>
  </w:num>
  <w:num w:numId="145" w16cid:durableId="1813057696">
    <w:abstractNumId w:val="15"/>
    <w:lvlOverride w:ilvl="0">
      <w:startOverride w:val="1"/>
    </w:lvlOverride>
  </w:num>
  <w:numIdMacAtCleanup w:val="1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arr, Angela">
    <w15:presenceInfo w15:providerId="AD" w15:userId="S::Angela.Barr2@amsa.gov.au::9e22357b-0b98-4b64-bfe0-fbcd008a5c37"/>
  </w15:person>
  <w15:person w15:author="Jaime Alvarez">
    <w15:presenceInfo w15:providerId="AD" w15:userId="S::jav@iala.int::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IE" w:vendorID="64" w:dllVersion="4096" w:nlCheck="1" w:checkStyle="0"/>
  <w:activeWritingStyle w:appName="MSWord" w:lang="en-IE" w:vendorID="64" w:dllVersion="0" w:nlCheck="1" w:checkStyle="0"/>
  <w:activeWritingStyle w:appName="MSWord" w:lang="en-AU"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A0MbSwMDc3MDCwMDNT0lEKTi0uzszPAykwqgUAXNi7rCwAAAA="/>
  </w:docVars>
  <w:rsids>
    <w:rsidRoot w:val="000A12E9"/>
    <w:rsid w:val="00002018"/>
    <w:rsid w:val="0000406F"/>
    <w:rsid w:val="0000574C"/>
    <w:rsid w:val="00007DC0"/>
    <w:rsid w:val="00011DD8"/>
    <w:rsid w:val="000122AF"/>
    <w:rsid w:val="00012F6E"/>
    <w:rsid w:val="00013D7F"/>
    <w:rsid w:val="0001431C"/>
    <w:rsid w:val="00014BB7"/>
    <w:rsid w:val="00016148"/>
    <w:rsid w:val="00017064"/>
    <w:rsid w:val="000174F9"/>
    <w:rsid w:val="00020AEB"/>
    <w:rsid w:val="00023C4D"/>
    <w:rsid w:val="000258F6"/>
    <w:rsid w:val="00026BA8"/>
    <w:rsid w:val="00033A90"/>
    <w:rsid w:val="00036B6F"/>
    <w:rsid w:val="00036FE8"/>
    <w:rsid w:val="000379A7"/>
    <w:rsid w:val="00040954"/>
    <w:rsid w:val="000409C2"/>
    <w:rsid w:val="00040EB8"/>
    <w:rsid w:val="00045A1B"/>
    <w:rsid w:val="00045A81"/>
    <w:rsid w:val="00045F8B"/>
    <w:rsid w:val="00046F17"/>
    <w:rsid w:val="00047206"/>
    <w:rsid w:val="0005058A"/>
    <w:rsid w:val="000528D5"/>
    <w:rsid w:val="00052AA2"/>
    <w:rsid w:val="00053665"/>
    <w:rsid w:val="00053D3C"/>
    <w:rsid w:val="000548D5"/>
    <w:rsid w:val="00054FAE"/>
    <w:rsid w:val="00055311"/>
    <w:rsid w:val="00057B6D"/>
    <w:rsid w:val="00060C0C"/>
    <w:rsid w:val="00061411"/>
    <w:rsid w:val="00061A7B"/>
    <w:rsid w:val="000638E1"/>
    <w:rsid w:val="00064642"/>
    <w:rsid w:val="000663C4"/>
    <w:rsid w:val="000721B2"/>
    <w:rsid w:val="00073775"/>
    <w:rsid w:val="00074327"/>
    <w:rsid w:val="00074D4E"/>
    <w:rsid w:val="0007525B"/>
    <w:rsid w:val="00077300"/>
    <w:rsid w:val="00080C25"/>
    <w:rsid w:val="00082831"/>
    <w:rsid w:val="00084FE9"/>
    <w:rsid w:val="00085078"/>
    <w:rsid w:val="000859C4"/>
    <w:rsid w:val="0008769C"/>
    <w:rsid w:val="000904ED"/>
    <w:rsid w:val="0009304C"/>
    <w:rsid w:val="00094508"/>
    <w:rsid w:val="00095A6A"/>
    <w:rsid w:val="00095E3D"/>
    <w:rsid w:val="00096642"/>
    <w:rsid w:val="00097C65"/>
    <w:rsid w:val="00097C90"/>
    <w:rsid w:val="00097FEB"/>
    <w:rsid w:val="000A12E9"/>
    <w:rsid w:val="000A27A8"/>
    <w:rsid w:val="000A2B02"/>
    <w:rsid w:val="000A352D"/>
    <w:rsid w:val="000A35F7"/>
    <w:rsid w:val="000A714C"/>
    <w:rsid w:val="000B09D1"/>
    <w:rsid w:val="000B26B9"/>
    <w:rsid w:val="000B34A4"/>
    <w:rsid w:val="000B74E7"/>
    <w:rsid w:val="000C019F"/>
    <w:rsid w:val="000C0CEB"/>
    <w:rsid w:val="000C3852"/>
    <w:rsid w:val="000C3C98"/>
    <w:rsid w:val="000C3CA3"/>
    <w:rsid w:val="000C4125"/>
    <w:rsid w:val="000C711B"/>
    <w:rsid w:val="000D2078"/>
    <w:rsid w:val="000D2707"/>
    <w:rsid w:val="000D4F6F"/>
    <w:rsid w:val="000D690F"/>
    <w:rsid w:val="000D6D3C"/>
    <w:rsid w:val="000D7BBB"/>
    <w:rsid w:val="000E0D2F"/>
    <w:rsid w:val="000E1EF7"/>
    <w:rsid w:val="000E3123"/>
    <w:rsid w:val="000E3954"/>
    <w:rsid w:val="000E3E52"/>
    <w:rsid w:val="000E46EA"/>
    <w:rsid w:val="000E7C33"/>
    <w:rsid w:val="000F0F9F"/>
    <w:rsid w:val="000F279B"/>
    <w:rsid w:val="000F3484"/>
    <w:rsid w:val="000F3F43"/>
    <w:rsid w:val="000F42D3"/>
    <w:rsid w:val="000F7AE2"/>
    <w:rsid w:val="00100557"/>
    <w:rsid w:val="00101563"/>
    <w:rsid w:val="00102F6C"/>
    <w:rsid w:val="001036DA"/>
    <w:rsid w:val="00105D13"/>
    <w:rsid w:val="00107189"/>
    <w:rsid w:val="00107936"/>
    <w:rsid w:val="00107ACC"/>
    <w:rsid w:val="00107D71"/>
    <w:rsid w:val="00111E0A"/>
    <w:rsid w:val="00112845"/>
    <w:rsid w:val="00113D5B"/>
    <w:rsid w:val="00113E5B"/>
    <w:rsid w:val="00113F8F"/>
    <w:rsid w:val="0011782B"/>
    <w:rsid w:val="00117AC8"/>
    <w:rsid w:val="0012072E"/>
    <w:rsid w:val="0012128A"/>
    <w:rsid w:val="00122272"/>
    <w:rsid w:val="00122F59"/>
    <w:rsid w:val="001233EA"/>
    <w:rsid w:val="00125A06"/>
    <w:rsid w:val="001326D5"/>
    <w:rsid w:val="0013315D"/>
    <w:rsid w:val="001349DB"/>
    <w:rsid w:val="00135EE4"/>
    <w:rsid w:val="00136E58"/>
    <w:rsid w:val="001374F9"/>
    <w:rsid w:val="00140600"/>
    <w:rsid w:val="00140EE6"/>
    <w:rsid w:val="00142397"/>
    <w:rsid w:val="00142996"/>
    <w:rsid w:val="00143AC2"/>
    <w:rsid w:val="0014611C"/>
    <w:rsid w:val="00146300"/>
    <w:rsid w:val="00146510"/>
    <w:rsid w:val="001471A2"/>
    <w:rsid w:val="00150689"/>
    <w:rsid w:val="00152916"/>
    <w:rsid w:val="00152A93"/>
    <w:rsid w:val="00153541"/>
    <w:rsid w:val="00154C29"/>
    <w:rsid w:val="00161325"/>
    <w:rsid w:val="0016313D"/>
    <w:rsid w:val="00166C2E"/>
    <w:rsid w:val="00170B6F"/>
    <w:rsid w:val="00173C7D"/>
    <w:rsid w:val="00173D3A"/>
    <w:rsid w:val="00183912"/>
    <w:rsid w:val="001875B1"/>
    <w:rsid w:val="0019074A"/>
    <w:rsid w:val="00194982"/>
    <w:rsid w:val="001968C2"/>
    <w:rsid w:val="00197E1F"/>
    <w:rsid w:val="001A0142"/>
    <w:rsid w:val="001A2AB9"/>
    <w:rsid w:val="001A3CB8"/>
    <w:rsid w:val="001A5B46"/>
    <w:rsid w:val="001B22A4"/>
    <w:rsid w:val="001B2DD3"/>
    <w:rsid w:val="001B2ECA"/>
    <w:rsid w:val="001B4178"/>
    <w:rsid w:val="001B44DC"/>
    <w:rsid w:val="001B4AEF"/>
    <w:rsid w:val="001B4DE6"/>
    <w:rsid w:val="001B7940"/>
    <w:rsid w:val="001C0190"/>
    <w:rsid w:val="001C056E"/>
    <w:rsid w:val="001C16E6"/>
    <w:rsid w:val="001C4378"/>
    <w:rsid w:val="001C4FF3"/>
    <w:rsid w:val="001C65D2"/>
    <w:rsid w:val="001C7935"/>
    <w:rsid w:val="001D03A9"/>
    <w:rsid w:val="001D046D"/>
    <w:rsid w:val="001D0D7E"/>
    <w:rsid w:val="001D4A3E"/>
    <w:rsid w:val="001D7622"/>
    <w:rsid w:val="001E2413"/>
    <w:rsid w:val="001E2F05"/>
    <w:rsid w:val="001E416D"/>
    <w:rsid w:val="001E4561"/>
    <w:rsid w:val="001E6697"/>
    <w:rsid w:val="001F3B0A"/>
    <w:rsid w:val="001F4FBB"/>
    <w:rsid w:val="001F5A1D"/>
    <w:rsid w:val="001F7657"/>
    <w:rsid w:val="00200025"/>
    <w:rsid w:val="00201337"/>
    <w:rsid w:val="002022EA"/>
    <w:rsid w:val="002035AF"/>
    <w:rsid w:val="00205B17"/>
    <w:rsid w:val="00205D9B"/>
    <w:rsid w:val="0020609E"/>
    <w:rsid w:val="00210365"/>
    <w:rsid w:val="0021184C"/>
    <w:rsid w:val="002156C2"/>
    <w:rsid w:val="002162EC"/>
    <w:rsid w:val="002204DA"/>
    <w:rsid w:val="00220DBB"/>
    <w:rsid w:val="00221823"/>
    <w:rsid w:val="0022371A"/>
    <w:rsid w:val="0022449A"/>
    <w:rsid w:val="002249D0"/>
    <w:rsid w:val="00224E86"/>
    <w:rsid w:val="002268AA"/>
    <w:rsid w:val="002278D1"/>
    <w:rsid w:val="00236BC8"/>
    <w:rsid w:val="0024030C"/>
    <w:rsid w:val="002425DE"/>
    <w:rsid w:val="002444A7"/>
    <w:rsid w:val="00246850"/>
    <w:rsid w:val="002520AD"/>
    <w:rsid w:val="00254632"/>
    <w:rsid w:val="002547CB"/>
    <w:rsid w:val="00257DF8"/>
    <w:rsid w:val="00257E4A"/>
    <w:rsid w:val="00263850"/>
    <w:rsid w:val="00264E02"/>
    <w:rsid w:val="0027175D"/>
    <w:rsid w:val="00272730"/>
    <w:rsid w:val="00274193"/>
    <w:rsid w:val="0027466F"/>
    <w:rsid w:val="00274ED0"/>
    <w:rsid w:val="0027507B"/>
    <w:rsid w:val="002752FC"/>
    <w:rsid w:val="00275FB9"/>
    <w:rsid w:val="00280A3F"/>
    <w:rsid w:val="00282994"/>
    <w:rsid w:val="00283816"/>
    <w:rsid w:val="0028414B"/>
    <w:rsid w:val="002858A7"/>
    <w:rsid w:val="002903F7"/>
    <w:rsid w:val="00290582"/>
    <w:rsid w:val="00290B13"/>
    <w:rsid w:val="002917F2"/>
    <w:rsid w:val="00292A67"/>
    <w:rsid w:val="00294B80"/>
    <w:rsid w:val="00294C5E"/>
    <w:rsid w:val="00294F9D"/>
    <w:rsid w:val="00296389"/>
    <w:rsid w:val="002A1966"/>
    <w:rsid w:val="002A6845"/>
    <w:rsid w:val="002B25BD"/>
    <w:rsid w:val="002B2DD1"/>
    <w:rsid w:val="002C044E"/>
    <w:rsid w:val="002C16AB"/>
    <w:rsid w:val="002C496D"/>
    <w:rsid w:val="002C4C87"/>
    <w:rsid w:val="002D0488"/>
    <w:rsid w:val="002D1602"/>
    <w:rsid w:val="002D21EC"/>
    <w:rsid w:val="002D342B"/>
    <w:rsid w:val="002D541B"/>
    <w:rsid w:val="002D5AF0"/>
    <w:rsid w:val="002E0669"/>
    <w:rsid w:val="002E13B6"/>
    <w:rsid w:val="002E32BC"/>
    <w:rsid w:val="002E4993"/>
    <w:rsid w:val="002E5807"/>
    <w:rsid w:val="002E5BAC"/>
    <w:rsid w:val="002E6036"/>
    <w:rsid w:val="002E7635"/>
    <w:rsid w:val="002F265A"/>
    <w:rsid w:val="002F337A"/>
    <w:rsid w:val="002F40FA"/>
    <w:rsid w:val="002F7520"/>
    <w:rsid w:val="002F7E20"/>
    <w:rsid w:val="00302D0E"/>
    <w:rsid w:val="00302F56"/>
    <w:rsid w:val="00303C29"/>
    <w:rsid w:val="00305B8B"/>
    <w:rsid w:val="00305EFE"/>
    <w:rsid w:val="00310F95"/>
    <w:rsid w:val="00312966"/>
    <w:rsid w:val="00313749"/>
    <w:rsid w:val="00313D85"/>
    <w:rsid w:val="003156E1"/>
    <w:rsid w:val="00315CE3"/>
    <w:rsid w:val="003163E3"/>
    <w:rsid w:val="00316598"/>
    <w:rsid w:val="003168D5"/>
    <w:rsid w:val="00320A41"/>
    <w:rsid w:val="003214B5"/>
    <w:rsid w:val="00321E4B"/>
    <w:rsid w:val="003251FE"/>
    <w:rsid w:val="003255DF"/>
    <w:rsid w:val="0032602E"/>
    <w:rsid w:val="003274DB"/>
    <w:rsid w:val="00327FBF"/>
    <w:rsid w:val="003324AC"/>
    <w:rsid w:val="00336410"/>
    <w:rsid w:val="003403B9"/>
    <w:rsid w:val="003422EF"/>
    <w:rsid w:val="00343B9F"/>
    <w:rsid w:val="00345A10"/>
    <w:rsid w:val="00350B71"/>
    <w:rsid w:val="003510CA"/>
    <w:rsid w:val="00352A71"/>
    <w:rsid w:val="00354AF0"/>
    <w:rsid w:val="00355718"/>
    <w:rsid w:val="00355D9A"/>
    <w:rsid w:val="003563CB"/>
    <w:rsid w:val="003569B3"/>
    <w:rsid w:val="00357E4D"/>
    <w:rsid w:val="00361A53"/>
    <w:rsid w:val="00361E12"/>
    <w:rsid w:val="0036382D"/>
    <w:rsid w:val="00364350"/>
    <w:rsid w:val="00365274"/>
    <w:rsid w:val="00370195"/>
    <w:rsid w:val="00370EB7"/>
    <w:rsid w:val="00371ECC"/>
    <w:rsid w:val="00372189"/>
    <w:rsid w:val="00373F6C"/>
    <w:rsid w:val="00374C98"/>
    <w:rsid w:val="00380350"/>
    <w:rsid w:val="00380B4E"/>
    <w:rsid w:val="003816E4"/>
    <w:rsid w:val="00382017"/>
    <w:rsid w:val="0038222C"/>
    <w:rsid w:val="00382417"/>
    <w:rsid w:val="00386432"/>
    <w:rsid w:val="0038672D"/>
    <w:rsid w:val="00392A6F"/>
    <w:rsid w:val="00392F61"/>
    <w:rsid w:val="003948D7"/>
    <w:rsid w:val="00394BA9"/>
    <w:rsid w:val="00394E5E"/>
    <w:rsid w:val="00397960"/>
    <w:rsid w:val="00397DA0"/>
    <w:rsid w:val="003A0451"/>
    <w:rsid w:val="003A12CD"/>
    <w:rsid w:val="003A3833"/>
    <w:rsid w:val="003A3B30"/>
    <w:rsid w:val="003A6D70"/>
    <w:rsid w:val="003A7759"/>
    <w:rsid w:val="003A77AC"/>
    <w:rsid w:val="003B000B"/>
    <w:rsid w:val="003B03EA"/>
    <w:rsid w:val="003B0E79"/>
    <w:rsid w:val="003B13B2"/>
    <w:rsid w:val="003B2EC1"/>
    <w:rsid w:val="003B3310"/>
    <w:rsid w:val="003B4B27"/>
    <w:rsid w:val="003B5C7C"/>
    <w:rsid w:val="003B644D"/>
    <w:rsid w:val="003B7D75"/>
    <w:rsid w:val="003C0D0A"/>
    <w:rsid w:val="003C4263"/>
    <w:rsid w:val="003C6855"/>
    <w:rsid w:val="003C72CD"/>
    <w:rsid w:val="003C7347"/>
    <w:rsid w:val="003C7C34"/>
    <w:rsid w:val="003D0542"/>
    <w:rsid w:val="003D0A1E"/>
    <w:rsid w:val="003D0F37"/>
    <w:rsid w:val="003D16F8"/>
    <w:rsid w:val="003D1CD2"/>
    <w:rsid w:val="003D49C0"/>
    <w:rsid w:val="003D5150"/>
    <w:rsid w:val="003E1C34"/>
    <w:rsid w:val="003E5FD2"/>
    <w:rsid w:val="003F133A"/>
    <w:rsid w:val="003F1C3A"/>
    <w:rsid w:val="003F311C"/>
    <w:rsid w:val="003F49E3"/>
    <w:rsid w:val="003F582A"/>
    <w:rsid w:val="003F5C4B"/>
    <w:rsid w:val="0040021E"/>
    <w:rsid w:val="004012AA"/>
    <w:rsid w:val="00401703"/>
    <w:rsid w:val="0040376B"/>
    <w:rsid w:val="00405755"/>
    <w:rsid w:val="00406277"/>
    <w:rsid w:val="00406331"/>
    <w:rsid w:val="004145AE"/>
    <w:rsid w:val="004147EE"/>
    <w:rsid w:val="00415046"/>
    <w:rsid w:val="00416165"/>
    <w:rsid w:val="00420D3F"/>
    <w:rsid w:val="0042190F"/>
    <w:rsid w:val="00424475"/>
    <w:rsid w:val="00427E16"/>
    <w:rsid w:val="00427E50"/>
    <w:rsid w:val="00434484"/>
    <w:rsid w:val="004378F4"/>
    <w:rsid w:val="00441393"/>
    <w:rsid w:val="004439EE"/>
    <w:rsid w:val="0044432C"/>
    <w:rsid w:val="0044753A"/>
    <w:rsid w:val="00447CF0"/>
    <w:rsid w:val="00447EFA"/>
    <w:rsid w:val="00450E44"/>
    <w:rsid w:val="00452806"/>
    <w:rsid w:val="00456EE9"/>
    <w:rsid w:val="00456F10"/>
    <w:rsid w:val="00457995"/>
    <w:rsid w:val="00460FA0"/>
    <w:rsid w:val="00463812"/>
    <w:rsid w:val="004648CC"/>
    <w:rsid w:val="00470488"/>
    <w:rsid w:val="00471A3F"/>
    <w:rsid w:val="00471C48"/>
    <w:rsid w:val="004733D6"/>
    <w:rsid w:val="00475F23"/>
    <w:rsid w:val="0047601B"/>
    <w:rsid w:val="00476ECB"/>
    <w:rsid w:val="00477F96"/>
    <w:rsid w:val="00483945"/>
    <w:rsid w:val="00483AEB"/>
    <w:rsid w:val="0048509E"/>
    <w:rsid w:val="004901D6"/>
    <w:rsid w:val="00492A8D"/>
    <w:rsid w:val="00495B41"/>
    <w:rsid w:val="00496308"/>
    <w:rsid w:val="00496338"/>
    <w:rsid w:val="004A1D88"/>
    <w:rsid w:val="004B518C"/>
    <w:rsid w:val="004B6B5D"/>
    <w:rsid w:val="004C1F6A"/>
    <w:rsid w:val="004C2018"/>
    <w:rsid w:val="004C3279"/>
    <w:rsid w:val="004C53FA"/>
    <w:rsid w:val="004C5DFC"/>
    <w:rsid w:val="004C6782"/>
    <w:rsid w:val="004D24EC"/>
    <w:rsid w:val="004D252A"/>
    <w:rsid w:val="004D2C1C"/>
    <w:rsid w:val="004D48FB"/>
    <w:rsid w:val="004D5740"/>
    <w:rsid w:val="004D5E1C"/>
    <w:rsid w:val="004D75C8"/>
    <w:rsid w:val="004D7E45"/>
    <w:rsid w:val="004E1D57"/>
    <w:rsid w:val="004E2109"/>
    <w:rsid w:val="004E235B"/>
    <w:rsid w:val="004E2F16"/>
    <w:rsid w:val="004E42B2"/>
    <w:rsid w:val="004E4D98"/>
    <w:rsid w:val="004E5133"/>
    <w:rsid w:val="004E709D"/>
    <w:rsid w:val="004F2756"/>
    <w:rsid w:val="004F7997"/>
    <w:rsid w:val="00502D7C"/>
    <w:rsid w:val="00503044"/>
    <w:rsid w:val="005036DE"/>
    <w:rsid w:val="00504D75"/>
    <w:rsid w:val="00510440"/>
    <w:rsid w:val="00510795"/>
    <w:rsid w:val="00513345"/>
    <w:rsid w:val="00514384"/>
    <w:rsid w:val="005206C4"/>
    <w:rsid w:val="0052170A"/>
    <w:rsid w:val="00523040"/>
    <w:rsid w:val="005249D3"/>
    <w:rsid w:val="00526234"/>
    <w:rsid w:val="005279DD"/>
    <w:rsid w:val="00527ABD"/>
    <w:rsid w:val="00527B0B"/>
    <w:rsid w:val="00527DCC"/>
    <w:rsid w:val="00530A84"/>
    <w:rsid w:val="00533B78"/>
    <w:rsid w:val="005343DA"/>
    <w:rsid w:val="00535194"/>
    <w:rsid w:val="00536A40"/>
    <w:rsid w:val="005378B8"/>
    <w:rsid w:val="00543D94"/>
    <w:rsid w:val="00545234"/>
    <w:rsid w:val="00546420"/>
    <w:rsid w:val="00546BBD"/>
    <w:rsid w:val="00547D3D"/>
    <w:rsid w:val="00547EF0"/>
    <w:rsid w:val="00551FB6"/>
    <w:rsid w:val="00553E15"/>
    <w:rsid w:val="0055500A"/>
    <w:rsid w:val="00555055"/>
    <w:rsid w:val="00557434"/>
    <w:rsid w:val="0055785F"/>
    <w:rsid w:val="00557F7F"/>
    <w:rsid w:val="00560783"/>
    <w:rsid w:val="0056218D"/>
    <w:rsid w:val="005629E8"/>
    <w:rsid w:val="00562D56"/>
    <w:rsid w:val="00564664"/>
    <w:rsid w:val="0056487C"/>
    <w:rsid w:val="005705AD"/>
    <w:rsid w:val="0057158F"/>
    <w:rsid w:val="00571C04"/>
    <w:rsid w:val="00574F0F"/>
    <w:rsid w:val="00575520"/>
    <w:rsid w:val="005756DF"/>
    <w:rsid w:val="00590C74"/>
    <w:rsid w:val="0059159F"/>
    <w:rsid w:val="0059533A"/>
    <w:rsid w:val="00595415"/>
    <w:rsid w:val="00596370"/>
    <w:rsid w:val="00597652"/>
    <w:rsid w:val="005A00C7"/>
    <w:rsid w:val="005A052D"/>
    <w:rsid w:val="005A080B"/>
    <w:rsid w:val="005A0D27"/>
    <w:rsid w:val="005A10F8"/>
    <w:rsid w:val="005A13D0"/>
    <w:rsid w:val="005A19E9"/>
    <w:rsid w:val="005A427B"/>
    <w:rsid w:val="005A45DA"/>
    <w:rsid w:val="005A5370"/>
    <w:rsid w:val="005A5EAA"/>
    <w:rsid w:val="005A735D"/>
    <w:rsid w:val="005A747C"/>
    <w:rsid w:val="005B12A5"/>
    <w:rsid w:val="005B401D"/>
    <w:rsid w:val="005B6342"/>
    <w:rsid w:val="005C161A"/>
    <w:rsid w:val="005C1BCB"/>
    <w:rsid w:val="005C2312"/>
    <w:rsid w:val="005C4735"/>
    <w:rsid w:val="005C5C63"/>
    <w:rsid w:val="005C67E5"/>
    <w:rsid w:val="005C6883"/>
    <w:rsid w:val="005D0631"/>
    <w:rsid w:val="005D25B0"/>
    <w:rsid w:val="005D304B"/>
    <w:rsid w:val="005D39BD"/>
    <w:rsid w:val="005D7A5D"/>
    <w:rsid w:val="005E2AEE"/>
    <w:rsid w:val="005E3989"/>
    <w:rsid w:val="005E3E70"/>
    <w:rsid w:val="005E4659"/>
    <w:rsid w:val="005E51D3"/>
    <w:rsid w:val="005E6734"/>
    <w:rsid w:val="005F06B5"/>
    <w:rsid w:val="005F104A"/>
    <w:rsid w:val="005F1386"/>
    <w:rsid w:val="005F17C2"/>
    <w:rsid w:val="005F2E4C"/>
    <w:rsid w:val="005F5934"/>
    <w:rsid w:val="005F5FF6"/>
    <w:rsid w:val="005F7F07"/>
    <w:rsid w:val="0060096D"/>
    <w:rsid w:val="00600D2D"/>
    <w:rsid w:val="0060166E"/>
    <w:rsid w:val="00603DB5"/>
    <w:rsid w:val="0060574E"/>
    <w:rsid w:val="00606A42"/>
    <w:rsid w:val="00607890"/>
    <w:rsid w:val="006116FA"/>
    <w:rsid w:val="00611828"/>
    <w:rsid w:val="006127AC"/>
    <w:rsid w:val="006132D4"/>
    <w:rsid w:val="00613384"/>
    <w:rsid w:val="00614A30"/>
    <w:rsid w:val="00615118"/>
    <w:rsid w:val="00623464"/>
    <w:rsid w:val="00623C58"/>
    <w:rsid w:val="0062740E"/>
    <w:rsid w:val="0063221F"/>
    <w:rsid w:val="00633C1D"/>
    <w:rsid w:val="00634A78"/>
    <w:rsid w:val="00635852"/>
    <w:rsid w:val="00636AE2"/>
    <w:rsid w:val="00640299"/>
    <w:rsid w:val="00640A0A"/>
    <w:rsid w:val="0064172A"/>
    <w:rsid w:val="006419E7"/>
    <w:rsid w:val="00641C60"/>
    <w:rsid w:val="00642025"/>
    <w:rsid w:val="006433E6"/>
    <w:rsid w:val="0064407F"/>
    <w:rsid w:val="00646C5D"/>
    <w:rsid w:val="0065107F"/>
    <w:rsid w:val="00657038"/>
    <w:rsid w:val="00661E24"/>
    <w:rsid w:val="006639FC"/>
    <w:rsid w:val="006644DB"/>
    <w:rsid w:val="00665268"/>
    <w:rsid w:val="00665C17"/>
    <w:rsid w:val="00666061"/>
    <w:rsid w:val="00667424"/>
    <w:rsid w:val="006674D6"/>
    <w:rsid w:val="00667792"/>
    <w:rsid w:val="00667A79"/>
    <w:rsid w:val="00670D30"/>
    <w:rsid w:val="00671677"/>
    <w:rsid w:val="00671690"/>
    <w:rsid w:val="0067242A"/>
    <w:rsid w:val="00672473"/>
    <w:rsid w:val="0067293E"/>
    <w:rsid w:val="0067416D"/>
    <w:rsid w:val="006743ED"/>
    <w:rsid w:val="006750F2"/>
    <w:rsid w:val="00675495"/>
    <w:rsid w:val="00676159"/>
    <w:rsid w:val="00681A80"/>
    <w:rsid w:val="0068286B"/>
    <w:rsid w:val="00682F47"/>
    <w:rsid w:val="006835D7"/>
    <w:rsid w:val="00683B10"/>
    <w:rsid w:val="00683CF5"/>
    <w:rsid w:val="00684F10"/>
    <w:rsid w:val="0068553C"/>
    <w:rsid w:val="00685F34"/>
    <w:rsid w:val="006900EB"/>
    <w:rsid w:val="006906C0"/>
    <w:rsid w:val="00690EDA"/>
    <w:rsid w:val="0069117A"/>
    <w:rsid w:val="00692273"/>
    <w:rsid w:val="006966E7"/>
    <w:rsid w:val="00696AD4"/>
    <w:rsid w:val="0069754B"/>
    <w:rsid w:val="006975A8"/>
    <w:rsid w:val="00697972"/>
    <w:rsid w:val="00697AF7"/>
    <w:rsid w:val="006A0021"/>
    <w:rsid w:val="006A0B61"/>
    <w:rsid w:val="006A18CD"/>
    <w:rsid w:val="006A469F"/>
    <w:rsid w:val="006A46EC"/>
    <w:rsid w:val="006A48A6"/>
    <w:rsid w:val="006A48E1"/>
    <w:rsid w:val="006A66BE"/>
    <w:rsid w:val="006B19FC"/>
    <w:rsid w:val="006B2D4C"/>
    <w:rsid w:val="006B32ED"/>
    <w:rsid w:val="006B350B"/>
    <w:rsid w:val="006B478E"/>
    <w:rsid w:val="006B56A4"/>
    <w:rsid w:val="006B5D66"/>
    <w:rsid w:val="006B7B69"/>
    <w:rsid w:val="006C0228"/>
    <w:rsid w:val="006C1E7D"/>
    <w:rsid w:val="006C26D4"/>
    <w:rsid w:val="006C3053"/>
    <w:rsid w:val="006C358D"/>
    <w:rsid w:val="006C390D"/>
    <w:rsid w:val="006C55D2"/>
    <w:rsid w:val="006D0994"/>
    <w:rsid w:val="006D35B5"/>
    <w:rsid w:val="006D3BF9"/>
    <w:rsid w:val="006D4CF8"/>
    <w:rsid w:val="006D4FFF"/>
    <w:rsid w:val="006D5326"/>
    <w:rsid w:val="006D5DC3"/>
    <w:rsid w:val="006D6928"/>
    <w:rsid w:val="006D7362"/>
    <w:rsid w:val="006D7F54"/>
    <w:rsid w:val="006E0E7D"/>
    <w:rsid w:val="006E2635"/>
    <w:rsid w:val="006E4FFD"/>
    <w:rsid w:val="006E58C0"/>
    <w:rsid w:val="006E7DDF"/>
    <w:rsid w:val="006F1C14"/>
    <w:rsid w:val="006F23FE"/>
    <w:rsid w:val="006F24E5"/>
    <w:rsid w:val="00702698"/>
    <w:rsid w:val="00704AD5"/>
    <w:rsid w:val="00705B79"/>
    <w:rsid w:val="0070736C"/>
    <w:rsid w:val="007100C9"/>
    <w:rsid w:val="007169A8"/>
    <w:rsid w:val="00717D7F"/>
    <w:rsid w:val="00720102"/>
    <w:rsid w:val="00720F73"/>
    <w:rsid w:val="0072137B"/>
    <w:rsid w:val="00723017"/>
    <w:rsid w:val="0072592B"/>
    <w:rsid w:val="0072737A"/>
    <w:rsid w:val="00727D1A"/>
    <w:rsid w:val="00731992"/>
    <w:rsid w:val="00731DEE"/>
    <w:rsid w:val="007326BF"/>
    <w:rsid w:val="00733028"/>
    <w:rsid w:val="00737F87"/>
    <w:rsid w:val="0074389F"/>
    <w:rsid w:val="00747E0F"/>
    <w:rsid w:val="007517AC"/>
    <w:rsid w:val="00752753"/>
    <w:rsid w:val="00755B03"/>
    <w:rsid w:val="00755E05"/>
    <w:rsid w:val="00761A4B"/>
    <w:rsid w:val="00763F63"/>
    <w:rsid w:val="00766AD4"/>
    <w:rsid w:val="007715E8"/>
    <w:rsid w:val="007751AD"/>
    <w:rsid w:val="0077587F"/>
    <w:rsid w:val="00776004"/>
    <w:rsid w:val="007802D1"/>
    <w:rsid w:val="00780855"/>
    <w:rsid w:val="00780D0A"/>
    <w:rsid w:val="00783FF6"/>
    <w:rsid w:val="0078486B"/>
    <w:rsid w:val="007856DC"/>
    <w:rsid w:val="00785A39"/>
    <w:rsid w:val="00786C5B"/>
    <w:rsid w:val="00787D8A"/>
    <w:rsid w:val="00787E89"/>
    <w:rsid w:val="00790277"/>
    <w:rsid w:val="00791EBC"/>
    <w:rsid w:val="00791ED2"/>
    <w:rsid w:val="00792992"/>
    <w:rsid w:val="00793577"/>
    <w:rsid w:val="00794978"/>
    <w:rsid w:val="0079773A"/>
    <w:rsid w:val="007A272C"/>
    <w:rsid w:val="007A3C3E"/>
    <w:rsid w:val="007A3E45"/>
    <w:rsid w:val="007A3F1A"/>
    <w:rsid w:val="007A446A"/>
    <w:rsid w:val="007A4CA1"/>
    <w:rsid w:val="007A4E23"/>
    <w:rsid w:val="007A6FB0"/>
    <w:rsid w:val="007A72CF"/>
    <w:rsid w:val="007B395C"/>
    <w:rsid w:val="007B5F6A"/>
    <w:rsid w:val="007B6A93"/>
    <w:rsid w:val="007B78DA"/>
    <w:rsid w:val="007C0E54"/>
    <w:rsid w:val="007C23AF"/>
    <w:rsid w:val="007C56AC"/>
    <w:rsid w:val="007C7A3A"/>
    <w:rsid w:val="007D0520"/>
    <w:rsid w:val="007D2107"/>
    <w:rsid w:val="007D46D3"/>
    <w:rsid w:val="007D5888"/>
    <w:rsid w:val="007D5895"/>
    <w:rsid w:val="007D6498"/>
    <w:rsid w:val="007D77AB"/>
    <w:rsid w:val="007E30DF"/>
    <w:rsid w:val="007E398F"/>
    <w:rsid w:val="007E3A09"/>
    <w:rsid w:val="007E4782"/>
    <w:rsid w:val="007E48DE"/>
    <w:rsid w:val="007E4CC2"/>
    <w:rsid w:val="007E55F2"/>
    <w:rsid w:val="007E594E"/>
    <w:rsid w:val="007E618C"/>
    <w:rsid w:val="007E651E"/>
    <w:rsid w:val="007F27FD"/>
    <w:rsid w:val="007F5C86"/>
    <w:rsid w:val="007F7544"/>
    <w:rsid w:val="007F7583"/>
    <w:rsid w:val="007F7AD1"/>
    <w:rsid w:val="00800995"/>
    <w:rsid w:val="00802998"/>
    <w:rsid w:val="00803924"/>
    <w:rsid w:val="008056CC"/>
    <w:rsid w:val="008101C2"/>
    <w:rsid w:val="00811234"/>
    <w:rsid w:val="00811328"/>
    <w:rsid w:val="008114EF"/>
    <w:rsid w:val="00811B77"/>
    <w:rsid w:val="00815288"/>
    <w:rsid w:val="00816BB2"/>
    <w:rsid w:val="00821D0D"/>
    <w:rsid w:val="00822100"/>
    <w:rsid w:val="00822227"/>
    <w:rsid w:val="00824466"/>
    <w:rsid w:val="0082569C"/>
    <w:rsid w:val="00827F95"/>
    <w:rsid w:val="008319E5"/>
    <w:rsid w:val="0083218D"/>
    <w:rsid w:val="008326B2"/>
    <w:rsid w:val="008336A7"/>
    <w:rsid w:val="00840148"/>
    <w:rsid w:val="00843171"/>
    <w:rsid w:val="00844C48"/>
    <w:rsid w:val="00846831"/>
    <w:rsid w:val="0084697E"/>
    <w:rsid w:val="0085048B"/>
    <w:rsid w:val="00850F97"/>
    <w:rsid w:val="0085242A"/>
    <w:rsid w:val="008535B4"/>
    <w:rsid w:val="00855153"/>
    <w:rsid w:val="00856939"/>
    <w:rsid w:val="008608A4"/>
    <w:rsid w:val="00863C73"/>
    <w:rsid w:val="00865532"/>
    <w:rsid w:val="00871918"/>
    <w:rsid w:val="008719A9"/>
    <w:rsid w:val="008737D3"/>
    <w:rsid w:val="008747E0"/>
    <w:rsid w:val="00874C4B"/>
    <w:rsid w:val="0087551E"/>
    <w:rsid w:val="00875D2B"/>
    <w:rsid w:val="00876841"/>
    <w:rsid w:val="00880923"/>
    <w:rsid w:val="00880B9B"/>
    <w:rsid w:val="008818CC"/>
    <w:rsid w:val="00882266"/>
    <w:rsid w:val="00883A21"/>
    <w:rsid w:val="00883C95"/>
    <w:rsid w:val="00886A89"/>
    <w:rsid w:val="00891E29"/>
    <w:rsid w:val="00894662"/>
    <w:rsid w:val="00894ECB"/>
    <w:rsid w:val="00896B91"/>
    <w:rsid w:val="0089723A"/>
    <w:rsid w:val="008972C3"/>
    <w:rsid w:val="00897509"/>
    <w:rsid w:val="008A18F0"/>
    <w:rsid w:val="008A1B4B"/>
    <w:rsid w:val="008A2E70"/>
    <w:rsid w:val="008A43E1"/>
    <w:rsid w:val="008A622F"/>
    <w:rsid w:val="008B0E72"/>
    <w:rsid w:val="008B237E"/>
    <w:rsid w:val="008B367E"/>
    <w:rsid w:val="008B4666"/>
    <w:rsid w:val="008B6EE8"/>
    <w:rsid w:val="008C33B5"/>
    <w:rsid w:val="008C3E91"/>
    <w:rsid w:val="008C404E"/>
    <w:rsid w:val="008C420D"/>
    <w:rsid w:val="008C516A"/>
    <w:rsid w:val="008C5564"/>
    <w:rsid w:val="008C67F5"/>
    <w:rsid w:val="008D017F"/>
    <w:rsid w:val="008D1018"/>
    <w:rsid w:val="008D16C2"/>
    <w:rsid w:val="008D219B"/>
    <w:rsid w:val="008D2313"/>
    <w:rsid w:val="008D2FC2"/>
    <w:rsid w:val="008D4D9C"/>
    <w:rsid w:val="008D74FA"/>
    <w:rsid w:val="008E1F69"/>
    <w:rsid w:val="008E2DE7"/>
    <w:rsid w:val="008E3917"/>
    <w:rsid w:val="008E59A3"/>
    <w:rsid w:val="008E7162"/>
    <w:rsid w:val="008E7EA7"/>
    <w:rsid w:val="008F1DD1"/>
    <w:rsid w:val="008F528B"/>
    <w:rsid w:val="008F57D8"/>
    <w:rsid w:val="0090016D"/>
    <w:rsid w:val="00902834"/>
    <w:rsid w:val="0090288A"/>
    <w:rsid w:val="00902F9D"/>
    <w:rsid w:val="009069AA"/>
    <w:rsid w:val="00907C1E"/>
    <w:rsid w:val="00911CE8"/>
    <w:rsid w:val="00913F3B"/>
    <w:rsid w:val="00914082"/>
    <w:rsid w:val="00914682"/>
    <w:rsid w:val="00914E26"/>
    <w:rsid w:val="009158BE"/>
    <w:rsid w:val="0091590F"/>
    <w:rsid w:val="00915EE3"/>
    <w:rsid w:val="00917954"/>
    <w:rsid w:val="009203E2"/>
    <w:rsid w:val="00920B0A"/>
    <w:rsid w:val="00920E23"/>
    <w:rsid w:val="00921563"/>
    <w:rsid w:val="00923737"/>
    <w:rsid w:val="00923B1A"/>
    <w:rsid w:val="00923C46"/>
    <w:rsid w:val="00924D0E"/>
    <w:rsid w:val="0092540C"/>
    <w:rsid w:val="00925E0F"/>
    <w:rsid w:val="0092638A"/>
    <w:rsid w:val="00926986"/>
    <w:rsid w:val="00927CDD"/>
    <w:rsid w:val="00931A57"/>
    <w:rsid w:val="00931C97"/>
    <w:rsid w:val="00932170"/>
    <w:rsid w:val="00932FCE"/>
    <w:rsid w:val="0093344F"/>
    <w:rsid w:val="0093593F"/>
    <w:rsid w:val="00937244"/>
    <w:rsid w:val="00940E6A"/>
    <w:rsid w:val="009414E6"/>
    <w:rsid w:val="0094490C"/>
    <w:rsid w:val="009463FE"/>
    <w:rsid w:val="009468E7"/>
    <w:rsid w:val="00946B38"/>
    <w:rsid w:val="00947BF0"/>
    <w:rsid w:val="00953963"/>
    <w:rsid w:val="009540EB"/>
    <w:rsid w:val="00954E9B"/>
    <w:rsid w:val="00957351"/>
    <w:rsid w:val="00957534"/>
    <w:rsid w:val="009575C8"/>
    <w:rsid w:val="0096284F"/>
    <w:rsid w:val="00967774"/>
    <w:rsid w:val="00970956"/>
    <w:rsid w:val="00971591"/>
    <w:rsid w:val="00972ECA"/>
    <w:rsid w:val="00974564"/>
    <w:rsid w:val="00974E99"/>
    <w:rsid w:val="00974F7B"/>
    <w:rsid w:val="009764FA"/>
    <w:rsid w:val="0097665E"/>
    <w:rsid w:val="00980192"/>
    <w:rsid w:val="00982B74"/>
    <w:rsid w:val="009862C6"/>
    <w:rsid w:val="0098773E"/>
    <w:rsid w:val="0099291C"/>
    <w:rsid w:val="00994A35"/>
    <w:rsid w:val="00994D97"/>
    <w:rsid w:val="00995229"/>
    <w:rsid w:val="00995AFC"/>
    <w:rsid w:val="00995B8C"/>
    <w:rsid w:val="0099748F"/>
    <w:rsid w:val="009A082C"/>
    <w:rsid w:val="009A0F4C"/>
    <w:rsid w:val="009A2C3C"/>
    <w:rsid w:val="009A7107"/>
    <w:rsid w:val="009A7B7C"/>
    <w:rsid w:val="009B1F79"/>
    <w:rsid w:val="009B29B2"/>
    <w:rsid w:val="009B2C1F"/>
    <w:rsid w:val="009B5154"/>
    <w:rsid w:val="009B5AE3"/>
    <w:rsid w:val="009B692C"/>
    <w:rsid w:val="009B785E"/>
    <w:rsid w:val="009C17F0"/>
    <w:rsid w:val="009C26F8"/>
    <w:rsid w:val="009C3A74"/>
    <w:rsid w:val="009C3EB6"/>
    <w:rsid w:val="009C609E"/>
    <w:rsid w:val="009C61E8"/>
    <w:rsid w:val="009D09DB"/>
    <w:rsid w:val="009D5FA7"/>
    <w:rsid w:val="009D65EE"/>
    <w:rsid w:val="009D752F"/>
    <w:rsid w:val="009D7DDB"/>
    <w:rsid w:val="009E16EC"/>
    <w:rsid w:val="009E18FD"/>
    <w:rsid w:val="009E3675"/>
    <w:rsid w:val="009E3F6E"/>
    <w:rsid w:val="009E4A4D"/>
    <w:rsid w:val="009E4F7A"/>
    <w:rsid w:val="009E6688"/>
    <w:rsid w:val="009E6E0A"/>
    <w:rsid w:val="009F081F"/>
    <w:rsid w:val="009F4122"/>
    <w:rsid w:val="009F4999"/>
    <w:rsid w:val="009F652E"/>
    <w:rsid w:val="00A01547"/>
    <w:rsid w:val="00A0234C"/>
    <w:rsid w:val="00A02E7D"/>
    <w:rsid w:val="00A03B02"/>
    <w:rsid w:val="00A03CFD"/>
    <w:rsid w:val="00A04F81"/>
    <w:rsid w:val="00A06F0A"/>
    <w:rsid w:val="00A070F4"/>
    <w:rsid w:val="00A10710"/>
    <w:rsid w:val="00A1281C"/>
    <w:rsid w:val="00A1284E"/>
    <w:rsid w:val="00A13E10"/>
    <w:rsid w:val="00A13E56"/>
    <w:rsid w:val="00A1407A"/>
    <w:rsid w:val="00A1457A"/>
    <w:rsid w:val="00A14F4D"/>
    <w:rsid w:val="00A173C9"/>
    <w:rsid w:val="00A20CE6"/>
    <w:rsid w:val="00A22211"/>
    <w:rsid w:val="00A2430D"/>
    <w:rsid w:val="00A24838"/>
    <w:rsid w:val="00A24BCC"/>
    <w:rsid w:val="00A27B24"/>
    <w:rsid w:val="00A30F00"/>
    <w:rsid w:val="00A30F78"/>
    <w:rsid w:val="00A31F08"/>
    <w:rsid w:val="00A32324"/>
    <w:rsid w:val="00A326AC"/>
    <w:rsid w:val="00A32F43"/>
    <w:rsid w:val="00A337ED"/>
    <w:rsid w:val="00A33C71"/>
    <w:rsid w:val="00A41466"/>
    <w:rsid w:val="00A422F1"/>
    <w:rsid w:val="00A42564"/>
    <w:rsid w:val="00A4308C"/>
    <w:rsid w:val="00A5075B"/>
    <w:rsid w:val="00A533C1"/>
    <w:rsid w:val="00A549B3"/>
    <w:rsid w:val="00A60A34"/>
    <w:rsid w:val="00A617C5"/>
    <w:rsid w:val="00A66FE6"/>
    <w:rsid w:val="00A67CD7"/>
    <w:rsid w:val="00A70F46"/>
    <w:rsid w:val="00A72ED7"/>
    <w:rsid w:val="00A73C34"/>
    <w:rsid w:val="00A745A8"/>
    <w:rsid w:val="00A7646C"/>
    <w:rsid w:val="00A814D1"/>
    <w:rsid w:val="00A836F6"/>
    <w:rsid w:val="00A8738F"/>
    <w:rsid w:val="00A90D86"/>
    <w:rsid w:val="00A93710"/>
    <w:rsid w:val="00A956F2"/>
    <w:rsid w:val="00A95EAC"/>
    <w:rsid w:val="00A964AF"/>
    <w:rsid w:val="00A976C0"/>
    <w:rsid w:val="00A97C44"/>
    <w:rsid w:val="00AA032F"/>
    <w:rsid w:val="00AA2C57"/>
    <w:rsid w:val="00AA2D60"/>
    <w:rsid w:val="00AA2E39"/>
    <w:rsid w:val="00AA3E01"/>
    <w:rsid w:val="00AA6A16"/>
    <w:rsid w:val="00AA7504"/>
    <w:rsid w:val="00AB04DD"/>
    <w:rsid w:val="00AB139E"/>
    <w:rsid w:val="00AB35EB"/>
    <w:rsid w:val="00AB722E"/>
    <w:rsid w:val="00AC0BAB"/>
    <w:rsid w:val="00AC16A6"/>
    <w:rsid w:val="00AC33A2"/>
    <w:rsid w:val="00AC3E53"/>
    <w:rsid w:val="00AC4C45"/>
    <w:rsid w:val="00AC4D05"/>
    <w:rsid w:val="00AC4ED3"/>
    <w:rsid w:val="00AC6385"/>
    <w:rsid w:val="00AC7DD3"/>
    <w:rsid w:val="00AD2A57"/>
    <w:rsid w:val="00AD2C1D"/>
    <w:rsid w:val="00AD327D"/>
    <w:rsid w:val="00AD47CA"/>
    <w:rsid w:val="00AD64FD"/>
    <w:rsid w:val="00AD6D3F"/>
    <w:rsid w:val="00AD76E3"/>
    <w:rsid w:val="00AE0266"/>
    <w:rsid w:val="00AE1EC2"/>
    <w:rsid w:val="00AE355A"/>
    <w:rsid w:val="00AE43E0"/>
    <w:rsid w:val="00AE65F1"/>
    <w:rsid w:val="00AE6BB4"/>
    <w:rsid w:val="00AE74AD"/>
    <w:rsid w:val="00AF05A9"/>
    <w:rsid w:val="00AF148A"/>
    <w:rsid w:val="00AF159C"/>
    <w:rsid w:val="00AF4040"/>
    <w:rsid w:val="00AF5DED"/>
    <w:rsid w:val="00AF6295"/>
    <w:rsid w:val="00B016CF"/>
    <w:rsid w:val="00B01873"/>
    <w:rsid w:val="00B049A1"/>
    <w:rsid w:val="00B068AD"/>
    <w:rsid w:val="00B10813"/>
    <w:rsid w:val="00B11FB7"/>
    <w:rsid w:val="00B1443B"/>
    <w:rsid w:val="00B14B24"/>
    <w:rsid w:val="00B162F1"/>
    <w:rsid w:val="00B16C9D"/>
    <w:rsid w:val="00B17253"/>
    <w:rsid w:val="00B17BE0"/>
    <w:rsid w:val="00B27A39"/>
    <w:rsid w:val="00B31A41"/>
    <w:rsid w:val="00B31E0D"/>
    <w:rsid w:val="00B36A10"/>
    <w:rsid w:val="00B375FF"/>
    <w:rsid w:val="00B40199"/>
    <w:rsid w:val="00B42C49"/>
    <w:rsid w:val="00B45691"/>
    <w:rsid w:val="00B502FF"/>
    <w:rsid w:val="00B53EB8"/>
    <w:rsid w:val="00B5470C"/>
    <w:rsid w:val="00B54CCF"/>
    <w:rsid w:val="00B55E7C"/>
    <w:rsid w:val="00B55E92"/>
    <w:rsid w:val="00B64BA1"/>
    <w:rsid w:val="00B658B5"/>
    <w:rsid w:val="00B66235"/>
    <w:rsid w:val="00B66834"/>
    <w:rsid w:val="00B66EEA"/>
    <w:rsid w:val="00B67422"/>
    <w:rsid w:val="00B707B2"/>
    <w:rsid w:val="00B70881"/>
    <w:rsid w:val="00B70BD4"/>
    <w:rsid w:val="00B72C56"/>
    <w:rsid w:val="00B73463"/>
    <w:rsid w:val="00B74782"/>
    <w:rsid w:val="00B74880"/>
    <w:rsid w:val="00B74FF0"/>
    <w:rsid w:val="00B755D3"/>
    <w:rsid w:val="00B81268"/>
    <w:rsid w:val="00B818EF"/>
    <w:rsid w:val="00B839E5"/>
    <w:rsid w:val="00B83DD5"/>
    <w:rsid w:val="00B83E2B"/>
    <w:rsid w:val="00B844FA"/>
    <w:rsid w:val="00B9016D"/>
    <w:rsid w:val="00B9146E"/>
    <w:rsid w:val="00B91618"/>
    <w:rsid w:val="00B9212C"/>
    <w:rsid w:val="00B94F8C"/>
    <w:rsid w:val="00B96D8B"/>
    <w:rsid w:val="00B97CCB"/>
    <w:rsid w:val="00BA0691"/>
    <w:rsid w:val="00BA0F98"/>
    <w:rsid w:val="00BA0FDA"/>
    <w:rsid w:val="00BA1517"/>
    <w:rsid w:val="00BA1D85"/>
    <w:rsid w:val="00BA525E"/>
    <w:rsid w:val="00BA67FD"/>
    <w:rsid w:val="00BA7C48"/>
    <w:rsid w:val="00BB34F1"/>
    <w:rsid w:val="00BB430B"/>
    <w:rsid w:val="00BC27F6"/>
    <w:rsid w:val="00BC2839"/>
    <w:rsid w:val="00BC2DFE"/>
    <w:rsid w:val="00BC3209"/>
    <w:rsid w:val="00BC39F4"/>
    <w:rsid w:val="00BC3B56"/>
    <w:rsid w:val="00BC3CEA"/>
    <w:rsid w:val="00BC42F5"/>
    <w:rsid w:val="00BC4B12"/>
    <w:rsid w:val="00BC5256"/>
    <w:rsid w:val="00BD0748"/>
    <w:rsid w:val="00BD17EB"/>
    <w:rsid w:val="00BD228E"/>
    <w:rsid w:val="00BD3917"/>
    <w:rsid w:val="00BD4E18"/>
    <w:rsid w:val="00BD526B"/>
    <w:rsid w:val="00BD5F5F"/>
    <w:rsid w:val="00BD61A3"/>
    <w:rsid w:val="00BD7EE1"/>
    <w:rsid w:val="00BE0C51"/>
    <w:rsid w:val="00BE0C65"/>
    <w:rsid w:val="00BE1850"/>
    <w:rsid w:val="00BE46EA"/>
    <w:rsid w:val="00BE47F3"/>
    <w:rsid w:val="00BE5568"/>
    <w:rsid w:val="00BF07A1"/>
    <w:rsid w:val="00BF1358"/>
    <w:rsid w:val="00BF2E31"/>
    <w:rsid w:val="00BF3572"/>
    <w:rsid w:val="00BF43CD"/>
    <w:rsid w:val="00C007D9"/>
    <w:rsid w:val="00C0106D"/>
    <w:rsid w:val="00C01453"/>
    <w:rsid w:val="00C02215"/>
    <w:rsid w:val="00C064A7"/>
    <w:rsid w:val="00C068BA"/>
    <w:rsid w:val="00C06998"/>
    <w:rsid w:val="00C077AF"/>
    <w:rsid w:val="00C133BE"/>
    <w:rsid w:val="00C14947"/>
    <w:rsid w:val="00C1509C"/>
    <w:rsid w:val="00C16218"/>
    <w:rsid w:val="00C176DD"/>
    <w:rsid w:val="00C204B1"/>
    <w:rsid w:val="00C222B4"/>
    <w:rsid w:val="00C23061"/>
    <w:rsid w:val="00C32C50"/>
    <w:rsid w:val="00C33307"/>
    <w:rsid w:val="00C35CF6"/>
    <w:rsid w:val="00C36028"/>
    <w:rsid w:val="00C36732"/>
    <w:rsid w:val="00C37CD3"/>
    <w:rsid w:val="00C41427"/>
    <w:rsid w:val="00C417DC"/>
    <w:rsid w:val="00C42C0D"/>
    <w:rsid w:val="00C437B3"/>
    <w:rsid w:val="00C5073C"/>
    <w:rsid w:val="00C50829"/>
    <w:rsid w:val="00C5085D"/>
    <w:rsid w:val="00C50ECD"/>
    <w:rsid w:val="00C533EC"/>
    <w:rsid w:val="00C53FB7"/>
    <w:rsid w:val="00C5418A"/>
    <w:rsid w:val="00C5470E"/>
    <w:rsid w:val="00C547BA"/>
    <w:rsid w:val="00C554B7"/>
    <w:rsid w:val="00C55EFB"/>
    <w:rsid w:val="00C5608E"/>
    <w:rsid w:val="00C56585"/>
    <w:rsid w:val="00C56B3F"/>
    <w:rsid w:val="00C57E3D"/>
    <w:rsid w:val="00C611E7"/>
    <w:rsid w:val="00C61951"/>
    <w:rsid w:val="00C62A29"/>
    <w:rsid w:val="00C6360F"/>
    <w:rsid w:val="00C64B4E"/>
    <w:rsid w:val="00C65F66"/>
    <w:rsid w:val="00C70D95"/>
    <w:rsid w:val="00C74AD2"/>
    <w:rsid w:val="00C74E0A"/>
    <w:rsid w:val="00C773D9"/>
    <w:rsid w:val="00C776D3"/>
    <w:rsid w:val="00C779C7"/>
    <w:rsid w:val="00C77AF7"/>
    <w:rsid w:val="00C800B2"/>
    <w:rsid w:val="00C803DE"/>
    <w:rsid w:val="00C80ACE"/>
    <w:rsid w:val="00C80C79"/>
    <w:rsid w:val="00C80ED4"/>
    <w:rsid w:val="00C81162"/>
    <w:rsid w:val="00C83666"/>
    <w:rsid w:val="00C86BDA"/>
    <w:rsid w:val="00C870AA"/>
    <w:rsid w:val="00C870B5"/>
    <w:rsid w:val="00C91630"/>
    <w:rsid w:val="00C91B9F"/>
    <w:rsid w:val="00C93F0B"/>
    <w:rsid w:val="00C94259"/>
    <w:rsid w:val="00C966EB"/>
    <w:rsid w:val="00C9742B"/>
    <w:rsid w:val="00CA04B1"/>
    <w:rsid w:val="00CA18FD"/>
    <w:rsid w:val="00CA2DFC"/>
    <w:rsid w:val="00CA2F04"/>
    <w:rsid w:val="00CA371A"/>
    <w:rsid w:val="00CA48E6"/>
    <w:rsid w:val="00CA55AE"/>
    <w:rsid w:val="00CA64BA"/>
    <w:rsid w:val="00CA709F"/>
    <w:rsid w:val="00CA7DC5"/>
    <w:rsid w:val="00CB03D4"/>
    <w:rsid w:val="00CB0730"/>
    <w:rsid w:val="00CB1367"/>
    <w:rsid w:val="00CB3CE4"/>
    <w:rsid w:val="00CB4623"/>
    <w:rsid w:val="00CB4F63"/>
    <w:rsid w:val="00CB71CE"/>
    <w:rsid w:val="00CC1B24"/>
    <w:rsid w:val="00CC1B29"/>
    <w:rsid w:val="00CC2334"/>
    <w:rsid w:val="00CC35EF"/>
    <w:rsid w:val="00CC4125"/>
    <w:rsid w:val="00CC4ECA"/>
    <w:rsid w:val="00CC5048"/>
    <w:rsid w:val="00CC52CE"/>
    <w:rsid w:val="00CC5AC8"/>
    <w:rsid w:val="00CC6246"/>
    <w:rsid w:val="00CC6729"/>
    <w:rsid w:val="00CD034D"/>
    <w:rsid w:val="00CD06A4"/>
    <w:rsid w:val="00CD09D6"/>
    <w:rsid w:val="00CD1ED7"/>
    <w:rsid w:val="00CD3074"/>
    <w:rsid w:val="00CD456E"/>
    <w:rsid w:val="00CD4C36"/>
    <w:rsid w:val="00CE131A"/>
    <w:rsid w:val="00CE1A86"/>
    <w:rsid w:val="00CE2152"/>
    <w:rsid w:val="00CE3777"/>
    <w:rsid w:val="00CE4F94"/>
    <w:rsid w:val="00CE5E46"/>
    <w:rsid w:val="00CE701B"/>
    <w:rsid w:val="00CF0203"/>
    <w:rsid w:val="00CF07C8"/>
    <w:rsid w:val="00CF09F6"/>
    <w:rsid w:val="00CF1220"/>
    <w:rsid w:val="00CF2BB9"/>
    <w:rsid w:val="00CF2D13"/>
    <w:rsid w:val="00CF5380"/>
    <w:rsid w:val="00CF5730"/>
    <w:rsid w:val="00CF5BAF"/>
    <w:rsid w:val="00CF651F"/>
    <w:rsid w:val="00CF7975"/>
    <w:rsid w:val="00D00AAF"/>
    <w:rsid w:val="00D02142"/>
    <w:rsid w:val="00D03225"/>
    <w:rsid w:val="00D04A9C"/>
    <w:rsid w:val="00D04B44"/>
    <w:rsid w:val="00D05AF3"/>
    <w:rsid w:val="00D069AE"/>
    <w:rsid w:val="00D06D94"/>
    <w:rsid w:val="00D10E20"/>
    <w:rsid w:val="00D11E46"/>
    <w:rsid w:val="00D12F28"/>
    <w:rsid w:val="00D1463A"/>
    <w:rsid w:val="00D15840"/>
    <w:rsid w:val="00D17567"/>
    <w:rsid w:val="00D21C6A"/>
    <w:rsid w:val="00D23B45"/>
    <w:rsid w:val="00D26398"/>
    <w:rsid w:val="00D30064"/>
    <w:rsid w:val="00D32164"/>
    <w:rsid w:val="00D32E43"/>
    <w:rsid w:val="00D345FA"/>
    <w:rsid w:val="00D3700C"/>
    <w:rsid w:val="00D4011A"/>
    <w:rsid w:val="00D40847"/>
    <w:rsid w:val="00D4114F"/>
    <w:rsid w:val="00D44A9B"/>
    <w:rsid w:val="00D44C80"/>
    <w:rsid w:val="00D44F26"/>
    <w:rsid w:val="00D46646"/>
    <w:rsid w:val="00D47A1C"/>
    <w:rsid w:val="00D47CFE"/>
    <w:rsid w:val="00D47DD8"/>
    <w:rsid w:val="00D51126"/>
    <w:rsid w:val="00D5589D"/>
    <w:rsid w:val="00D5651B"/>
    <w:rsid w:val="00D57910"/>
    <w:rsid w:val="00D60677"/>
    <w:rsid w:val="00D621D1"/>
    <w:rsid w:val="00D64A6A"/>
    <w:rsid w:val="00D653B1"/>
    <w:rsid w:val="00D65EF9"/>
    <w:rsid w:val="00D704D7"/>
    <w:rsid w:val="00D74AE1"/>
    <w:rsid w:val="00D80E6B"/>
    <w:rsid w:val="00D82DBC"/>
    <w:rsid w:val="00D85619"/>
    <w:rsid w:val="00D865A8"/>
    <w:rsid w:val="00D8787F"/>
    <w:rsid w:val="00D913E9"/>
    <w:rsid w:val="00D91E95"/>
    <w:rsid w:val="00D92414"/>
    <w:rsid w:val="00D92C2D"/>
    <w:rsid w:val="00D939FF"/>
    <w:rsid w:val="00D95A22"/>
    <w:rsid w:val="00D97073"/>
    <w:rsid w:val="00DA06D9"/>
    <w:rsid w:val="00DA0837"/>
    <w:rsid w:val="00DA09DA"/>
    <w:rsid w:val="00DA17CD"/>
    <w:rsid w:val="00DA3097"/>
    <w:rsid w:val="00DA3194"/>
    <w:rsid w:val="00DA3E47"/>
    <w:rsid w:val="00DA42E0"/>
    <w:rsid w:val="00DA4A80"/>
    <w:rsid w:val="00DA4A86"/>
    <w:rsid w:val="00DA537A"/>
    <w:rsid w:val="00DA541D"/>
    <w:rsid w:val="00DA6A17"/>
    <w:rsid w:val="00DB0D83"/>
    <w:rsid w:val="00DB25B3"/>
    <w:rsid w:val="00DB30EF"/>
    <w:rsid w:val="00DC1EE2"/>
    <w:rsid w:val="00DC518C"/>
    <w:rsid w:val="00DC5AFE"/>
    <w:rsid w:val="00DC6070"/>
    <w:rsid w:val="00DC695D"/>
    <w:rsid w:val="00DC7812"/>
    <w:rsid w:val="00DD0B96"/>
    <w:rsid w:val="00DD1BF1"/>
    <w:rsid w:val="00DD1DE5"/>
    <w:rsid w:val="00DD3B42"/>
    <w:rsid w:val="00DE0893"/>
    <w:rsid w:val="00DE0F42"/>
    <w:rsid w:val="00DE2814"/>
    <w:rsid w:val="00DE4E95"/>
    <w:rsid w:val="00DF09AC"/>
    <w:rsid w:val="00DF172E"/>
    <w:rsid w:val="00DF3E7F"/>
    <w:rsid w:val="00DF4638"/>
    <w:rsid w:val="00DF5FC8"/>
    <w:rsid w:val="00DF68EA"/>
    <w:rsid w:val="00DF6EBD"/>
    <w:rsid w:val="00E01272"/>
    <w:rsid w:val="00E02071"/>
    <w:rsid w:val="00E03846"/>
    <w:rsid w:val="00E070F2"/>
    <w:rsid w:val="00E07879"/>
    <w:rsid w:val="00E11884"/>
    <w:rsid w:val="00E12264"/>
    <w:rsid w:val="00E13AB0"/>
    <w:rsid w:val="00E163C0"/>
    <w:rsid w:val="00E20A7D"/>
    <w:rsid w:val="00E21217"/>
    <w:rsid w:val="00E22370"/>
    <w:rsid w:val="00E225F2"/>
    <w:rsid w:val="00E25411"/>
    <w:rsid w:val="00E27057"/>
    <w:rsid w:val="00E27A2F"/>
    <w:rsid w:val="00E27D86"/>
    <w:rsid w:val="00E327F8"/>
    <w:rsid w:val="00E332C7"/>
    <w:rsid w:val="00E34DB6"/>
    <w:rsid w:val="00E353B8"/>
    <w:rsid w:val="00E35D8E"/>
    <w:rsid w:val="00E42A94"/>
    <w:rsid w:val="00E42C05"/>
    <w:rsid w:val="00E4438A"/>
    <w:rsid w:val="00E443EE"/>
    <w:rsid w:val="00E458BF"/>
    <w:rsid w:val="00E46973"/>
    <w:rsid w:val="00E46B13"/>
    <w:rsid w:val="00E47213"/>
    <w:rsid w:val="00E47478"/>
    <w:rsid w:val="00E50AA0"/>
    <w:rsid w:val="00E54039"/>
    <w:rsid w:val="00E55E37"/>
    <w:rsid w:val="00E62428"/>
    <w:rsid w:val="00E629BC"/>
    <w:rsid w:val="00E65A56"/>
    <w:rsid w:val="00E65DC5"/>
    <w:rsid w:val="00E6745D"/>
    <w:rsid w:val="00E706E7"/>
    <w:rsid w:val="00E714E1"/>
    <w:rsid w:val="00E72B07"/>
    <w:rsid w:val="00E74ACA"/>
    <w:rsid w:val="00E80993"/>
    <w:rsid w:val="00E84229"/>
    <w:rsid w:val="00E852AB"/>
    <w:rsid w:val="00E85860"/>
    <w:rsid w:val="00E85AC7"/>
    <w:rsid w:val="00E87642"/>
    <w:rsid w:val="00E90E4E"/>
    <w:rsid w:val="00E91032"/>
    <w:rsid w:val="00E9391E"/>
    <w:rsid w:val="00E93C3D"/>
    <w:rsid w:val="00E940B9"/>
    <w:rsid w:val="00E9566F"/>
    <w:rsid w:val="00E95DA5"/>
    <w:rsid w:val="00E962F7"/>
    <w:rsid w:val="00E96F1A"/>
    <w:rsid w:val="00E97047"/>
    <w:rsid w:val="00EA1052"/>
    <w:rsid w:val="00EA218F"/>
    <w:rsid w:val="00EA3747"/>
    <w:rsid w:val="00EA408B"/>
    <w:rsid w:val="00EA4AD9"/>
    <w:rsid w:val="00EA4E34"/>
    <w:rsid w:val="00EA4F29"/>
    <w:rsid w:val="00EA5752"/>
    <w:rsid w:val="00EA5F83"/>
    <w:rsid w:val="00EA69FC"/>
    <w:rsid w:val="00EA6BB9"/>
    <w:rsid w:val="00EA6F9D"/>
    <w:rsid w:val="00EA7777"/>
    <w:rsid w:val="00EB1CF9"/>
    <w:rsid w:val="00EB3558"/>
    <w:rsid w:val="00EB433C"/>
    <w:rsid w:val="00EB4615"/>
    <w:rsid w:val="00EB6F3C"/>
    <w:rsid w:val="00EC1E2C"/>
    <w:rsid w:val="00EC35DD"/>
    <w:rsid w:val="00EC59FA"/>
    <w:rsid w:val="00EC7C83"/>
    <w:rsid w:val="00EC7D86"/>
    <w:rsid w:val="00ED0C18"/>
    <w:rsid w:val="00ED0CF1"/>
    <w:rsid w:val="00ED14A8"/>
    <w:rsid w:val="00ED2751"/>
    <w:rsid w:val="00ED28E4"/>
    <w:rsid w:val="00ED2A8D"/>
    <w:rsid w:val="00ED4039"/>
    <w:rsid w:val="00ED6A77"/>
    <w:rsid w:val="00EE0876"/>
    <w:rsid w:val="00EE1955"/>
    <w:rsid w:val="00EE2B51"/>
    <w:rsid w:val="00EE4596"/>
    <w:rsid w:val="00EE54CB"/>
    <w:rsid w:val="00EE5602"/>
    <w:rsid w:val="00EE60A2"/>
    <w:rsid w:val="00EF180C"/>
    <w:rsid w:val="00EF1C54"/>
    <w:rsid w:val="00EF3A7B"/>
    <w:rsid w:val="00EF3E65"/>
    <w:rsid w:val="00EF404B"/>
    <w:rsid w:val="00EF6243"/>
    <w:rsid w:val="00EF71A5"/>
    <w:rsid w:val="00F00376"/>
    <w:rsid w:val="00F0274B"/>
    <w:rsid w:val="00F02C37"/>
    <w:rsid w:val="00F048EF"/>
    <w:rsid w:val="00F06487"/>
    <w:rsid w:val="00F06F4E"/>
    <w:rsid w:val="00F07E58"/>
    <w:rsid w:val="00F133F5"/>
    <w:rsid w:val="00F13734"/>
    <w:rsid w:val="00F14292"/>
    <w:rsid w:val="00F14BBE"/>
    <w:rsid w:val="00F14E3E"/>
    <w:rsid w:val="00F157E2"/>
    <w:rsid w:val="00F17E59"/>
    <w:rsid w:val="00F2313A"/>
    <w:rsid w:val="00F23CC1"/>
    <w:rsid w:val="00F23DAA"/>
    <w:rsid w:val="00F242CA"/>
    <w:rsid w:val="00F2462D"/>
    <w:rsid w:val="00F26EA5"/>
    <w:rsid w:val="00F31888"/>
    <w:rsid w:val="00F32090"/>
    <w:rsid w:val="00F33636"/>
    <w:rsid w:val="00F34F82"/>
    <w:rsid w:val="00F37259"/>
    <w:rsid w:val="00F40532"/>
    <w:rsid w:val="00F40C50"/>
    <w:rsid w:val="00F412E2"/>
    <w:rsid w:val="00F44403"/>
    <w:rsid w:val="00F44949"/>
    <w:rsid w:val="00F47240"/>
    <w:rsid w:val="00F47557"/>
    <w:rsid w:val="00F527AC"/>
    <w:rsid w:val="00F52896"/>
    <w:rsid w:val="00F53913"/>
    <w:rsid w:val="00F5424A"/>
    <w:rsid w:val="00F5440D"/>
    <w:rsid w:val="00F55FCE"/>
    <w:rsid w:val="00F56D38"/>
    <w:rsid w:val="00F575BD"/>
    <w:rsid w:val="00F57B07"/>
    <w:rsid w:val="00F61982"/>
    <w:rsid w:val="00F61D83"/>
    <w:rsid w:val="00F65DD1"/>
    <w:rsid w:val="00F66284"/>
    <w:rsid w:val="00F6650B"/>
    <w:rsid w:val="00F70757"/>
    <w:rsid w:val="00F707B3"/>
    <w:rsid w:val="00F71135"/>
    <w:rsid w:val="00F721F7"/>
    <w:rsid w:val="00F725F1"/>
    <w:rsid w:val="00F7451F"/>
    <w:rsid w:val="00F752E1"/>
    <w:rsid w:val="00F75D61"/>
    <w:rsid w:val="00F83A53"/>
    <w:rsid w:val="00F855C4"/>
    <w:rsid w:val="00F865A5"/>
    <w:rsid w:val="00F867BC"/>
    <w:rsid w:val="00F87628"/>
    <w:rsid w:val="00F90461"/>
    <w:rsid w:val="00F905E1"/>
    <w:rsid w:val="00F9204B"/>
    <w:rsid w:val="00F92AE6"/>
    <w:rsid w:val="00F93B87"/>
    <w:rsid w:val="00F93CF3"/>
    <w:rsid w:val="00F95FAA"/>
    <w:rsid w:val="00F96B6C"/>
    <w:rsid w:val="00F970A3"/>
    <w:rsid w:val="00FA0737"/>
    <w:rsid w:val="00FA3A3B"/>
    <w:rsid w:val="00FA5517"/>
    <w:rsid w:val="00FA611E"/>
    <w:rsid w:val="00FA71F9"/>
    <w:rsid w:val="00FB0F44"/>
    <w:rsid w:val="00FB2A31"/>
    <w:rsid w:val="00FB6A3D"/>
    <w:rsid w:val="00FC10FC"/>
    <w:rsid w:val="00FC1223"/>
    <w:rsid w:val="00FC228C"/>
    <w:rsid w:val="00FC2AFD"/>
    <w:rsid w:val="00FC378B"/>
    <w:rsid w:val="00FC3977"/>
    <w:rsid w:val="00FC5E61"/>
    <w:rsid w:val="00FC6294"/>
    <w:rsid w:val="00FD2472"/>
    <w:rsid w:val="00FD2497"/>
    <w:rsid w:val="00FD2888"/>
    <w:rsid w:val="00FD29E0"/>
    <w:rsid w:val="00FD2E36"/>
    <w:rsid w:val="00FD2F16"/>
    <w:rsid w:val="00FD2F5E"/>
    <w:rsid w:val="00FD3F92"/>
    <w:rsid w:val="00FD400B"/>
    <w:rsid w:val="00FD5569"/>
    <w:rsid w:val="00FD6065"/>
    <w:rsid w:val="00FD6F32"/>
    <w:rsid w:val="00FD7B16"/>
    <w:rsid w:val="00FE00BE"/>
    <w:rsid w:val="00FE0541"/>
    <w:rsid w:val="00FE0D5D"/>
    <w:rsid w:val="00FE0EBB"/>
    <w:rsid w:val="00FE25D4"/>
    <w:rsid w:val="00FE2810"/>
    <w:rsid w:val="00FE6193"/>
    <w:rsid w:val="00FE68E1"/>
    <w:rsid w:val="00FF3C54"/>
    <w:rsid w:val="00FF5B25"/>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2"/>
    </o:shapelayout>
  </w:shapeDefaults>
  <w:decimalSymbol w:val="."/>
  <w:listSeparator w:val=","/>
  <w14:docId w14:val="32518AC6"/>
  <w15:docId w15:val="{BB5A6CE5-E380-418A-8008-A85F47041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D034D"/>
    <w:pPr>
      <w:spacing w:after="0" w:line="216" w:lineRule="atLeast"/>
    </w:pPr>
    <w:rPr>
      <w:sz w:val="18"/>
      <w:lang w:val="en-GB"/>
    </w:rPr>
  </w:style>
  <w:style w:type="paragraph" w:styleId="Heading1">
    <w:name w:val="heading 1"/>
    <w:next w:val="Heading1separationline"/>
    <w:link w:val="Heading1Char"/>
    <w:qFormat/>
    <w:rsid w:val="00CD034D"/>
    <w:pPr>
      <w:keepNext/>
      <w:keepLines/>
      <w:numPr>
        <w:numId w:val="18"/>
      </w:numPr>
      <w:tabs>
        <w:tab w:val="clear" w:pos="5529"/>
        <w:tab w:val="num" w:pos="0"/>
      </w:tabs>
      <w:spacing w:before="240" w:line="240" w:lineRule="atLeast"/>
      <w:ind w:left="709"/>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CD034D"/>
    <w:pPr>
      <w:numPr>
        <w:ilvl w:val="1"/>
      </w:numPr>
      <w:ind w:right="709"/>
      <w:outlineLvl w:val="1"/>
    </w:pPr>
    <w:rPr>
      <w:bCs w:val="0"/>
      <w:sz w:val="24"/>
    </w:rPr>
  </w:style>
  <w:style w:type="paragraph" w:styleId="Heading3">
    <w:name w:val="heading 3"/>
    <w:basedOn w:val="Heading2"/>
    <w:next w:val="BodyText"/>
    <w:link w:val="Heading3Char"/>
    <w:qFormat/>
    <w:rsid w:val="00CD034D"/>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CD034D"/>
    <w:pPr>
      <w:numPr>
        <w:ilvl w:val="3"/>
      </w:numPr>
      <w:ind w:right="992"/>
      <w:outlineLvl w:val="3"/>
    </w:pPr>
    <w:rPr>
      <w:bCs w:val="0"/>
      <w:iCs/>
      <w:smallCaps w:val="0"/>
      <w:sz w:val="22"/>
    </w:rPr>
  </w:style>
  <w:style w:type="paragraph" w:styleId="Heading5">
    <w:name w:val="heading 5"/>
    <w:basedOn w:val="Heading4"/>
    <w:next w:val="Normal"/>
    <w:link w:val="Heading5Char"/>
    <w:qFormat/>
    <w:rsid w:val="00CD034D"/>
    <w:pPr>
      <w:numPr>
        <w:ilvl w:val="4"/>
      </w:numPr>
      <w:spacing w:before="200"/>
      <w:ind w:left="1701" w:hanging="1701"/>
      <w:outlineLvl w:val="4"/>
    </w:pPr>
    <w:rPr>
      <w:b w:val="0"/>
    </w:rPr>
  </w:style>
  <w:style w:type="paragraph" w:styleId="Heading6">
    <w:name w:val="heading 6"/>
    <w:basedOn w:val="Normal"/>
    <w:next w:val="Normal"/>
    <w:link w:val="Heading6Char"/>
    <w:rsid w:val="00CD034D"/>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D034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D034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D034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D034D"/>
    <w:pPr>
      <w:spacing w:after="0" w:line="240" w:lineRule="exact"/>
    </w:pPr>
    <w:rPr>
      <w:sz w:val="20"/>
      <w:lang w:val="en-GB"/>
    </w:rPr>
  </w:style>
  <w:style w:type="character" w:customStyle="1" w:styleId="HeaderChar">
    <w:name w:val="Header Char"/>
    <w:basedOn w:val="DefaultParagraphFont"/>
    <w:link w:val="Header"/>
    <w:rsid w:val="00CD034D"/>
    <w:rPr>
      <w:sz w:val="20"/>
      <w:lang w:val="en-GB"/>
    </w:rPr>
  </w:style>
  <w:style w:type="paragraph" w:styleId="Footer">
    <w:name w:val="footer"/>
    <w:link w:val="FooterChar"/>
    <w:rsid w:val="00CD034D"/>
    <w:pPr>
      <w:spacing w:after="0" w:line="240" w:lineRule="exact"/>
    </w:pPr>
    <w:rPr>
      <w:sz w:val="20"/>
      <w:lang w:val="en-GB"/>
    </w:rPr>
  </w:style>
  <w:style w:type="character" w:customStyle="1" w:styleId="FooterChar">
    <w:name w:val="Footer Char"/>
    <w:basedOn w:val="DefaultParagraphFont"/>
    <w:link w:val="Footer"/>
    <w:rsid w:val="00CD034D"/>
    <w:rPr>
      <w:sz w:val="20"/>
      <w:lang w:val="en-GB"/>
    </w:rPr>
  </w:style>
  <w:style w:type="paragraph" w:styleId="BalloonText">
    <w:name w:val="Balloon Text"/>
    <w:basedOn w:val="Normal"/>
    <w:link w:val="BalloonTextChar"/>
    <w:rsid w:val="00CD03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D034D"/>
    <w:rPr>
      <w:rFonts w:ascii="Tahoma" w:hAnsi="Tahoma" w:cs="Tahoma"/>
      <w:sz w:val="16"/>
      <w:szCs w:val="16"/>
      <w:lang w:val="en-GB"/>
    </w:rPr>
  </w:style>
  <w:style w:type="table" w:styleId="TableGrid">
    <w:name w:val="Table Grid"/>
    <w:basedOn w:val="TableNormal"/>
    <w:uiPriority w:val="59"/>
    <w:qFormat/>
    <w:rsid w:val="00CD0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CD034D"/>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D034D"/>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CD034D"/>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CD034D"/>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D034D"/>
    <w:pPr>
      <w:ind w:left="360" w:hanging="360"/>
      <w:contextualSpacing/>
    </w:pPr>
    <w:rPr>
      <w:sz w:val="22"/>
    </w:rPr>
  </w:style>
  <w:style w:type="character" w:customStyle="1" w:styleId="Heading4Char">
    <w:name w:val="Heading 4 Char"/>
    <w:basedOn w:val="DefaultParagraphFont"/>
    <w:link w:val="Heading4"/>
    <w:rsid w:val="00CD034D"/>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CD034D"/>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D034D"/>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D034D"/>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D034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D034D"/>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ind w:left="992" w:firstLine="0"/>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CD034D"/>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CD034D"/>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unhideWhenUsed/>
    <w:rsid w:val="00CD034D"/>
    <w:pPr>
      <w:spacing w:after="120"/>
      <w:ind w:left="360"/>
    </w:pPr>
    <w:rPr>
      <w:sz w:val="16"/>
      <w:szCs w:val="16"/>
    </w:rPr>
  </w:style>
  <w:style w:type="paragraph" w:customStyle="1" w:styleId="Editionnumber">
    <w:name w:val="Edition number"/>
    <w:basedOn w:val="Normal"/>
    <w:rsid w:val="00CD034D"/>
    <w:rPr>
      <w:b/>
      <w:color w:val="00558C" w:themeColor="accent1"/>
      <w:sz w:val="50"/>
      <w:szCs w:val="50"/>
    </w:rPr>
  </w:style>
  <w:style w:type="paragraph" w:customStyle="1" w:styleId="Editionnumber-footer">
    <w:name w:val="Edition number - footer"/>
    <w:basedOn w:val="Footer"/>
    <w:next w:val="NoSpacing"/>
    <w:rsid w:val="00CD034D"/>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CD034D"/>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D034D"/>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CD034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CD034D"/>
    <w:rPr>
      <w:color w:val="00558C" w:themeColor="accent1"/>
      <w:u w:val="single"/>
    </w:rPr>
  </w:style>
  <w:style w:type="paragraph" w:styleId="ListNumber3">
    <w:name w:val="List Number 3"/>
    <w:basedOn w:val="Normal"/>
    <w:uiPriority w:val="99"/>
    <w:unhideWhenUsed/>
    <w:rsid w:val="00CD034D"/>
    <w:pPr>
      <w:contextualSpacing/>
    </w:pPr>
  </w:style>
  <w:style w:type="paragraph" w:styleId="TableofFigures">
    <w:name w:val="table of figures"/>
    <w:basedOn w:val="Normal"/>
    <w:next w:val="Normal"/>
    <w:uiPriority w:val="99"/>
    <w:rsid w:val="00CD034D"/>
    <w:pPr>
      <w:tabs>
        <w:tab w:val="right" w:leader="dot" w:pos="9781"/>
      </w:tabs>
      <w:spacing w:after="60"/>
      <w:ind w:left="1276" w:right="425" w:hanging="1276"/>
    </w:pPr>
    <w:rPr>
      <w:i/>
      <w:color w:val="00558C"/>
      <w:sz w:val="22"/>
    </w:rPr>
  </w:style>
  <w:style w:type="paragraph" w:customStyle="1" w:styleId="Tabletext">
    <w:name w:val="Table text"/>
    <w:basedOn w:val="Normal"/>
    <w:qFormat/>
    <w:rsid w:val="00CD034D"/>
    <w:pPr>
      <w:spacing w:before="60" w:after="60"/>
      <w:ind w:left="113" w:right="113"/>
    </w:pPr>
    <w:rPr>
      <w:color w:val="000000" w:themeColor="text1"/>
      <w:sz w:val="20"/>
    </w:rPr>
  </w:style>
  <w:style w:type="paragraph" w:customStyle="1" w:styleId="Tabletexttitle">
    <w:name w:val="Table text title"/>
    <w:basedOn w:val="Tabletext"/>
    <w:rsid w:val="00E55E37"/>
    <w:pPr>
      <w:jc w:val="center"/>
    </w:pPr>
    <w:rPr>
      <w:b/>
      <w:color w:val="00558C"/>
    </w:rPr>
  </w:style>
  <w:style w:type="table" w:styleId="MediumShading1">
    <w:name w:val="Medium Shading 1"/>
    <w:basedOn w:val="TableNormal"/>
    <w:uiPriority w:val="63"/>
    <w:rsid w:val="00CD034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CD034D"/>
    <w:rPr>
      <w:b/>
      <w:bCs/>
      <w:i/>
      <w:color w:val="575756"/>
      <w:sz w:val="22"/>
      <w:u w:val="single"/>
    </w:rPr>
  </w:style>
  <w:style w:type="paragraph" w:styleId="TOC3">
    <w:name w:val="toc 3"/>
    <w:basedOn w:val="Normal"/>
    <w:next w:val="Normal"/>
    <w:uiPriority w:val="39"/>
    <w:unhideWhenUsed/>
    <w:rsid w:val="00CD034D"/>
    <w:pPr>
      <w:tabs>
        <w:tab w:val="right" w:leader="dot" w:pos="9781"/>
      </w:tabs>
      <w:spacing w:after="60"/>
      <w:ind w:left="1134" w:hanging="709"/>
    </w:pPr>
    <w:rPr>
      <w:color w:val="00558C"/>
    </w:rPr>
  </w:style>
  <w:style w:type="character" w:customStyle="1" w:styleId="BodyTextIndent3Char">
    <w:name w:val="Body Text Indent 3 Char"/>
    <w:basedOn w:val="DefaultParagraphFont"/>
    <w:link w:val="BodyTextIndent3"/>
    <w:rsid w:val="00CD034D"/>
    <w:rPr>
      <w:sz w:val="16"/>
      <w:szCs w:val="16"/>
      <w:lang w:val="en-GB"/>
    </w:rPr>
  </w:style>
  <w:style w:type="paragraph" w:styleId="List2">
    <w:name w:val="List 2"/>
    <w:basedOn w:val="Normal"/>
    <w:uiPriority w:val="99"/>
    <w:unhideWhenUsed/>
    <w:rsid w:val="00CD034D"/>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CD034D"/>
    <w:pPr>
      <w:tabs>
        <w:tab w:val="right" w:pos="10206"/>
      </w:tabs>
    </w:pPr>
    <w:rPr>
      <w:b/>
      <w:color w:val="00558C"/>
      <w:sz w:val="15"/>
    </w:rPr>
  </w:style>
  <w:style w:type="paragraph" w:customStyle="1" w:styleId="AppendixHead1">
    <w:name w:val="Appendix Head 1"/>
    <w:basedOn w:val="Normal"/>
    <w:next w:val="Heading1separationline"/>
    <w:qFormat/>
    <w:rsid w:val="00CD034D"/>
    <w:pPr>
      <w:numPr>
        <w:numId w:val="98"/>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titleHead1"/>
    <w:next w:val="Heading2separationline"/>
    <w:qFormat/>
    <w:rsid w:val="00CD034D"/>
    <w:pPr>
      <w:numPr>
        <w:ilvl w:val="1"/>
      </w:numPr>
      <w:spacing w:after="120"/>
    </w:pPr>
    <w:rPr>
      <w:rFonts w:cs="Arial"/>
      <w:sz w:val="24"/>
      <w:lang w:eastAsia="en-GB"/>
    </w:rPr>
  </w:style>
  <w:style w:type="paragraph" w:customStyle="1" w:styleId="AppendixHead3">
    <w:name w:val="Appendix Head 3"/>
    <w:basedOn w:val="Normal"/>
    <w:next w:val="BodyText"/>
    <w:qFormat/>
    <w:rsid w:val="00CD034D"/>
    <w:pPr>
      <w:numPr>
        <w:ilvl w:val="2"/>
        <w:numId w:val="7"/>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CD034D"/>
    <w:pPr>
      <w:numPr>
        <w:ilvl w:val="3"/>
      </w:numPr>
    </w:pPr>
    <w:rPr>
      <w:smallCaps w:val="0"/>
      <w:sz w:val="22"/>
    </w:rPr>
  </w:style>
  <w:style w:type="paragraph" w:customStyle="1" w:styleId="Annex">
    <w:name w:val="Annex"/>
    <w:basedOn w:val="Normal"/>
    <w:next w:val="BodyText"/>
    <w:link w:val="AnnexChar"/>
    <w:qFormat/>
    <w:rsid w:val="00BB34F1"/>
    <w:p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Heading1"/>
    <w:next w:val="Heading1separatationline"/>
    <w:link w:val="AnnexAHead1Char"/>
    <w:qFormat/>
    <w:rsid w:val="00D02142"/>
    <w:pPr>
      <w:numPr>
        <w:numId w:val="141"/>
      </w:numPr>
    </w:pPr>
  </w:style>
  <w:style w:type="paragraph" w:customStyle="1" w:styleId="AnnexAHead2">
    <w:name w:val="Annex A Head 2"/>
    <w:basedOn w:val="AnnexAHead1"/>
    <w:next w:val="Heading2separationline"/>
    <w:link w:val="AnnexAHead2Char"/>
    <w:rsid w:val="002035AF"/>
    <w:pPr>
      <w:numPr>
        <w:numId w:val="142"/>
      </w:numPr>
      <w:spacing w:before="120" w:after="120" w:line="240" w:lineRule="auto"/>
      <w:ind w:left="360"/>
    </w:pPr>
    <w:rPr>
      <w:rFonts w:eastAsia="Calibri" w:cs="Calibri"/>
      <w:b w:val="0"/>
      <w:caps w:val="0"/>
      <w:color w:val="009FDF"/>
      <w:sz w:val="24"/>
      <w:lang w:eastAsia="en-GB"/>
    </w:rPr>
  </w:style>
  <w:style w:type="paragraph" w:styleId="BodyText">
    <w:name w:val="Body Text"/>
    <w:basedOn w:val="Normal"/>
    <w:link w:val="BodyTextChar"/>
    <w:unhideWhenUsed/>
    <w:qFormat/>
    <w:rsid w:val="00CD034D"/>
    <w:pPr>
      <w:spacing w:after="120"/>
      <w:jc w:val="both"/>
    </w:pPr>
    <w:rPr>
      <w:sz w:val="22"/>
    </w:rPr>
  </w:style>
  <w:style w:type="character" w:customStyle="1" w:styleId="BodyTextChar">
    <w:name w:val="Body Text Char"/>
    <w:basedOn w:val="DefaultParagraphFont"/>
    <w:link w:val="BodyText"/>
    <w:qFormat/>
    <w:rsid w:val="00CD034D"/>
    <w:rPr>
      <w:lang w:val="en-GB"/>
    </w:rPr>
  </w:style>
  <w:style w:type="paragraph" w:customStyle="1" w:styleId="AnnexAHead3">
    <w:name w:val="Annex A Head 3"/>
    <w:basedOn w:val="AnnexAHead2"/>
    <w:next w:val="BodyText"/>
    <w:link w:val="AnnexAHead3Char"/>
    <w:autoRedefine/>
    <w:rsid w:val="002035AF"/>
    <w:pPr>
      <w:numPr>
        <w:ilvl w:val="2"/>
        <w:numId w:val="2"/>
      </w:numPr>
      <w:pPrChange w:id="0" w:author="Barr, Angela" w:date="2025-10-23T15:46:00Z">
        <w:pPr>
          <w:keepNext/>
          <w:keepLines/>
          <w:numPr>
            <w:ilvl w:val="2"/>
            <w:numId w:val="2"/>
          </w:numPr>
          <w:spacing w:before="120" w:after="120"/>
          <w:ind w:left="992" w:hanging="992"/>
          <w:outlineLvl w:val="0"/>
        </w:pPr>
      </w:pPrChange>
    </w:pPr>
    <w:rPr>
      <w:b/>
      <w:smallCaps/>
      <w:sz w:val="22"/>
      <w:rPrChange w:id="0" w:author="Barr, Angela" w:date="2025-10-23T15:46:00Z">
        <w:rPr>
          <w:rFonts w:asciiTheme="majorHAnsi" w:eastAsia="Calibri" w:hAnsiTheme="majorHAnsi" w:cs="Calibri"/>
          <w:b/>
          <w:bCs/>
          <w:smallCaps/>
          <w:color w:val="009FDF"/>
          <w:sz w:val="22"/>
          <w:szCs w:val="24"/>
          <w:lang w:val="en-GB" w:eastAsia="en-GB" w:bidi="ar-SA"/>
        </w:rPr>
      </w:rPrChange>
    </w:rPr>
  </w:style>
  <w:style w:type="paragraph" w:customStyle="1" w:styleId="AnnexAHead4">
    <w:name w:val="Annex A Head 4"/>
    <w:basedOn w:val="Normal"/>
    <w:next w:val="BodyText"/>
    <w:rsid w:val="00BB34F1"/>
    <w:pPr>
      <w:numPr>
        <w:ilvl w:val="3"/>
        <w:numId w:val="2"/>
      </w:numPr>
      <w:tabs>
        <w:tab w:val="left" w:pos="360"/>
      </w:tabs>
      <w:spacing w:before="120" w:after="120" w:line="240" w:lineRule="auto"/>
    </w:pPr>
    <w:rPr>
      <w:rFonts w:eastAsia="Calibri" w:cs="Calibri"/>
      <w:b/>
      <w:color w:val="009FDF"/>
      <w:sz w:val="22"/>
      <w:lang w:eastAsia="en-GB"/>
    </w:rPr>
  </w:style>
  <w:style w:type="paragraph" w:customStyle="1" w:styleId="APPENDIX">
    <w:name w:val="APPENDIX"/>
    <w:basedOn w:val="Annex"/>
    <w:next w:val="Normal"/>
    <w:qFormat/>
    <w:rsid w:val="00BB34F1"/>
    <w:p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CD034D"/>
    <w:rPr>
      <w:noProof w:val="0"/>
      <w:sz w:val="18"/>
      <w:szCs w:val="18"/>
      <w:lang w:val="en-GB"/>
    </w:rPr>
  </w:style>
  <w:style w:type="paragraph" w:styleId="CommentText">
    <w:name w:val="annotation text"/>
    <w:basedOn w:val="Normal"/>
    <w:link w:val="CommentTextChar"/>
    <w:unhideWhenUsed/>
    <w:rsid w:val="00CD034D"/>
    <w:pPr>
      <w:spacing w:line="240" w:lineRule="auto"/>
    </w:pPr>
    <w:rPr>
      <w:sz w:val="24"/>
      <w:szCs w:val="24"/>
    </w:rPr>
  </w:style>
  <w:style w:type="character" w:customStyle="1" w:styleId="CommentTextChar">
    <w:name w:val="Comment Text Char"/>
    <w:basedOn w:val="DefaultParagraphFont"/>
    <w:link w:val="CommentText"/>
    <w:rsid w:val="00CD034D"/>
    <w:rPr>
      <w:sz w:val="24"/>
      <w:szCs w:val="24"/>
      <w:lang w:val="en-GB"/>
    </w:rPr>
  </w:style>
  <w:style w:type="paragraph" w:styleId="CommentSubject">
    <w:name w:val="annotation subject"/>
    <w:basedOn w:val="CommentText"/>
    <w:next w:val="CommentText"/>
    <w:link w:val="CommentSubjectChar"/>
    <w:unhideWhenUsed/>
    <w:rsid w:val="00CD034D"/>
    <w:rPr>
      <w:b/>
      <w:bCs/>
      <w:sz w:val="20"/>
      <w:szCs w:val="20"/>
    </w:rPr>
  </w:style>
  <w:style w:type="character" w:customStyle="1" w:styleId="CommentSubjectChar">
    <w:name w:val="Comment Subject Char"/>
    <w:basedOn w:val="CommentTextChar"/>
    <w:link w:val="CommentSubject"/>
    <w:rsid w:val="00CD034D"/>
    <w:rPr>
      <w:b/>
      <w:bCs/>
      <w:sz w:val="20"/>
      <w:szCs w:val="20"/>
      <w:lang w:val="en-GB"/>
    </w:rPr>
  </w:style>
  <w:style w:type="paragraph" w:styleId="NormalWeb">
    <w:name w:val="Normal (Web)"/>
    <w:basedOn w:val="Normal"/>
    <w:uiPriority w:val="99"/>
    <w:rsid w:val="00CD034D"/>
    <w:pPr>
      <w:spacing w:line="240" w:lineRule="auto"/>
    </w:pPr>
    <w:rPr>
      <w:rFonts w:ascii="Arial" w:eastAsia="Times New Roman" w:hAnsi="Arial" w:cs="Times New Roman"/>
      <w:sz w:val="22"/>
      <w:szCs w:val="24"/>
    </w:rPr>
  </w:style>
  <w:style w:type="paragraph" w:customStyle="1" w:styleId="InsetList">
    <w:name w:val="Inset List"/>
    <w:basedOn w:val="Normal"/>
    <w:qFormat/>
    <w:rsid w:val="00CD034D"/>
    <w:pPr>
      <w:numPr>
        <w:numId w:val="19"/>
      </w:numPr>
      <w:spacing w:after="120"/>
      <w:jc w:val="both"/>
    </w:pPr>
    <w:rPr>
      <w:sz w:val="22"/>
    </w:rPr>
  </w:style>
  <w:style w:type="paragraph" w:customStyle="1" w:styleId="Lista">
    <w:name w:val="List a"/>
    <w:basedOn w:val="Normal"/>
    <w:qFormat/>
    <w:rsid w:val="00CD034D"/>
    <w:pPr>
      <w:numPr>
        <w:ilvl w:val="1"/>
        <w:numId w:val="22"/>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BodyText"/>
    <w:qFormat/>
    <w:rsid w:val="00CD034D"/>
    <w:pPr>
      <w:numPr>
        <w:numId w:val="25"/>
      </w:numPr>
      <w:tabs>
        <w:tab w:val="left" w:pos="851"/>
      </w:tabs>
      <w:spacing w:before="240" w:after="240"/>
      <w:jc w:val="center"/>
    </w:pPr>
    <w:rPr>
      <w:b w:val="0"/>
      <w:u w:val="none"/>
    </w:rPr>
  </w:style>
  <w:style w:type="paragraph" w:styleId="TOC4">
    <w:name w:val="toc 4"/>
    <w:basedOn w:val="Normal"/>
    <w:next w:val="Normal"/>
    <w:autoRedefine/>
    <w:uiPriority w:val="39"/>
    <w:unhideWhenUsed/>
    <w:rsid w:val="00CD034D"/>
    <w:pPr>
      <w:tabs>
        <w:tab w:val="right" w:leader="dot" w:pos="9781"/>
        <w:tab w:val="right" w:leader="dot" w:pos="10195"/>
      </w:tabs>
      <w:ind w:left="1418" w:right="425" w:hanging="1418"/>
    </w:pPr>
    <w:rPr>
      <w:b/>
      <w:caps/>
      <w:color w:val="00558C"/>
      <w:sz w:val="22"/>
    </w:rPr>
  </w:style>
  <w:style w:type="paragraph" w:customStyle="1" w:styleId="ListofFigures">
    <w:name w:val="List of Figures"/>
    <w:basedOn w:val="Normal"/>
    <w:next w:val="Normal"/>
    <w:rsid w:val="00CD034D"/>
    <w:pPr>
      <w:spacing w:after="240" w:line="480" w:lineRule="atLeast"/>
    </w:pPr>
    <w:rPr>
      <w:b/>
      <w:color w:val="009FE3" w:themeColor="accent2"/>
      <w:sz w:val="40"/>
      <w:szCs w:val="40"/>
    </w:rPr>
  </w:style>
  <w:style w:type="paragraph" w:styleId="FootnoteText">
    <w:name w:val="footnote text"/>
    <w:basedOn w:val="Normal"/>
    <w:link w:val="FootnoteTextChar"/>
    <w:uiPriority w:val="99"/>
    <w:unhideWhenUsed/>
    <w:rsid w:val="00CD034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CD034D"/>
    <w:rPr>
      <w:sz w:val="18"/>
      <w:szCs w:val="24"/>
      <w:vertAlign w:val="superscript"/>
      <w:lang w:val="en-GB"/>
    </w:rPr>
  </w:style>
  <w:style w:type="character" w:styleId="FootnoteReference">
    <w:name w:val="footnote reference"/>
    <w:uiPriority w:val="99"/>
    <w:rsid w:val="00CD034D"/>
    <w:rPr>
      <w:rFonts w:asciiTheme="minorHAnsi" w:hAnsiTheme="minorHAnsi"/>
      <w:sz w:val="20"/>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CD034D"/>
    <w:rPr>
      <w:rFonts w:asciiTheme="minorHAnsi" w:hAnsiTheme="minorHAnsi"/>
      <w:sz w:val="15"/>
    </w:rPr>
  </w:style>
  <w:style w:type="numbering" w:styleId="ArticleSection">
    <w:name w:val="Outline List 3"/>
    <w:basedOn w:val="NoList"/>
    <w:rsid w:val="00CD034D"/>
    <w:pPr>
      <w:numPr>
        <w:numId w:val="9"/>
      </w:numPr>
    </w:pPr>
  </w:style>
  <w:style w:type="paragraph" w:styleId="TOC5">
    <w:name w:val="toc 5"/>
    <w:basedOn w:val="Normal"/>
    <w:next w:val="Normal"/>
    <w:autoRedefine/>
    <w:uiPriority w:val="39"/>
    <w:rsid w:val="00CD034D"/>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D034D"/>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D034D"/>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D034D"/>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D034D"/>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rsid w:val="00CD034D"/>
    <w:pPr>
      <w:spacing w:before="240" w:after="360" w:line="240" w:lineRule="auto"/>
      <w:jc w:val="both"/>
    </w:pPr>
    <w:rPr>
      <w:rFonts w:eastAsia="Times New Roman" w:cs="Times New Roman"/>
      <w:b/>
      <w:color w:val="009FE3" w:themeColor="accent2"/>
      <w:sz w:val="48"/>
      <w:szCs w:val="24"/>
    </w:rPr>
  </w:style>
  <w:style w:type="paragraph" w:customStyle="1" w:styleId="Bullet3-recommendation">
    <w:name w:val="Bullet 3 - recommendation"/>
    <w:basedOn w:val="Normal"/>
    <w:rsid w:val="00BB34F1"/>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qFormat/>
    <w:rsid w:val="00CD034D"/>
    <w:pPr>
      <w:suppressAutoHyphens/>
      <w:spacing w:after="120" w:line="240" w:lineRule="auto"/>
      <w:ind w:left="1701"/>
    </w:pPr>
    <w:rPr>
      <w:rFonts w:eastAsia="Times New Roman" w:cs="Times New Roman"/>
      <w:sz w:val="20"/>
      <w:szCs w:val="20"/>
      <w:lang w:eastAsia="en-GB"/>
    </w:rPr>
  </w:style>
  <w:style w:type="paragraph" w:customStyle="1" w:styleId="Listatext">
    <w:name w:val="List a text"/>
    <w:basedOn w:val="Normal"/>
    <w:qFormat/>
    <w:rsid w:val="00CD034D"/>
    <w:pPr>
      <w:spacing w:after="120"/>
      <w:ind w:left="1134"/>
    </w:pPr>
    <w:rPr>
      <w:sz w:val="22"/>
    </w:rPr>
  </w:style>
  <w:style w:type="paragraph" w:styleId="DocumentMap">
    <w:name w:val="Document Map"/>
    <w:basedOn w:val="Normal"/>
    <w:link w:val="DocumentMapChar"/>
    <w:rsid w:val="00CD034D"/>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CD034D"/>
    <w:rPr>
      <w:rFonts w:ascii="Tahoma" w:eastAsia="Times New Roman" w:hAnsi="Tahoma" w:cs="Times New Roman"/>
      <w:sz w:val="20"/>
      <w:szCs w:val="24"/>
      <w:shd w:val="clear" w:color="auto" w:fill="000080"/>
      <w:lang w:val="de-DE" w:eastAsia="de-DE"/>
    </w:rPr>
  </w:style>
  <w:style w:type="character" w:styleId="FollowedHyperlink">
    <w:name w:val="FollowedHyperlink"/>
    <w:rsid w:val="00CD034D"/>
    <w:rPr>
      <w:color w:val="800080"/>
      <w:u w:val="single"/>
    </w:rPr>
  </w:style>
  <w:style w:type="paragraph" w:customStyle="1" w:styleId="Tableoftables">
    <w:name w:val="Table of tables"/>
    <w:basedOn w:val="TableofFigures"/>
    <w:rsid w:val="00CD034D"/>
    <w:pPr>
      <w:tabs>
        <w:tab w:val="left" w:pos="1134"/>
        <w:tab w:val="right" w:pos="9781"/>
      </w:tabs>
    </w:pPr>
  </w:style>
  <w:style w:type="character" w:styleId="Emphasis">
    <w:name w:val="Emphasis"/>
    <w:rsid w:val="00CD034D"/>
    <w:rPr>
      <w:i/>
      <w:iCs/>
    </w:rPr>
  </w:style>
  <w:style w:type="character" w:styleId="HTMLCite">
    <w:name w:val="HTML Cite"/>
    <w:rsid w:val="00CD034D"/>
    <w:rPr>
      <w:i/>
      <w:iCs/>
    </w:rPr>
  </w:style>
  <w:style w:type="paragraph" w:customStyle="1" w:styleId="Equationcaption">
    <w:name w:val="Equation caption"/>
    <w:basedOn w:val="Normal"/>
    <w:next w:val="BodyText"/>
    <w:rsid w:val="00BB34F1"/>
    <w:pPr>
      <w:keepNext/>
      <w:spacing w:after="120" w:line="240" w:lineRule="auto"/>
      <w:ind w:left="1276" w:hanging="1276"/>
    </w:pPr>
    <w:rPr>
      <w:rFonts w:eastAsia="Times New Roman" w:cs="Times New Roman"/>
      <w:b/>
      <w:i/>
      <w:sz w:val="22"/>
      <w:szCs w:val="24"/>
      <w:u w:val="single"/>
    </w:rPr>
  </w:style>
  <w:style w:type="paragraph" w:customStyle="1" w:styleId="TableofAppendices">
    <w:name w:val="Table of Appendices"/>
    <w:basedOn w:val="TableofFigures"/>
    <w:next w:val="BodyText"/>
    <w:rsid w:val="00CD034D"/>
  </w:style>
  <w:style w:type="paragraph" w:customStyle="1" w:styleId="Default">
    <w:name w:val="Default"/>
    <w:rsid w:val="00CD034D"/>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CD034D"/>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CD034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CD034D"/>
    <w:pPr>
      <w:numPr>
        <w:numId w:val="26"/>
      </w:numPr>
      <w:spacing w:before="120"/>
      <w:contextualSpacing/>
    </w:pPr>
    <w:rPr>
      <w:sz w:val="20"/>
    </w:rPr>
  </w:style>
  <w:style w:type="paragraph" w:customStyle="1" w:styleId="Textedesaisie">
    <w:name w:val="Texte de saisie"/>
    <w:basedOn w:val="Normal"/>
    <w:link w:val="TextedesaisieCar"/>
    <w:rsid w:val="00CD034D"/>
    <w:rPr>
      <w:color w:val="000000" w:themeColor="text1"/>
      <w:sz w:val="22"/>
    </w:rPr>
  </w:style>
  <w:style w:type="character" w:customStyle="1" w:styleId="TextedesaisieCar">
    <w:name w:val="Texte de saisie Car"/>
    <w:basedOn w:val="DefaultParagraphFont"/>
    <w:link w:val="Textedesaisie"/>
    <w:rsid w:val="00CD034D"/>
    <w:rPr>
      <w:color w:val="000000" w:themeColor="text1"/>
      <w:lang w:val="en-GB"/>
    </w:rPr>
  </w:style>
  <w:style w:type="paragraph" w:customStyle="1" w:styleId="Figurecaption">
    <w:name w:val="Figure caption"/>
    <w:basedOn w:val="Caption"/>
    <w:next w:val="BodyText"/>
    <w:qFormat/>
    <w:rsid w:val="00CD034D"/>
    <w:pPr>
      <w:numPr>
        <w:numId w:val="92"/>
      </w:numPr>
      <w:spacing w:before="240" w:after="240"/>
      <w:jc w:val="center"/>
    </w:pPr>
    <w:rPr>
      <w:b w:val="0"/>
      <w:u w:val="none"/>
    </w:rPr>
  </w:style>
  <w:style w:type="paragraph" w:customStyle="1" w:styleId="TableofAnnexes">
    <w:name w:val="Table of Annexes"/>
    <w:basedOn w:val="TableofFigures"/>
    <w:next w:val="Normal"/>
    <w:rsid w:val="00CD034D"/>
  </w:style>
  <w:style w:type="paragraph" w:customStyle="1" w:styleId="AnnexBHead1">
    <w:name w:val="Annex B Head 1"/>
    <w:basedOn w:val="AnnexAHead1"/>
    <w:next w:val="Heading1separatationline"/>
    <w:rsid w:val="00BB34F1"/>
    <w:pPr>
      <w:numPr>
        <w:numId w:val="3"/>
      </w:numPr>
    </w:pPr>
  </w:style>
  <w:style w:type="paragraph" w:styleId="NoSpacing">
    <w:name w:val="No Spacing"/>
    <w:uiPriority w:val="1"/>
    <w:rsid w:val="00CD034D"/>
    <w:pPr>
      <w:spacing w:after="0" w:line="240" w:lineRule="auto"/>
    </w:pPr>
    <w:rPr>
      <w:sz w:val="18"/>
      <w:lang w:val="en-GB"/>
    </w:rPr>
  </w:style>
  <w:style w:type="paragraph" w:customStyle="1" w:styleId="AnnexBHead2">
    <w:name w:val="Annex B Head 2"/>
    <w:basedOn w:val="AnnexAHead2"/>
    <w:next w:val="Heading2separationline"/>
    <w:rsid w:val="00BB34F1"/>
    <w:pPr>
      <w:numPr>
        <w:numId w:val="0"/>
      </w:numPr>
      <w:tabs>
        <w:tab w:val="num" w:pos="0"/>
      </w:tabs>
      <w:ind w:left="709" w:hanging="709"/>
    </w:pPr>
  </w:style>
  <w:style w:type="paragraph" w:customStyle="1" w:styleId="AnnexBHead3">
    <w:name w:val="Annex B Head 3"/>
    <w:basedOn w:val="AnnexAHead3"/>
    <w:next w:val="BodyText"/>
    <w:qFormat/>
    <w:rsid w:val="00BB34F1"/>
    <w:pPr>
      <w:numPr>
        <w:numId w:val="4"/>
      </w:numPr>
    </w:pPr>
  </w:style>
  <w:style w:type="paragraph" w:customStyle="1" w:styleId="AnnexBHead4">
    <w:name w:val="Annex B Head 4"/>
    <w:basedOn w:val="AnnexAHead4"/>
    <w:next w:val="BodyText"/>
    <w:qFormat/>
    <w:rsid w:val="00BB34F1"/>
    <w:pPr>
      <w:numPr>
        <w:numId w:val="4"/>
      </w:numPr>
    </w:pPr>
  </w:style>
  <w:style w:type="paragraph" w:customStyle="1" w:styleId="PageNumber1">
    <w:name w:val="Page Number1"/>
    <w:basedOn w:val="Normal"/>
    <w:rsid w:val="00CD034D"/>
    <w:pPr>
      <w:spacing w:line="180" w:lineRule="exact"/>
      <w:jc w:val="right"/>
    </w:pPr>
    <w:rPr>
      <w:color w:val="00558C" w:themeColor="accent1"/>
    </w:rPr>
  </w:style>
  <w:style w:type="paragraph" w:customStyle="1" w:styleId="Tableheading">
    <w:name w:val="Table heading"/>
    <w:basedOn w:val="Normal"/>
    <w:qFormat/>
    <w:rsid w:val="00CD034D"/>
    <w:pPr>
      <w:spacing w:before="60" w:after="60"/>
      <w:ind w:left="113" w:right="113"/>
      <w:jc w:val="center"/>
    </w:pPr>
    <w:rPr>
      <w:b/>
      <w:color w:val="00558C"/>
      <w:sz w:val="20"/>
      <w:lang w:val="en-US"/>
    </w:rPr>
  </w:style>
  <w:style w:type="paragraph" w:customStyle="1" w:styleId="Bullet1-recommendation">
    <w:name w:val="Bullet 1 - recommendation"/>
    <w:basedOn w:val="Normal"/>
    <w:qFormat/>
    <w:rsid w:val="006E4FFD"/>
    <w:pPr>
      <w:spacing w:after="120"/>
      <w:ind w:left="1332" w:hanging="360"/>
    </w:pPr>
    <w:rPr>
      <w:sz w:val="24"/>
    </w:rPr>
  </w:style>
  <w:style w:type="paragraph" w:customStyle="1" w:styleId="Noting">
    <w:name w:val="Noting"/>
    <w:basedOn w:val="BodyText"/>
    <w:qFormat/>
    <w:rsid w:val="00CD034D"/>
    <w:pPr>
      <w:spacing w:before="120" w:after="240" w:line="240" w:lineRule="auto"/>
      <w:ind w:left="567"/>
    </w:pPr>
    <w:rPr>
      <w:rFonts w:eastAsia="Times New Roman" w:cs="Arial"/>
      <w:sz w:val="24"/>
      <w:szCs w:val="24"/>
    </w:rPr>
  </w:style>
  <w:style w:type="paragraph" w:customStyle="1" w:styleId="Reference">
    <w:name w:val="Reference"/>
    <w:basedOn w:val="Normal"/>
    <w:qFormat/>
    <w:rsid w:val="00CD034D"/>
    <w:pPr>
      <w:tabs>
        <w:tab w:val="num" w:pos="0"/>
      </w:tabs>
      <w:spacing w:after="120" w:line="240" w:lineRule="auto"/>
      <w:ind w:left="567" w:hanging="567"/>
    </w:pPr>
    <w:rPr>
      <w:rFonts w:eastAsia="Times New Roman" w:cs="Times New Roman"/>
      <w:sz w:val="22"/>
      <w:szCs w:val="20"/>
    </w:rPr>
  </w:style>
  <w:style w:type="paragraph" w:customStyle="1" w:styleId="Documentdate">
    <w:name w:val="Document date"/>
    <w:basedOn w:val="Normal"/>
    <w:link w:val="DocumentdateChar"/>
    <w:rsid w:val="00CD034D"/>
    <w:rPr>
      <w:b/>
      <w:color w:val="00558C"/>
      <w:sz w:val="28"/>
    </w:rPr>
  </w:style>
  <w:style w:type="paragraph" w:customStyle="1" w:styleId="Documentnumber">
    <w:name w:val="Document number"/>
    <w:basedOn w:val="Normal"/>
    <w:next w:val="Normal"/>
    <w:rsid w:val="00CD034D"/>
    <w:rPr>
      <w:caps/>
      <w:color w:val="00558C"/>
      <w:sz w:val="50"/>
    </w:rPr>
  </w:style>
  <w:style w:type="paragraph" w:customStyle="1" w:styleId="Footerlandscape">
    <w:name w:val="Footer landscape"/>
    <w:basedOn w:val="Normal"/>
    <w:rsid w:val="00CD034D"/>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CD034D"/>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CD034D"/>
    <w:pPr>
      <w:ind w:left="0" w:right="0"/>
    </w:pPr>
    <w:rPr>
      <w:b w:val="0"/>
      <w:color w:val="00558C"/>
    </w:rPr>
  </w:style>
  <w:style w:type="paragraph" w:customStyle="1" w:styleId="Listi-recommendation">
    <w:name w:val="List i - recommendation"/>
    <w:basedOn w:val="Normal"/>
    <w:rsid w:val="00CD034D"/>
    <w:pPr>
      <w:spacing w:after="120"/>
    </w:pPr>
    <w:rPr>
      <w:sz w:val="20"/>
    </w:rPr>
  </w:style>
  <w:style w:type="paragraph" w:customStyle="1" w:styleId="Listitext">
    <w:name w:val="List i text"/>
    <w:basedOn w:val="Normal"/>
    <w:qFormat/>
    <w:rsid w:val="00CD034D"/>
    <w:pPr>
      <w:ind w:left="2268" w:hanging="567"/>
    </w:pPr>
    <w:rPr>
      <w:sz w:val="20"/>
    </w:rPr>
  </w:style>
  <w:style w:type="paragraph" w:customStyle="1" w:styleId="Bullet2-recommendation">
    <w:name w:val="Bullet 2 - recommendation"/>
    <w:basedOn w:val="Normal"/>
    <w:qFormat/>
    <w:rsid w:val="00BB34F1"/>
    <w:pPr>
      <w:numPr>
        <w:numId w:val="13"/>
      </w:numPr>
      <w:spacing w:after="120"/>
    </w:pPr>
    <w:rPr>
      <w:color w:val="000000" w:themeColor="text1"/>
      <w:sz w:val="22"/>
    </w:rPr>
  </w:style>
  <w:style w:type="paragraph" w:customStyle="1" w:styleId="Headingseparationline-landscape">
    <w:name w:val="Heading separation line - landscape"/>
    <w:basedOn w:val="Heading1separationline"/>
    <w:rsid w:val="00CD034D"/>
    <w:pPr>
      <w:ind w:right="14317"/>
    </w:pPr>
  </w:style>
  <w:style w:type="paragraph" w:customStyle="1" w:styleId="List1-recommendation">
    <w:name w:val="List 1 - recommendation"/>
    <w:basedOn w:val="Normal"/>
    <w:qFormat/>
    <w:rsid w:val="00BB34F1"/>
    <w:pPr>
      <w:spacing w:after="120"/>
      <w:ind w:left="1134" w:hanging="567"/>
    </w:pPr>
    <w:rPr>
      <w:sz w:val="24"/>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link w:val="Bullet1Char"/>
    <w:qFormat/>
    <w:rsid w:val="00CD034D"/>
    <w:pPr>
      <w:numPr>
        <w:numId w:val="11"/>
      </w:numPr>
      <w:spacing w:after="120"/>
    </w:pPr>
    <w:rPr>
      <w:color w:val="000000" w:themeColor="text1"/>
      <w:sz w:val="22"/>
    </w:rPr>
  </w:style>
  <w:style w:type="paragraph" w:customStyle="1" w:styleId="Bullet1text">
    <w:name w:val="Bullet 1 text"/>
    <w:basedOn w:val="Normal"/>
    <w:qFormat/>
    <w:rsid w:val="00CD034D"/>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CD034D"/>
    <w:pPr>
      <w:numPr>
        <w:numId w:val="12"/>
      </w:numPr>
      <w:spacing w:after="120"/>
      <w:ind w:left="1417" w:hanging="425"/>
    </w:pPr>
    <w:rPr>
      <w:color w:val="000000" w:themeColor="text1"/>
      <w:sz w:val="22"/>
    </w:rPr>
  </w:style>
  <w:style w:type="character" w:customStyle="1" w:styleId="Bullet2Char">
    <w:name w:val="Bullet 2 Char"/>
    <w:basedOn w:val="DefaultParagraphFont"/>
    <w:link w:val="Bullet2"/>
    <w:rsid w:val="00CD034D"/>
    <w:rPr>
      <w:color w:val="000000" w:themeColor="text1"/>
      <w:lang w:val="en-GB"/>
    </w:rPr>
  </w:style>
  <w:style w:type="paragraph" w:customStyle="1" w:styleId="Bullet2text">
    <w:name w:val="Bullet 2 text"/>
    <w:basedOn w:val="Normal"/>
    <w:qFormat/>
    <w:rsid w:val="00CD034D"/>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CD034D"/>
    <w:pPr>
      <w:numPr>
        <w:numId w:val="14"/>
      </w:numPr>
      <w:spacing w:after="120" w:line="240" w:lineRule="auto"/>
      <w:ind w:left="1701" w:hanging="425"/>
    </w:pPr>
    <w:rPr>
      <w:rFonts w:eastAsia="Times New Roman" w:cs="Times New Roman"/>
      <w:sz w:val="20"/>
      <w:szCs w:val="20"/>
      <w:lang w:eastAsia="en-GB"/>
    </w:rPr>
  </w:style>
  <w:style w:type="paragraph" w:customStyle="1" w:styleId="List1">
    <w:name w:val="List 1"/>
    <w:basedOn w:val="Normal"/>
    <w:qFormat/>
    <w:rsid w:val="00CD034D"/>
    <w:pPr>
      <w:numPr>
        <w:numId w:val="20"/>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CD034D"/>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spacing w:after="120" w:line="240" w:lineRule="auto"/>
      <w:ind w:left="1559" w:hanging="425"/>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Documentdate"/>
    <w:link w:val="RevokesChar"/>
    <w:rsid w:val="00CD034D"/>
    <w:rPr>
      <w:i/>
    </w:rPr>
  </w:style>
  <w:style w:type="paragraph" w:customStyle="1" w:styleId="Style1">
    <w:name w:val="Style1"/>
    <w:basedOn w:val="Tableheading"/>
    <w:rsid w:val="00CD034D"/>
  </w:style>
  <w:style w:type="paragraph" w:customStyle="1" w:styleId="Listi">
    <w:name w:val="List i"/>
    <w:basedOn w:val="Listitext"/>
    <w:qFormat/>
    <w:rsid w:val="00CD034D"/>
    <w:pPr>
      <w:numPr>
        <w:ilvl w:val="2"/>
        <w:numId w:val="22"/>
      </w:numPr>
      <w:ind w:left="1701" w:hanging="425"/>
    </w:pPr>
  </w:style>
  <w:style w:type="paragraph" w:customStyle="1" w:styleId="AnnexCHead1">
    <w:name w:val="Annex C Head 1"/>
    <w:basedOn w:val="Normal"/>
    <w:next w:val="Heading1separatationline"/>
    <w:rsid w:val="00BB34F1"/>
    <w:pPr>
      <w:numPr>
        <w:numId w:val="5"/>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5"/>
      </w:numPr>
    </w:pPr>
    <w:rPr>
      <w:b/>
      <w:caps/>
      <w:color w:val="009FDF"/>
      <w:sz w:val="24"/>
    </w:rPr>
  </w:style>
  <w:style w:type="paragraph" w:customStyle="1" w:styleId="AnnexCHead3">
    <w:name w:val="Annex C Head 3"/>
    <w:basedOn w:val="Normal"/>
    <w:rsid w:val="00BB34F1"/>
    <w:pPr>
      <w:numPr>
        <w:ilvl w:val="2"/>
        <w:numId w:val="5"/>
      </w:numPr>
      <w:spacing w:before="120" w:after="120"/>
    </w:pPr>
    <w:rPr>
      <w:b/>
      <w:smallCaps/>
      <w:color w:val="009FDF"/>
      <w:sz w:val="22"/>
    </w:rPr>
  </w:style>
  <w:style w:type="paragraph" w:customStyle="1" w:styleId="AnnexCHead4">
    <w:name w:val="Annex C Head 4"/>
    <w:basedOn w:val="Normal"/>
    <w:next w:val="BodyText"/>
    <w:rsid w:val="00BB34F1"/>
    <w:pPr>
      <w:numPr>
        <w:ilvl w:val="3"/>
        <w:numId w:val="5"/>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6"/>
      </w:numPr>
      <w:spacing w:before="120"/>
    </w:pPr>
    <w:rPr>
      <w:b/>
      <w:caps/>
      <w:color w:val="009FDF"/>
      <w:sz w:val="24"/>
      <w:lang w:eastAsia="de-DE"/>
    </w:rPr>
  </w:style>
  <w:style w:type="paragraph" w:customStyle="1" w:styleId="AnnexDHead3">
    <w:name w:val="Annex D Head 3"/>
    <w:basedOn w:val="BodyText"/>
    <w:rsid w:val="00BB34F1"/>
    <w:pPr>
      <w:numPr>
        <w:ilvl w:val="2"/>
        <w:numId w:val="6"/>
      </w:numPr>
    </w:pPr>
    <w:rPr>
      <w:b/>
      <w:smallCaps/>
      <w:color w:val="009FDF"/>
      <w:lang w:eastAsia="de-DE"/>
    </w:rPr>
  </w:style>
  <w:style w:type="paragraph" w:customStyle="1" w:styleId="AnnexDHead4">
    <w:name w:val="Annex D Head 4"/>
    <w:basedOn w:val="Normal"/>
    <w:next w:val="BodyText"/>
    <w:rsid w:val="00BB34F1"/>
    <w:pPr>
      <w:numPr>
        <w:ilvl w:val="3"/>
        <w:numId w:val="6"/>
      </w:numPr>
      <w:spacing w:before="120" w:after="120"/>
    </w:pPr>
    <w:rPr>
      <w:color w:val="009FDF"/>
      <w:sz w:val="22"/>
    </w:rPr>
  </w:style>
  <w:style w:type="character" w:styleId="PlaceholderText">
    <w:name w:val="Placeholder Text"/>
    <w:basedOn w:val="DefaultParagraphFont"/>
    <w:uiPriority w:val="99"/>
    <w:semiHidden/>
    <w:rsid w:val="00CD034D"/>
    <w:rPr>
      <w:color w:val="808080"/>
    </w:rPr>
  </w:style>
  <w:style w:type="paragraph" w:styleId="Title">
    <w:name w:val="Title"/>
    <w:basedOn w:val="Normal"/>
    <w:link w:val="TitleChar"/>
    <w:rsid w:val="00CD034D"/>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CD034D"/>
    <w:rPr>
      <w:rFonts w:ascii="Arial" w:eastAsia="Times New Roman" w:hAnsi="Arial" w:cs="Arial"/>
      <w:b/>
      <w:bCs/>
      <w:kern w:val="28"/>
      <w:sz w:val="32"/>
      <w:szCs w:val="32"/>
      <w:lang w:val="en-GB" w:eastAsia="en-GB"/>
    </w:rPr>
  </w:style>
  <w:style w:type="paragraph" w:customStyle="1" w:styleId="Bulletannex">
    <w:name w:val="Bullet annex"/>
    <w:basedOn w:val="Bullet1"/>
    <w:link w:val="BulletannexChar"/>
    <w:qFormat/>
    <w:rsid w:val="00406277"/>
  </w:style>
  <w:style w:type="character" w:customStyle="1" w:styleId="Bullet1Char">
    <w:name w:val="Bullet 1 Char"/>
    <w:basedOn w:val="DefaultParagraphFont"/>
    <w:link w:val="Bullet1"/>
    <w:rsid w:val="00AA2E39"/>
    <w:rPr>
      <w:color w:val="000000" w:themeColor="text1"/>
      <w:lang w:val="en-GB"/>
    </w:rPr>
  </w:style>
  <w:style w:type="character" w:customStyle="1" w:styleId="BulletannexChar">
    <w:name w:val="Bullet annex Char"/>
    <w:basedOn w:val="Bullet1Char"/>
    <w:link w:val="Bulletannex"/>
    <w:rsid w:val="00406277"/>
    <w:rPr>
      <w:color w:val="000000" w:themeColor="text1"/>
      <w:lang w:val="en-GB"/>
    </w:rPr>
  </w:style>
  <w:style w:type="paragraph" w:customStyle="1" w:styleId="Bulletannexindented">
    <w:name w:val="Bullet annex indented"/>
    <w:basedOn w:val="Bulletannex"/>
    <w:link w:val="BulletannexindentedChar"/>
    <w:qFormat/>
    <w:rsid w:val="00392A6F"/>
  </w:style>
  <w:style w:type="character" w:customStyle="1" w:styleId="BulletannexindentedChar">
    <w:name w:val="Bullet annex indented Char"/>
    <w:basedOn w:val="BulletannexChar"/>
    <w:link w:val="Bulletannexindented"/>
    <w:rsid w:val="00392A6F"/>
    <w:rPr>
      <w:color w:val="000000" w:themeColor="text1"/>
      <w:lang w:val="en-GB"/>
    </w:rPr>
  </w:style>
  <w:style w:type="paragraph" w:customStyle="1" w:styleId="Recallings">
    <w:name w:val="Recallings"/>
    <w:basedOn w:val="BodyText"/>
    <w:uiPriority w:val="99"/>
    <w:rsid w:val="006B5D66"/>
    <w:pPr>
      <w:spacing w:before="240" w:line="240" w:lineRule="auto"/>
      <w:ind w:left="425"/>
    </w:pPr>
    <w:rPr>
      <w:rFonts w:ascii="Arial" w:eastAsia="Calibri" w:hAnsi="Arial" w:cs="Arial"/>
      <w:lang w:eastAsia="en-GB"/>
    </w:rPr>
  </w:style>
  <w:style w:type="paragraph" w:styleId="ListParagraph">
    <w:name w:val="List Paragraph"/>
    <w:basedOn w:val="Normal"/>
    <w:uiPriority w:val="99"/>
    <w:rsid w:val="006B5D66"/>
    <w:pPr>
      <w:spacing w:line="240" w:lineRule="auto"/>
      <w:ind w:left="720"/>
      <w:contextualSpacing/>
    </w:pPr>
    <w:rPr>
      <w:rFonts w:ascii="Arial" w:eastAsia="Times New Roman" w:hAnsi="Arial" w:cs="Calibri"/>
      <w:sz w:val="22"/>
      <w:lang w:eastAsia="en-GB"/>
    </w:rPr>
  </w:style>
  <w:style w:type="paragraph" w:styleId="ListNumber">
    <w:name w:val="List Number"/>
    <w:basedOn w:val="Normal"/>
    <w:qFormat/>
    <w:rsid w:val="00CD034D"/>
    <w:pPr>
      <w:numPr>
        <w:numId w:val="27"/>
      </w:numPr>
      <w:ind w:left="0" w:firstLine="0"/>
      <w:contextualSpacing/>
    </w:pPr>
  </w:style>
  <w:style w:type="paragraph" w:styleId="Quote">
    <w:name w:val="Quote"/>
    <w:basedOn w:val="Normal"/>
    <w:link w:val="QuoteChar"/>
    <w:uiPriority w:val="99"/>
    <w:rsid w:val="0060166E"/>
    <w:pPr>
      <w:spacing w:before="60" w:after="60" w:line="240" w:lineRule="auto"/>
      <w:ind w:left="567" w:right="935"/>
      <w:jc w:val="both"/>
    </w:pPr>
    <w:rPr>
      <w:rFonts w:ascii="Arial" w:eastAsia="Times New Roman" w:hAnsi="Arial" w:cs="Calibri"/>
      <w:i/>
      <w:sz w:val="22"/>
      <w:lang w:eastAsia="en-GB"/>
    </w:rPr>
  </w:style>
  <w:style w:type="character" w:customStyle="1" w:styleId="QuoteChar">
    <w:name w:val="Quote Char"/>
    <w:basedOn w:val="DefaultParagraphFont"/>
    <w:link w:val="Quote"/>
    <w:uiPriority w:val="99"/>
    <w:rsid w:val="0060166E"/>
    <w:rPr>
      <w:rFonts w:ascii="Arial" w:eastAsia="Times New Roman" w:hAnsi="Arial" w:cs="Calibri"/>
      <w:i/>
      <w:lang w:val="en-GB" w:eastAsia="en-GB"/>
    </w:rPr>
  </w:style>
  <w:style w:type="paragraph" w:styleId="ListBullet">
    <w:name w:val="List Bullet"/>
    <w:basedOn w:val="Normal"/>
    <w:autoRedefine/>
    <w:uiPriority w:val="99"/>
    <w:rsid w:val="0060166E"/>
    <w:pPr>
      <w:spacing w:before="60" w:after="80" w:line="240" w:lineRule="auto"/>
      <w:ind w:left="354"/>
    </w:pPr>
    <w:rPr>
      <w:rFonts w:ascii="Arial" w:eastAsia="Times New Roman" w:hAnsi="Arial" w:cs="Calibri"/>
      <w:sz w:val="22"/>
      <w:lang w:eastAsia="en-GB"/>
    </w:rPr>
  </w:style>
  <w:style w:type="paragraph" w:styleId="BodyText2">
    <w:name w:val="Body Text 2"/>
    <w:basedOn w:val="Normal"/>
    <w:link w:val="BodyText2Char"/>
    <w:uiPriority w:val="99"/>
    <w:rsid w:val="0060166E"/>
    <w:pPr>
      <w:autoSpaceDE w:val="0"/>
      <w:autoSpaceDN w:val="0"/>
      <w:adjustRightInd w:val="0"/>
      <w:spacing w:before="180" w:line="240" w:lineRule="auto"/>
      <w:ind w:left="720"/>
    </w:pPr>
    <w:rPr>
      <w:rFonts w:ascii="Arial" w:eastAsia="Times New Roman" w:hAnsi="Arial" w:cs="Calibri"/>
      <w:color w:val="000000"/>
      <w:sz w:val="22"/>
      <w:lang w:eastAsia="en-GB"/>
    </w:rPr>
  </w:style>
  <w:style w:type="character" w:customStyle="1" w:styleId="BodyText2Char">
    <w:name w:val="Body Text 2 Char"/>
    <w:basedOn w:val="DefaultParagraphFont"/>
    <w:link w:val="BodyText2"/>
    <w:uiPriority w:val="99"/>
    <w:rsid w:val="0060166E"/>
    <w:rPr>
      <w:rFonts w:ascii="Arial" w:eastAsia="Times New Roman" w:hAnsi="Arial" w:cs="Calibri"/>
      <w:color w:val="000000"/>
      <w:lang w:val="en-GB" w:eastAsia="en-GB"/>
    </w:rPr>
  </w:style>
  <w:style w:type="paragraph" w:styleId="BodyText3">
    <w:name w:val="Body Text 3"/>
    <w:basedOn w:val="Normal"/>
    <w:link w:val="BodyText3Char"/>
    <w:unhideWhenUsed/>
    <w:rsid w:val="00CD034D"/>
    <w:pPr>
      <w:spacing w:after="120"/>
    </w:pPr>
    <w:rPr>
      <w:sz w:val="16"/>
      <w:szCs w:val="16"/>
    </w:rPr>
  </w:style>
  <w:style w:type="character" w:customStyle="1" w:styleId="BodyText3Char">
    <w:name w:val="Body Text 3 Char"/>
    <w:basedOn w:val="DefaultParagraphFont"/>
    <w:link w:val="BodyText3"/>
    <w:rsid w:val="00CD034D"/>
    <w:rPr>
      <w:sz w:val="16"/>
      <w:szCs w:val="16"/>
      <w:lang w:val="en-GB"/>
    </w:rPr>
  </w:style>
  <w:style w:type="paragraph" w:styleId="Subtitle">
    <w:name w:val="Subtitle"/>
    <w:basedOn w:val="Normal"/>
    <w:link w:val="SubtitleChar"/>
    <w:uiPriority w:val="99"/>
    <w:qFormat/>
    <w:rsid w:val="0060166E"/>
    <w:pPr>
      <w:spacing w:after="60" w:line="240" w:lineRule="auto"/>
      <w:jc w:val="center"/>
      <w:outlineLvl w:val="1"/>
    </w:pPr>
    <w:rPr>
      <w:rFonts w:ascii="Arial" w:eastAsia="Times New Roman" w:hAnsi="Arial" w:cs="Arial"/>
      <w:sz w:val="22"/>
      <w:lang w:eastAsia="en-GB"/>
    </w:rPr>
  </w:style>
  <w:style w:type="character" w:customStyle="1" w:styleId="SubtitleChar">
    <w:name w:val="Subtitle Char"/>
    <w:basedOn w:val="DefaultParagraphFont"/>
    <w:link w:val="Subtitle"/>
    <w:uiPriority w:val="99"/>
    <w:rsid w:val="0060166E"/>
    <w:rPr>
      <w:rFonts w:ascii="Arial" w:eastAsia="Times New Roman" w:hAnsi="Arial" w:cs="Arial"/>
      <w:lang w:val="en-GB" w:eastAsia="en-GB"/>
    </w:rPr>
  </w:style>
  <w:style w:type="paragraph" w:customStyle="1" w:styleId="RecommendsNo">
    <w:name w:val="Recommends No"/>
    <w:basedOn w:val="Normal"/>
    <w:uiPriority w:val="99"/>
    <w:rsid w:val="0060166E"/>
    <w:pPr>
      <w:spacing w:after="120" w:line="240" w:lineRule="auto"/>
      <w:ind w:left="992" w:hanging="567"/>
      <w:jc w:val="both"/>
    </w:pPr>
    <w:rPr>
      <w:rFonts w:ascii="Arial" w:eastAsia="Times New Roman" w:hAnsi="Arial" w:cs="Calibri"/>
      <w:sz w:val="22"/>
      <w:lang w:eastAsia="en-GB"/>
    </w:rPr>
  </w:style>
  <w:style w:type="paragraph" w:styleId="ListNumber2">
    <w:name w:val="List Number 2"/>
    <w:basedOn w:val="Normal"/>
    <w:uiPriority w:val="99"/>
    <w:rsid w:val="0060166E"/>
    <w:pPr>
      <w:tabs>
        <w:tab w:val="num" w:pos="720"/>
      </w:tabs>
      <w:spacing w:line="240" w:lineRule="auto"/>
      <w:ind w:left="720" w:hanging="360"/>
    </w:pPr>
    <w:rPr>
      <w:rFonts w:ascii="Arial" w:eastAsia="Times New Roman" w:hAnsi="Arial" w:cs="Calibri"/>
      <w:sz w:val="22"/>
      <w:lang w:eastAsia="en-GB"/>
    </w:rPr>
  </w:style>
  <w:style w:type="paragraph" w:styleId="BodyTextIndent">
    <w:name w:val="Body Text Indent"/>
    <w:basedOn w:val="Normal"/>
    <w:link w:val="BodyTextIndentChar"/>
    <w:uiPriority w:val="99"/>
    <w:rsid w:val="0060166E"/>
    <w:pPr>
      <w:spacing w:after="120" w:line="240" w:lineRule="auto"/>
      <w:ind w:left="567"/>
    </w:pPr>
    <w:rPr>
      <w:rFonts w:ascii="Arial" w:eastAsia="Times New Roman" w:hAnsi="Arial" w:cs="Calibri"/>
      <w:sz w:val="22"/>
      <w:lang w:eastAsia="en-GB"/>
    </w:rPr>
  </w:style>
  <w:style w:type="character" w:customStyle="1" w:styleId="BodyTextIndentChar">
    <w:name w:val="Body Text Indent Char"/>
    <w:basedOn w:val="DefaultParagraphFont"/>
    <w:link w:val="BodyTextIndent"/>
    <w:uiPriority w:val="99"/>
    <w:rsid w:val="0060166E"/>
    <w:rPr>
      <w:rFonts w:ascii="Arial" w:eastAsia="Times New Roman" w:hAnsi="Arial" w:cs="Calibri"/>
      <w:lang w:val="en-GB" w:eastAsia="en-GB"/>
    </w:rPr>
  </w:style>
  <w:style w:type="paragraph" w:styleId="BodyTextFirstIndent2">
    <w:name w:val="Body Text First Indent 2"/>
    <w:aliases w:val="Body Text Second Indent"/>
    <w:basedOn w:val="Normal"/>
    <w:link w:val="BodyTextFirstIndent2Char"/>
    <w:uiPriority w:val="99"/>
    <w:rsid w:val="0060166E"/>
    <w:pPr>
      <w:spacing w:line="240" w:lineRule="auto"/>
      <w:ind w:left="720"/>
      <w:jc w:val="both"/>
    </w:pPr>
    <w:rPr>
      <w:rFonts w:ascii="Arial" w:eastAsia="Times New Roman" w:hAnsi="Arial" w:cs="Calibri"/>
      <w:sz w:val="22"/>
      <w:lang w:val="en-US" w:eastAsia="en-GB"/>
    </w:rPr>
  </w:style>
  <w:style w:type="character" w:customStyle="1" w:styleId="BodyTextFirstIndent2Char">
    <w:name w:val="Body Text First Indent 2 Char"/>
    <w:aliases w:val="Body Text Second Indent Char"/>
    <w:basedOn w:val="BodyTextIndentChar"/>
    <w:link w:val="BodyTextFirstIndent2"/>
    <w:uiPriority w:val="99"/>
    <w:rsid w:val="0060166E"/>
    <w:rPr>
      <w:rFonts w:ascii="Arial" w:eastAsia="Times New Roman" w:hAnsi="Arial" w:cs="Calibri"/>
      <w:lang w:val="en-US" w:eastAsia="en-GB"/>
    </w:rPr>
  </w:style>
  <w:style w:type="paragraph" w:styleId="BodyTextIndent2">
    <w:name w:val="Body Text Indent 2"/>
    <w:basedOn w:val="Normal"/>
    <w:link w:val="BodyTextIndent2Char"/>
    <w:uiPriority w:val="99"/>
    <w:rsid w:val="0060166E"/>
    <w:pPr>
      <w:spacing w:after="120" w:line="240" w:lineRule="auto"/>
      <w:ind w:left="1134"/>
      <w:jc w:val="both"/>
    </w:pPr>
    <w:rPr>
      <w:rFonts w:ascii="Arial" w:eastAsia="Times New Roman" w:hAnsi="Arial" w:cs="Calibri"/>
      <w:sz w:val="22"/>
      <w:lang w:eastAsia="de-DE"/>
    </w:rPr>
  </w:style>
  <w:style w:type="character" w:customStyle="1" w:styleId="BodyTextIndent2Char">
    <w:name w:val="Body Text Indent 2 Char"/>
    <w:basedOn w:val="DefaultParagraphFont"/>
    <w:link w:val="BodyTextIndent2"/>
    <w:uiPriority w:val="99"/>
    <w:rsid w:val="0060166E"/>
    <w:rPr>
      <w:rFonts w:ascii="Arial" w:eastAsia="Times New Roman" w:hAnsi="Arial" w:cs="Calibri"/>
      <w:lang w:val="en-GB" w:eastAsia="de-DE"/>
    </w:rPr>
  </w:style>
  <w:style w:type="paragraph" w:styleId="BodyTextFirstIndent">
    <w:name w:val="Body Text First Indent"/>
    <w:basedOn w:val="Normal"/>
    <w:link w:val="BodyTextFirstIndentChar"/>
    <w:uiPriority w:val="99"/>
    <w:rsid w:val="0060166E"/>
    <w:pPr>
      <w:spacing w:after="120" w:line="240" w:lineRule="auto"/>
      <w:ind w:left="851"/>
      <w:jc w:val="both"/>
    </w:pPr>
    <w:rPr>
      <w:rFonts w:ascii="Arial" w:eastAsia="Times New Roman" w:hAnsi="Arial" w:cs="Calibri"/>
      <w:sz w:val="22"/>
      <w:lang w:eastAsia="en-GB"/>
    </w:rPr>
  </w:style>
  <w:style w:type="character" w:customStyle="1" w:styleId="BodyTextFirstIndentChar">
    <w:name w:val="Body Text First Indent Char"/>
    <w:basedOn w:val="BodyTextChar"/>
    <w:link w:val="BodyTextFirstIndent"/>
    <w:uiPriority w:val="99"/>
    <w:rsid w:val="0060166E"/>
    <w:rPr>
      <w:rFonts w:ascii="Arial" w:eastAsia="Times New Roman" w:hAnsi="Arial" w:cs="Calibri"/>
      <w:lang w:val="en-GB" w:eastAsia="en-GB"/>
    </w:rPr>
  </w:style>
  <w:style w:type="paragraph" w:customStyle="1" w:styleId="Figure">
    <w:name w:val="Figure_#"/>
    <w:basedOn w:val="Normal"/>
    <w:next w:val="Normal"/>
    <w:uiPriority w:val="99"/>
    <w:rsid w:val="0060166E"/>
    <w:pPr>
      <w:numPr>
        <w:numId w:val="35"/>
      </w:numPr>
      <w:spacing w:before="120" w:after="120" w:line="240" w:lineRule="auto"/>
      <w:jc w:val="center"/>
    </w:pPr>
    <w:rPr>
      <w:rFonts w:ascii="Arial" w:eastAsia="Times New Roman" w:hAnsi="Arial" w:cs="Calibri"/>
      <w:i/>
      <w:sz w:val="22"/>
      <w:szCs w:val="20"/>
      <w:lang w:eastAsia="en-GB"/>
    </w:rPr>
  </w:style>
  <w:style w:type="paragraph" w:customStyle="1" w:styleId="List1indent">
    <w:name w:val="List 1 indent"/>
    <w:basedOn w:val="Normal"/>
    <w:uiPriority w:val="99"/>
    <w:rsid w:val="0060166E"/>
    <w:pPr>
      <w:numPr>
        <w:ilvl w:val="1"/>
        <w:numId w:val="28"/>
      </w:numPr>
      <w:spacing w:after="120" w:line="240" w:lineRule="auto"/>
      <w:jc w:val="both"/>
    </w:pPr>
    <w:rPr>
      <w:rFonts w:ascii="Arial" w:eastAsia="Times New Roman" w:hAnsi="Arial" w:cs="Calibri"/>
      <w:sz w:val="22"/>
      <w:szCs w:val="20"/>
      <w:lang w:eastAsia="en-GB"/>
    </w:rPr>
  </w:style>
  <w:style w:type="paragraph" w:customStyle="1" w:styleId="List1indent2">
    <w:name w:val="List 1 indent 2"/>
    <w:basedOn w:val="Normal"/>
    <w:rsid w:val="0060166E"/>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List1indent2text">
    <w:name w:val="List 1 indent 2 text"/>
    <w:basedOn w:val="Normal"/>
    <w:rsid w:val="0060166E"/>
    <w:pPr>
      <w:spacing w:after="60" w:line="240" w:lineRule="auto"/>
      <w:ind w:left="1701"/>
      <w:jc w:val="both"/>
    </w:pPr>
    <w:rPr>
      <w:rFonts w:ascii="Arial" w:eastAsia="Calibri" w:hAnsi="Arial" w:cs="Arial"/>
      <w:sz w:val="20"/>
      <w:lang w:eastAsia="en-GB"/>
    </w:rPr>
  </w:style>
  <w:style w:type="paragraph" w:customStyle="1" w:styleId="List1indenttext">
    <w:name w:val="List 1 indent text"/>
    <w:basedOn w:val="Normal"/>
    <w:rsid w:val="0060166E"/>
    <w:pPr>
      <w:spacing w:after="120" w:line="240" w:lineRule="auto"/>
      <w:ind w:left="1134"/>
      <w:jc w:val="both"/>
    </w:pPr>
    <w:rPr>
      <w:rFonts w:ascii="Arial" w:eastAsia="Calibri" w:hAnsi="Arial" w:cs="Calibri"/>
      <w:sz w:val="22"/>
      <w:szCs w:val="20"/>
      <w:lang w:eastAsia="en-GB"/>
    </w:rPr>
  </w:style>
  <w:style w:type="character" w:customStyle="1" w:styleId="StyleFootnoteReference115ptBlack">
    <w:name w:val="Style Footnote Reference + 11.5 pt Black"/>
    <w:uiPriority w:val="99"/>
    <w:rsid w:val="0060166E"/>
    <w:rPr>
      <w:rFonts w:ascii="Arial" w:hAnsi="Arial" w:cs="Times New Roman"/>
      <w:color w:val="000000"/>
      <w:sz w:val="23"/>
    </w:rPr>
  </w:style>
  <w:style w:type="paragraph" w:customStyle="1" w:styleId="Table">
    <w:name w:val="Table_#"/>
    <w:basedOn w:val="Normal"/>
    <w:next w:val="Normal"/>
    <w:uiPriority w:val="99"/>
    <w:rsid w:val="0060166E"/>
    <w:pPr>
      <w:numPr>
        <w:numId w:val="37"/>
      </w:numPr>
      <w:spacing w:before="120" w:after="120" w:line="240" w:lineRule="auto"/>
      <w:jc w:val="center"/>
    </w:pPr>
    <w:rPr>
      <w:rFonts w:ascii="Arial" w:eastAsia="Times New Roman" w:hAnsi="Arial" w:cs="Calibri"/>
      <w:i/>
      <w:sz w:val="22"/>
      <w:szCs w:val="20"/>
      <w:lang w:eastAsia="en-GB"/>
    </w:rPr>
  </w:style>
  <w:style w:type="paragraph" w:styleId="BlockText">
    <w:name w:val="Block Text"/>
    <w:basedOn w:val="Normal"/>
    <w:uiPriority w:val="99"/>
    <w:rsid w:val="0060166E"/>
    <w:pPr>
      <w:spacing w:after="120" w:line="240" w:lineRule="auto"/>
      <w:ind w:left="1440" w:right="1440"/>
      <w:jc w:val="center"/>
    </w:pPr>
    <w:rPr>
      <w:rFonts w:ascii="Arial" w:eastAsia="Times New Roman" w:hAnsi="Arial" w:cs="Calibri"/>
      <w:b/>
      <w:sz w:val="28"/>
      <w:szCs w:val="28"/>
      <w:lang w:eastAsia="en-GB"/>
    </w:rPr>
  </w:style>
  <w:style w:type="paragraph" w:styleId="Index1">
    <w:name w:val="index 1"/>
    <w:basedOn w:val="Normal"/>
    <w:next w:val="Normal"/>
    <w:autoRedefine/>
    <w:unhideWhenUsed/>
    <w:rsid w:val="00CD034D"/>
    <w:pPr>
      <w:spacing w:line="240" w:lineRule="auto"/>
      <w:ind w:left="180" w:hanging="180"/>
    </w:pPr>
  </w:style>
  <w:style w:type="paragraph" w:styleId="Index2">
    <w:name w:val="index 2"/>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Calibri"/>
      <w:sz w:val="22"/>
      <w:lang w:eastAsia="de-DE"/>
    </w:rPr>
  </w:style>
  <w:style w:type="paragraph" w:styleId="Index3">
    <w:name w:val="index 3"/>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Calibri"/>
      <w:sz w:val="22"/>
      <w:lang w:eastAsia="de-DE"/>
    </w:rPr>
  </w:style>
  <w:style w:type="paragraph" w:styleId="Index4">
    <w:name w:val="index 4"/>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Calibri"/>
      <w:sz w:val="22"/>
      <w:lang w:eastAsia="de-DE"/>
    </w:rPr>
  </w:style>
  <w:style w:type="paragraph" w:styleId="Index5">
    <w:name w:val="index 5"/>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Calibri"/>
      <w:sz w:val="22"/>
      <w:lang w:eastAsia="de-DE"/>
    </w:rPr>
  </w:style>
  <w:style w:type="paragraph" w:styleId="Index6">
    <w:name w:val="index 6"/>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Calibri"/>
      <w:sz w:val="22"/>
      <w:lang w:eastAsia="de-DE"/>
    </w:rPr>
  </w:style>
  <w:style w:type="paragraph" w:styleId="Index7">
    <w:name w:val="index 7"/>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Calibri"/>
      <w:sz w:val="22"/>
      <w:lang w:eastAsia="de-DE"/>
    </w:rPr>
  </w:style>
  <w:style w:type="paragraph" w:styleId="IndexHeading">
    <w:name w:val="index heading"/>
    <w:basedOn w:val="Normal"/>
    <w:next w:val="Index1"/>
    <w:uiPriority w:val="99"/>
    <w:rsid w:val="0060166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Calibri"/>
      <w:sz w:val="22"/>
      <w:lang w:eastAsia="de-DE"/>
    </w:rPr>
  </w:style>
  <w:style w:type="paragraph" w:customStyle="1" w:styleId="Tabletext0">
    <w:name w:val="Table_text"/>
    <w:basedOn w:val="Normal"/>
    <w:link w:val="TabletextChar"/>
    <w:rsid w:val="0060166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Calibri"/>
      <w:iCs/>
      <w:lang w:val="en-US" w:eastAsia="en-GB"/>
    </w:rPr>
  </w:style>
  <w:style w:type="paragraph" w:customStyle="1" w:styleId="References">
    <w:name w:val="References"/>
    <w:basedOn w:val="Normal"/>
    <w:uiPriority w:val="99"/>
    <w:rsid w:val="0060166E"/>
    <w:pPr>
      <w:tabs>
        <w:tab w:val="num" w:pos="567"/>
      </w:tabs>
      <w:spacing w:after="120" w:line="240" w:lineRule="auto"/>
      <w:ind w:left="567" w:hanging="567"/>
    </w:pPr>
    <w:rPr>
      <w:rFonts w:ascii="Arial" w:eastAsia="Times New Roman" w:hAnsi="Arial" w:cs="Calibri"/>
      <w:sz w:val="22"/>
      <w:szCs w:val="20"/>
      <w:lang w:eastAsia="en-GB"/>
    </w:rPr>
  </w:style>
  <w:style w:type="paragraph" w:customStyle="1" w:styleId="Appendix0">
    <w:name w:val="Appendix"/>
    <w:basedOn w:val="Normal"/>
    <w:next w:val="Normal"/>
    <w:qFormat/>
    <w:rsid w:val="0060166E"/>
    <w:pPr>
      <w:tabs>
        <w:tab w:val="left" w:pos="1985"/>
      </w:tabs>
      <w:spacing w:before="120" w:after="240" w:line="240" w:lineRule="auto"/>
      <w:ind w:left="720" w:hanging="360"/>
    </w:pPr>
    <w:rPr>
      <w:rFonts w:ascii="Arial" w:eastAsia="Times New Roman" w:hAnsi="Arial" w:cs="Times New Roman"/>
      <w:b/>
      <w:sz w:val="24"/>
      <w:szCs w:val="28"/>
    </w:rPr>
  </w:style>
  <w:style w:type="paragraph" w:customStyle="1" w:styleId="equation">
    <w:name w:val="equation"/>
    <w:basedOn w:val="Normal"/>
    <w:next w:val="BodyText"/>
    <w:uiPriority w:val="99"/>
    <w:rsid w:val="0060166E"/>
    <w:pPr>
      <w:keepNext/>
      <w:tabs>
        <w:tab w:val="left" w:pos="142"/>
      </w:tabs>
      <w:spacing w:after="120" w:line="240" w:lineRule="auto"/>
      <w:ind w:left="7874" w:hanging="360"/>
      <w:jc w:val="right"/>
    </w:pPr>
    <w:rPr>
      <w:rFonts w:ascii="Arial" w:eastAsia="Times New Roman" w:hAnsi="Arial" w:cs="Times New Roman"/>
      <w:sz w:val="22"/>
      <w:szCs w:val="24"/>
    </w:rPr>
  </w:style>
  <w:style w:type="paragraph" w:customStyle="1" w:styleId="AppendixHeading1">
    <w:name w:val="Appendix Heading 1"/>
    <w:basedOn w:val="Normal"/>
    <w:next w:val="BodyText"/>
    <w:uiPriority w:val="99"/>
    <w:rsid w:val="0060166E"/>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uiPriority w:val="99"/>
    <w:rsid w:val="0060166E"/>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uiPriority w:val="99"/>
    <w:rsid w:val="0060166E"/>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AppendixHeading4">
    <w:name w:val="Appendix Heading 4"/>
    <w:basedOn w:val="Normal"/>
    <w:next w:val="BodyText"/>
    <w:uiPriority w:val="99"/>
    <w:rsid w:val="0060166E"/>
    <w:pPr>
      <w:tabs>
        <w:tab w:val="num" w:pos="1134"/>
      </w:tabs>
      <w:spacing w:before="120" w:after="120" w:line="240" w:lineRule="auto"/>
      <w:ind w:left="1134" w:hanging="1134"/>
    </w:pPr>
    <w:rPr>
      <w:rFonts w:ascii="Arial" w:eastAsia="Times New Roman" w:hAnsi="Arial" w:cs="Arial"/>
      <w:sz w:val="22"/>
      <w:lang w:eastAsia="en-GB"/>
    </w:rPr>
  </w:style>
  <w:style w:type="paragraph" w:customStyle="1" w:styleId="AnnexFigure">
    <w:name w:val="Annex Figure"/>
    <w:basedOn w:val="Normal"/>
    <w:next w:val="Normal"/>
    <w:uiPriority w:val="99"/>
    <w:rsid w:val="0060166E"/>
    <w:pPr>
      <w:numPr>
        <w:numId w:val="33"/>
      </w:numPr>
      <w:spacing w:before="120" w:after="120" w:line="240" w:lineRule="auto"/>
      <w:jc w:val="center"/>
    </w:pPr>
    <w:rPr>
      <w:rFonts w:ascii="Arial" w:eastAsia="Times New Roman" w:hAnsi="Arial" w:cs="Calibri"/>
      <w:i/>
      <w:sz w:val="22"/>
      <w:lang w:eastAsia="en-GB"/>
    </w:rPr>
  </w:style>
  <w:style w:type="paragraph" w:customStyle="1" w:styleId="AnnexHeading1">
    <w:name w:val="Annex Heading 1"/>
    <w:basedOn w:val="Normal"/>
    <w:next w:val="BodyText"/>
    <w:uiPriority w:val="99"/>
    <w:rsid w:val="0060166E"/>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nnexHeading2">
    <w:name w:val="Annex Heading 2"/>
    <w:basedOn w:val="Normal"/>
    <w:next w:val="BodyText"/>
    <w:uiPriority w:val="99"/>
    <w:rsid w:val="0060166E"/>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nnexHeading3">
    <w:name w:val="Annex Heading 3"/>
    <w:basedOn w:val="Normal"/>
    <w:next w:val="Normal"/>
    <w:uiPriority w:val="99"/>
    <w:rsid w:val="0060166E"/>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AnnexHeading4">
    <w:name w:val="Annex Heading 4"/>
    <w:basedOn w:val="Normal"/>
    <w:next w:val="BodyText"/>
    <w:uiPriority w:val="99"/>
    <w:rsid w:val="0060166E"/>
    <w:pPr>
      <w:tabs>
        <w:tab w:val="num" w:pos="1134"/>
      </w:tabs>
      <w:spacing w:before="120" w:after="120" w:line="240" w:lineRule="auto"/>
      <w:ind w:left="1134" w:hanging="1134"/>
    </w:pPr>
    <w:rPr>
      <w:rFonts w:ascii="Arial" w:eastAsia="Times New Roman" w:hAnsi="Arial" w:cs="Arial"/>
      <w:sz w:val="22"/>
      <w:lang w:eastAsia="en-GB"/>
    </w:rPr>
  </w:style>
  <w:style w:type="paragraph" w:customStyle="1" w:styleId="AnnexTable">
    <w:name w:val="Annex Table"/>
    <w:basedOn w:val="Normal"/>
    <w:next w:val="Normal"/>
    <w:uiPriority w:val="99"/>
    <w:rsid w:val="0060166E"/>
    <w:pPr>
      <w:numPr>
        <w:numId w:val="34"/>
      </w:numPr>
      <w:tabs>
        <w:tab w:val="left" w:pos="1418"/>
      </w:tabs>
      <w:spacing w:before="120" w:after="120" w:line="240" w:lineRule="auto"/>
      <w:jc w:val="center"/>
    </w:pPr>
    <w:rPr>
      <w:rFonts w:ascii="Arial" w:eastAsia="Times New Roman" w:hAnsi="Arial" w:cs="Calibri"/>
      <w:i/>
      <w:sz w:val="22"/>
      <w:lang w:eastAsia="en-GB"/>
    </w:rPr>
  </w:style>
  <w:style w:type="paragraph" w:customStyle="1" w:styleId="List1indent1">
    <w:name w:val="List 1 indent 1"/>
    <w:basedOn w:val="Normal"/>
    <w:qFormat/>
    <w:rsid w:val="0060166E"/>
    <w:pPr>
      <w:tabs>
        <w:tab w:val="num" w:pos="1134"/>
      </w:tabs>
      <w:spacing w:after="120" w:line="240" w:lineRule="auto"/>
      <w:ind w:left="1134" w:hanging="567"/>
      <w:jc w:val="both"/>
    </w:pPr>
    <w:rPr>
      <w:rFonts w:ascii="Arial" w:eastAsia="Calibri" w:hAnsi="Arial" w:cs="Arial"/>
      <w:sz w:val="22"/>
      <w:lang w:eastAsia="en-GB"/>
    </w:rPr>
  </w:style>
  <w:style w:type="paragraph" w:customStyle="1" w:styleId="List1indent1text">
    <w:name w:val="List 1 indent 1 text"/>
    <w:basedOn w:val="Normal"/>
    <w:rsid w:val="0060166E"/>
    <w:pPr>
      <w:spacing w:after="120" w:line="240" w:lineRule="auto"/>
      <w:ind w:left="1134"/>
      <w:jc w:val="both"/>
    </w:pPr>
    <w:rPr>
      <w:rFonts w:ascii="Arial" w:eastAsia="Calibri" w:hAnsi="Arial" w:cs="Arial"/>
      <w:sz w:val="22"/>
      <w:lang w:eastAsia="fr-FR"/>
    </w:rPr>
  </w:style>
  <w:style w:type="paragraph" w:styleId="ListContinue">
    <w:name w:val="List Continue"/>
    <w:basedOn w:val="Normal"/>
    <w:uiPriority w:val="99"/>
    <w:rsid w:val="0060166E"/>
    <w:pPr>
      <w:spacing w:after="120" w:line="240" w:lineRule="auto"/>
      <w:ind w:left="283"/>
      <w:contextualSpacing/>
    </w:pPr>
    <w:rPr>
      <w:rFonts w:ascii="Arial" w:eastAsia="Times New Roman" w:hAnsi="Arial" w:cs="Calibri"/>
      <w:sz w:val="22"/>
      <w:lang w:eastAsia="en-GB"/>
    </w:rPr>
  </w:style>
  <w:style w:type="paragraph" w:customStyle="1" w:styleId="IALATitle">
    <w:name w:val="IALA Title"/>
    <w:basedOn w:val="Title"/>
    <w:uiPriority w:val="99"/>
    <w:rsid w:val="0060166E"/>
    <w:pPr>
      <w:spacing w:before="1440"/>
    </w:pPr>
    <w:rPr>
      <w:bCs w:val="0"/>
      <w:sz w:val="28"/>
      <w:szCs w:val="28"/>
      <w:lang w:val="fr-FR"/>
    </w:rPr>
  </w:style>
  <w:style w:type="paragraph" w:customStyle="1" w:styleId="IALASubtitle">
    <w:name w:val="IALA Subtitle"/>
    <w:basedOn w:val="Title"/>
    <w:uiPriority w:val="99"/>
    <w:rsid w:val="0060166E"/>
    <w:pPr>
      <w:spacing w:before="60"/>
    </w:pPr>
    <w:rPr>
      <w:bCs w:val="0"/>
      <w:sz w:val="24"/>
    </w:rPr>
  </w:style>
  <w:style w:type="paragraph" w:customStyle="1" w:styleId="IALAHeading1">
    <w:name w:val="IALA Heading 1"/>
    <w:basedOn w:val="Heading1"/>
    <w:uiPriority w:val="99"/>
    <w:rsid w:val="0060166E"/>
    <w:pPr>
      <w:keepLines w:val="0"/>
      <w:numPr>
        <w:numId w:val="0"/>
      </w:numPr>
      <w:tabs>
        <w:tab w:val="num" w:pos="1492"/>
      </w:tabs>
      <w:spacing w:after="120" w:line="240" w:lineRule="auto"/>
      <w:ind w:left="1492" w:hanging="360"/>
    </w:pPr>
    <w:rPr>
      <w:rFonts w:ascii="Arial" w:eastAsia="Times New Roman" w:hAnsi="Arial" w:cs="Times New Roman"/>
      <w:bCs w:val="0"/>
      <w:caps w:val="0"/>
      <w:color w:val="auto"/>
      <w:szCs w:val="20"/>
    </w:rPr>
  </w:style>
  <w:style w:type="paragraph" w:customStyle="1" w:styleId="IALABodyTextIndent">
    <w:name w:val="IALA Body Text Indent"/>
    <w:basedOn w:val="BodyText"/>
    <w:uiPriority w:val="99"/>
    <w:rsid w:val="0060166E"/>
    <w:pPr>
      <w:spacing w:line="240" w:lineRule="auto"/>
      <w:ind w:firstLine="720"/>
    </w:pPr>
    <w:rPr>
      <w:rFonts w:ascii="Times New Roman" w:eastAsia="Calibri" w:hAnsi="Times New Roman" w:cs="Times New Roman"/>
      <w:sz w:val="24"/>
      <w:szCs w:val="20"/>
      <w:lang w:val="de-DE"/>
    </w:rPr>
  </w:style>
  <w:style w:type="paragraph" w:customStyle="1" w:styleId="IALAHeading2">
    <w:name w:val="IALA Heading 2"/>
    <w:basedOn w:val="Heading2"/>
    <w:uiPriority w:val="99"/>
    <w:rsid w:val="0060166E"/>
    <w:pPr>
      <w:keepLines w:val="0"/>
      <w:numPr>
        <w:ilvl w:val="0"/>
        <w:numId w:val="0"/>
      </w:numPr>
      <w:tabs>
        <w:tab w:val="num" w:pos="1440"/>
        <w:tab w:val="num" w:pos="1492"/>
      </w:tabs>
      <w:spacing w:after="120" w:line="240" w:lineRule="auto"/>
      <w:ind w:left="1492" w:hanging="360"/>
    </w:pPr>
    <w:rPr>
      <w:rFonts w:ascii="Arial" w:eastAsia="Times New Roman" w:hAnsi="Arial" w:cs="Times New Roman"/>
      <w:bCs/>
      <w:i/>
      <w:smallCaps/>
      <w:color w:val="auto"/>
      <w:szCs w:val="20"/>
    </w:rPr>
  </w:style>
  <w:style w:type="paragraph" w:customStyle="1" w:styleId="IALABodyText">
    <w:name w:val="IALA Body Text"/>
    <w:basedOn w:val="Normal"/>
    <w:uiPriority w:val="99"/>
    <w:rsid w:val="0060166E"/>
    <w:pPr>
      <w:spacing w:before="120" w:line="240" w:lineRule="auto"/>
    </w:pPr>
    <w:rPr>
      <w:rFonts w:ascii="Times New Roman" w:eastAsia="Times New Roman" w:hAnsi="Times New Roman" w:cs="Times New Roman"/>
      <w:bCs/>
      <w:sz w:val="24"/>
      <w:szCs w:val="20"/>
    </w:rPr>
  </w:style>
  <w:style w:type="paragraph" w:customStyle="1" w:styleId="IALABodyText0">
    <w:name w:val="IALA BodyText"/>
    <w:basedOn w:val="Normal"/>
    <w:uiPriority w:val="99"/>
    <w:rsid w:val="0060166E"/>
    <w:pPr>
      <w:spacing w:before="120" w:after="120" w:line="240" w:lineRule="auto"/>
    </w:pPr>
    <w:rPr>
      <w:rFonts w:ascii="Times New Roman" w:eastAsia="Times New Roman" w:hAnsi="Times New Roman" w:cs="Times New Roman"/>
      <w:b/>
      <w:sz w:val="24"/>
      <w:szCs w:val="20"/>
    </w:rPr>
  </w:style>
  <w:style w:type="paragraph" w:customStyle="1" w:styleId="IALAHeading3">
    <w:name w:val="IALA Heading 3"/>
    <w:basedOn w:val="Heading3"/>
    <w:next w:val="IALABodyTextIndent"/>
    <w:uiPriority w:val="99"/>
    <w:rsid w:val="0060166E"/>
    <w:pPr>
      <w:keepLines w:val="0"/>
      <w:numPr>
        <w:ilvl w:val="0"/>
        <w:numId w:val="0"/>
      </w:numPr>
      <w:tabs>
        <w:tab w:val="num" w:pos="360"/>
      </w:tabs>
      <w:spacing w:before="240" w:line="240" w:lineRule="auto"/>
      <w:ind w:left="360" w:hanging="360"/>
    </w:pPr>
    <w:rPr>
      <w:rFonts w:ascii="Times New Roman" w:eastAsia="Times New Roman" w:hAnsi="Times New Roman" w:cs="Times New Roman"/>
      <w:b w:val="0"/>
      <w:bCs w:val="0"/>
      <w:iCs/>
      <w:color w:val="auto"/>
      <w:szCs w:val="20"/>
      <w:u w:val="single"/>
    </w:rPr>
  </w:style>
  <w:style w:type="paragraph" w:styleId="Closing">
    <w:name w:val="Closing"/>
    <w:basedOn w:val="Normal"/>
    <w:link w:val="ClosingChar"/>
    <w:uiPriority w:val="99"/>
    <w:rsid w:val="0060166E"/>
    <w:pPr>
      <w:spacing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uiPriority w:val="99"/>
    <w:rsid w:val="0060166E"/>
    <w:rPr>
      <w:rFonts w:ascii="Times New Roman" w:eastAsia="Times New Roman" w:hAnsi="Times New Roman" w:cs="Times New Roman"/>
      <w:sz w:val="24"/>
      <w:szCs w:val="20"/>
      <w:lang w:val="en-GB"/>
    </w:rPr>
  </w:style>
  <w:style w:type="paragraph" w:styleId="Date">
    <w:name w:val="Date"/>
    <w:basedOn w:val="Normal"/>
    <w:next w:val="Normal"/>
    <w:link w:val="DateChar"/>
    <w:uiPriority w:val="99"/>
    <w:rsid w:val="0060166E"/>
    <w:pPr>
      <w:spacing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uiPriority w:val="99"/>
    <w:rsid w:val="0060166E"/>
    <w:rPr>
      <w:rFonts w:ascii="Times New Roman" w:eastAsia="Times New Roman" w:hAnsi="Times New Roman" w:cs="Times New Roman"/>
      <w:sz w:val="24"/>
      <w:szCs w:val="20"/>
      <w:lang w:val="en-GB"/>
    </w:rPr>
  </w:style>
  <w:style w:type="paragraph" w:styleId="E-mailSignature">
    <w:name w:val="E-mail Signature"/>
    <w:basedOn w:val="Normal"/>
    <w:link w:val="E-mailSignatureChar"/>
    <w:uiPriority w:val="99"/>
    <w:rsid w:val="0060166E"/>
    <w:pPr>
      <w:spacing w:line="240" w:lineRule="auto"/>
    </w:pPr>
    <w:rPr>
      <w:rFonts w:ascii="Times New Roman" w:eastAsia="Times New Roman" w:hAnsi="Times New Roman" w:cs="Times New Roman"/>
      <w:sz w:val="24"/>
      <w:szCs w:val="20"/>
    </w:rPr>
  </w:style>
  <w:style w:type="character" w:customStyle="1" w:styleId="E-mailSignatureChar">
    <w:name w:val="E-mail Signature Char"/>
    <w:basedOn w:val="DefaultParagraphFont"/>
    <w:link w:val="E-mailSignature"/>
    <w:uiPriority w:val="99"/>
    <w:rsid w:val="0060166E"/>
    <w:rPr>
      <w:rFonts w:ascii="Times New Roman" w:eastAsia="Times New Roman" w:hAnsi="Times New Roman" w:cs="Times New Roman"/>
      <w:sz w:val="24"/>
      <w:szCs w:val="20"/>
      <w:lang w:val="en-GB"/>
    </w:rPr>
  </w:style>
  <w:style w:type="paragraph" w:styleId="EnvelopeAddress">
    <w:name w:val="envelope address"/>
    <w:basedOn w:val="Normal"/>
    <w:uiPriority w:val="99"/>
    <w:rsid w:val="0060166E"/>
    <w:pPr>
      <w:framePr w:w="7920" w:h="1980" w:hRule="exact" w:hSpace="180" w:wrap="auto" w:hAnchor="page" w:xAlign="center" w:yAlign="bottom"/>
      <w:spacing w:line="240" w:lineRule="auto"/>
      <w:ind w:left="2880"/>
    </w:pPr>
    <w:rPr>
      <w:rFonts w:ascii="Arial" w:eastAsia="Times New Roman" w:hAnsi="Arial" w:cs="Arial"/>
      <w:sz w:val="24"/>
      <w:szCs w:val="24"/>
    </w:rPr>
  </w:style>
  <w:style w:type="paragraph" w:styleId="EnvelopeReturn">
    <w:name w:val="envelope return"/>
    <w:basedOn w:val="Normal"/>
    <w:uiPriority w:val="99"/>
    <w:rsid w:val="0060166E"/>
    <w:pPr>
      <w:spacing w:line="240" w:lineRule="auto"/>
    </w:pPr>
    <w:rPr>
      <w:rFonts w:ascii="Arial" w:eastAsia="Times New Roman" w:hAnsi="Arial" w:cs="Arial"/>
      <w:sz w:val="20"/>
      <w:szCs w:val="20"/>
    </w:rPr>
  </w:style>
  <w:style w:type="character" w:styleId="HTMLAcronym">
    <w:name w:val="HTML Acronym"/>
    <w:uiPriority w:val="99"/>
    <w:rsid w:val="0060166E"/>
    <w:rPr>
      <w:rFonts w:cs="Times New Roman"/>
    </w:rPr>
  </w:style>
  <w:style w:type="paragraph" w:styleId="HTMLAddress">
    <w:name w:val="HTML Address"/>
    <w:basedOn w:val="Normal"/>
    <w:link w:val="HTMLAddressChar"/>
    <w:uiPriority w:val="99"/>
    <w:rsid w:val="0060166E"/>
    <w:pPr>
      <w:spacing w:line="240" w:lineRule="auto"/>
    </w:pPr>
    <w:rPr>
      <w:rFonts w:ascii="Times New Roman" w:eastAsia="Times New Roman" w:hAnsi="Times New Roman" w:cs="Times New Roman"/>
      <w:i/>
      <w:iCs/>
      <w:sz w:val="24"/>
      <w:szCs w:val="20"/>
    </w:rPr>
  </w:style>
  <w:style w:type="character" w:customStyle="1" w:styleId="HTMLAddressChar">
    <w:name w:val="HTML Address Char"/>
    <w:basedOn w:val="DefaultParagraphFont"/>
    <w:link w:val="HTMLAddress"/>
    <w:uiPriority w:val="99"/>
    <w:rsid w:val="0060166E"/>
    <w:rPr>
      <w:rFonts w:ascii="Times New Roman" w:eastAsia="Times New Roman" w:hAnsi="Times New Roman" w:cs="Times New Roman"/>
      <w:i/>
      <w:iCs/>
      <w:sz w:val="24"/>
      <w:szCs w:val="20"/>
      <w:lang w:val="en-GB"/>
    </w:rPr>
  </w:style>
  <w:style w:type="character" w:styleId="HTMLCode">
    <w:name w:val="HTML Code"/>
    <w:uiPriority w:val="99"/>
    <w:rsid w:val="0060166E"/>
    <w:rPr>
      <w:rFonts w:ascii="Courier New" w:hAnsi="Courier New" w:cs="Times New Roman"/>
      <w:sz w:val="20"/>
    </w:rPr>
  </w:style>
  <w:style w:type="character" w:styleId="HTMLDefinition">
    <w:name w:val="HTML Definition"/>
    <w:uiPriority w:val="99"/>
    <w:rsid w:val="0060166E"/>
    <w:rPr>
      <w:rFonts w:cs="Times New Roman"/>
      <w:i/>
    </w:rPr>
  </w:style>
  <w:style w:type="character" w:styleId="HTMLKeyboard">
    <w:name w:val="HTML Keyboard"/>
    <w:uiPriority w:val="99"/>
    <w:rsid w:val="0060166E"/>
    <w:rPr>
      <w:rFonts w:ascii="Courier New" w:hAnsi="Courier New" w:cs="Times New Roman"/>
      <w:sz w:val="20"/>
    </w:rPr>
  </w:style>
  <w:style w:type="paragraph" w:styleId="HTMLPreformatted">
    <w:name w:val="HTML Preformatted"/>
    <w:basedOn w:val="Normal"/>
    <w:link w:val="HTMLPreformattedChar"/>
    <w:uiPriority w:val="99"/>
    <w:rsid w:val="0060166E"/>
    <w:pPr>
      <w:spacing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0166E"/>
    <w:rPr>
      <w:rFonts w:ascii="Courier New" w:eastAsia="Times New Roman" w:hAnsi="Courier New" w:cs="Courier New"/>
      <w:sz w:val="20"/>
      <w:szCs w:val="20"/>
      <w:lang w:val="en-GB"/>
    </w:rPr>
  </w:style>
  <w:style w:type="character" w:styleId="HTMLSample">
    <w:name w:val="HTML Sample"/>
    <w:uiPriority w:val="99"/>
    <w:rsid w:val="0060166E"/>
    <w:rPr>
      <w:rFonts w:ascii="Courier New" w:hAnsi="Courier New" w:cs="Times New Roman"/>
    </w:rPr>
  </w:style>
  <w:style w:type="character" w:styleId="HTMLTypewriter">
    <w:name w:val="HTML Typewriter"/>
    <w:uiPriority w:val="99"/>
    <w:rsid w:val="0060166E"/>
    <w:rPr>
      <w:rFonts w:ascii="Courier New" w:hAnsi="Courier New" w:cs="Times New Roman"/>
      <w:sz w:val="20"/>
    </w:rPr>
  </w:style>
  <w:style w:type="character" w:styleId="HTMLVariable">
    <w:name w:val="HTML Variable"/>
    <w:uiPriority w:val="99"/>
    <w:rsid w:val="0060166E"/>
    <w:rPr>
      <w:rFonts w:cs="Times New Roman"/>
      <w:i/>
    </w:rPr>
  </w:style>
  <w:style w:type="character" w:styleId="LineNumber">
    <w:name w:val="line number"/>
    <w:uiPriority w:val="99"/>
    <w:rsid w:val="0060166E"/>
    <w:rPr>
      <w:rFonts w:cs="Times New Roman"/>
    </w:rPr>
  </w:style>
  <w:style w:type="paragraph" w:styleId="List3">
    <w:name w:val="List 3"/>
    <w:basedOn w:val="Normal"/>
    <w:uiPriority w:val="99"/>
    <w:rsid w:val="0060166E"/>
    <w:pPr>
      <w:spacing w:line="240" w:lineRule="auto"/>
      <w:ind w:left="849" w:hanging="283"/>
    </w:pPr>
    <w:rPr>
      <w:rFonts w:ascii="Times New Roman" w:eastAsia="Times New Roman" w:hAnsi="Times New Roman" w:cs="Times New Roman"/>
      <w:sz w:val="24"/>
      <w:szCs w:val="20"/>
    </w:rPr>
  </w:style>
  <w:style w:type="paragraph" w:styleId="List4">
    <w:name w:val="List 4"/>
    <w:basedOn w:val="Normal"/>
    <w:uiPriority w:val="99"/>
    <w:rsid w:val="0060166E"/>
    <w:pPr>
      <w:spacing w:line="240" w:lineRule="auto"/>
      <w:ind w:left="1132" w:hanging="283"/>
    </w:pPr>
    <w:rPr>
      <w:rFonts w:ascii="Times New Roman" w:eastAsia="Times New Roman" w:hAnsi="Times New Roman" w:cs="Times New Roman"/>
      <w:sz w:val="24"/>
      <w:szCs w:val="20"/>
    </w:rPr>
  </w:style>
  <w:style w:type="paragraph" w:styleId="List5">
    <w:name w:val="List 5"/>
    <w:basedOn w:val="Normal"/>
    <w:uiPriority w:val="99"/>
    <w:rsid w:val="0060166E"/>
    <w:pPr>
      <w:spacing w:line="240" w:lineRule="auto"/>
      <w:ind w:left="1415" w:hanging="283"/>
    </w:pPr>
    <w:rPr>
      <w:rFonts w:ascii="Times New Roman" w:eastAsia="Times New Roman" w:hAnsi="Times New Roman" w:cs="Times New Roman"/>
      <w:sz w:val="24"/>
      <w:szCs w:val="20"/>
    </w:rPr>
  </w:style>
  <w:style w:type="paragraph" w:styleId="ListBullet2">
    <w:name w:val="List Bullet 2"/>
    <w:basedOn w:val="Normal"/>
    <w:autoRedefine/>
    <w:uiPriority w:val="99"/>
    <w:rsid w:val="0060166E"/>
    <w:pPr>
      <w:numPr>
        <w:numId w:val="31"/>
      </w:numPr>
      <w:spacing w:line="240" w:lineRule="auto"/>
    </w:pPr>
    <w:rPr>
      <w:rFonts w:ascii="Times New Roman" w:eastAsia="Times New Roman" w:hAnsi="Times New Roman" w:cs="Times New Roman"/>
      <w:sz w:val="24"/>
      <w:szCs w:val="20"/>
    </w:rPr>
  </w:style>
  <w:style w:type="paragraph" w:styleId="ListBullet3">
    <w:name w:val="List Bullet 3"/>
    <w:basedOn w:val="Normal"/>
    <w:autoRedefine/>
    <w:uiPriority w:val="99"/>
    <w:rsid w:val="0060166E"/>
    <w:pPr>
      <w:tabs>
        <w:tab w:val="num" w:pos="643"/>
      </w:tabs>
      <w:spacing w:after="120" w:line="240" w:lineRule="auto"/>
      <w:ind w:left="1200" w:hanging="360"/>
    </w:pPr>
    <w:rPr>
      <w:rFonts w:ascii="Times New Roman" w:eastAsia="Times New Roman" w:hAnsi="Times New Roman" w:cs="Times New Roman"/>
      <w:sz w:val="24"/>
      <w:szCs w:val="20"/>
    </w:rPr>
  </w:style>
  <w:style w:type="paragraph" w:styleId="ListBullet4">
    <w:name w:val="List Bullet 4"/>
    <w:basedOn w:val="Normal"/>
    <w:autoRedefine/>
    <w:uiPriority w:val="99"/>
    <w:rsid w:val="0060166E"/>
    <w:pPr>
      <w:tabs>
        <w:tab w:val="num" w:pos="1209"/>
      </w:tabs>
      <w:spacing w:line="240" w:lineRule="auto"/>
      <w:ind w:left="1209" w:hanging="360"/>
    </w:pPr>
    <w:rPr>
      <w:rFonts w:ascii="Times New Roman" w:eastAsia="Times New Roman" w:hAnsi="Times New Roman" w:cs="Times New Roman"/>
      <w:sz w:val="24"/>
      <w:szCs w:val="20"/>
    </w:rPr>
  </w:style>
  <w:style w:type="paragraph" w:styleId="ListBullet5">
    <w:name w:val="List Bullet 5"/>
    <w:basedOn w:val="Normal"/>
    <w:autoRedefine/>
    <w:uiPriority w:val="99"/>
    <w:rsid w:val="0060166E"/>
    <w:pPr>
      <w:tabs>
        <w:tab w:val="num" w:pos="1209"/>
        <w:tab w:val="num" w:pos="1492"/>
      </w:tabs>
      <w:spacing w:line="240" w:lineRule="auto"/>
      <w:ind w:left="1492" w:hanging="360"/>
    </w:pPr>
    <w:rPr>
      <w:rFonts w:ascii="Times New Roman" w:eastAsia="Times New Roman" w:hAnsi="Times New Roman" w:cs="Times New Roman"/>
      <w:sz w:val="24"/>
      <w:szCs w:val="20"/>
    </w:rPr>
  </w:style>
  <w:style w:type="paragraph" w:styleId="ListContinue2">
    <w:name w:val="List Continue 2"/>
    <w:basedOn w:val="Normal"/>
    <w:uiPriority w:val="99"/>
    <w:rsid w:val="0060166E"/>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uiPriority w:val="99"/>
    <w:rsid w:val="0060166E"/>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uiPriority w:val="99"/>
    <w:rsid w:val="0060166E"/>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uiPriority w:val="99"/>
    <w:rsid w:val="0060166E"/>
    <w:pPr>
      <w:spacing w:after="120" w:line="240" w:lineRule="auto"/>
      <w:ind w:left="1415"/>
    </w:pPr>
    <w:rPr>
      <w:rFonts w:ascii="Times New Roman" w:eastAsia="Times New Roman" w:hAnsi="Times New Roman" w:cs="Times New Roman"/>
      <w:sz w:val="24"/>
      <w:szCs w:val="20"/>
    </w:rPr>
  </w:style>
  <w:style w:type="paragraph" w:styleId="ListNumber4">
    <w:name w:val="List Number 4"/>
    <w:basedOn w:val="Normal"/>
    <w:uiPriority w:val="99"/>
    <w:rsid w:val="0060166E"/>
    <w:pPr>
      <w:tabs>
        <w:tab w:val="num" w:pos="926"/>
        <w:tab w:val="num" w:pos="1209"/>
      </w:tabs>
      <w:spacing w:line="240" w:lineRule="auto"/>
      <w:ind w:left="1209" w:hanging="360"/>
    </w:pPr>
    <w:rPr>
      <w:rFonts w:ascii="Times New Roman" w:eastAsia="Times New Roman" w:hAnsi="Times New Roman" w:cs="Times New Roman"/>
      <w:sz w:val="24"/>
      <w:szCs w:val="20"/>
    </w:rPr>
  </w:style>
  <w:style w:type="paragraph" w:styleId="ListNumber5">
    <w:name w:val="List Number 5"/>
    <w:basedOn w:val="Normal"/>
    <w:uiPriority w:val="99"/>
    <w:rsid w:val="0060166E"/>
    <w:pPr>
      <w:tabs>
        <w:tab w:val="num" w:pos="1209"/>
        <w:tab w:val="num" w:pos="1492"/>
      </w:tabs>
      <w:spacing w:line="240" w:lineRule="auto"/>
      <w:ind w:left="1492" w:hanging="360"/>
    </w:pPr>
    <w:rPr>
      <w:rFonts w:ascii="Times New Roman" w:eastAsia="Times New Roman" w:hAnsi="Times New Roman" w:cs="Times New Roman"/>
      <w:sz w:val="24"/>
      <w:szCs w:val="20"/>
    </w:rPr>
  </w:style>
  <w:style w:type="paragraph" w:styleId="MessageHeader">
    <w:name w:val="Message Header"/>
    <w:basedOn w:val="Normal"/>
    <w:link w:val="MessageHeaderChar"/>
    <w:uiPriority w:val="99"/>
    <w:rsid w:val="0060166E"/>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Arial" w:eastAsia="Times New Roman" w:hAnsi="Arial" w:cs="Arial"/>
      <w:sz w:val="24"/>
      <w:szCs w:val="24"/>
    </w:rPr>
  </w:style>
  <w:style w:type="character" w:customStyle="1" w:styleId="MessageHeaderChar">
    <w:name w:val="Message Header Char"/>
    <w:basedOn w:val="DefaultParagraphFont"/>
    <w:link w:val="MessageHeader"/>
    <w:uiPriority w:val="99"/>
    <w:rsid w:val="0060166E"/>
    <w:rPr>
      <w:rFonts w:ascii="Arial" w:eastAsia="Times New Roman" w:hAnsi="Arial" w:cs="Arial"/>
      <w:sz w:val="24"/>
      <w:szCs w:val="24"/>
      <w:shd w:val="pct20" w:color="auto" w:fill="auto"/>
      <w:lang w:val="en-GB"/>
    </w:rPr>
  </w:style>
  <w:style w:type="paragraph" w:styleId="NormalIndent">
    <w:name w:val="Normal Indent"/>
    <w:basedOn w:val="Normal"/>
    <w:uiPriority w:val="99"/>
    <w:rsid w:val="0060166E"/>
    <w:pPr>
      <w:spacing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uiPriority w:val="99"/>
    <w:rsid w:val="0060166E"/>
    <w:pPr>
      <w:spacing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uiPriority w:val="99"/>
    <w:rsid w:val="0060166E"/>
    <w:rPr>
      <w:rFonts w:ascii="Times New Roman" w:eastAsia="Times New Roman" w:hAnsi="Times New Roman" w:cs="Times New Roman"/>
      <w:sz w:val="24"/>
      <w:szCs w:val="20"/>
      <w:lang w:val="en-GB"/>
    </w:rPr>
  </w:style>
  <w:style w:type="paragraph" w:styleId="PlainText">
    <w:name w:val="Plain Text"/>
    <w:basedOn w:val="Normal"/>
    <w:link w:val="PlainTextChar"/>
    <w:uiPriority w:val="99"/>
    <w:rsid w:val="0060166E"/>
    <w:pPr>
      <w:spacing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60166E"/>
    <w:rPr>
      <w:rFonts w:ascii="Courier New" w:eastAsia="Times New Roman" w:hAnsi="Courier New" w:cs="Courier New"/>
      <w:sz w:val="20"/>
      <w:szCs w:val="20"/>
      <w:lang w:val="en-GB"/>
    </w:rPr>
  </w:style>
  <w:style w:type="paragraph" w:styleId="Salutation">
    <w:name w:val="Salutation"/>
    <w:basedOn w:val="Normal"/>
    <w:next w:val="Normal"/>
    <w:link w:val="SalutationChar"/>
    <w:uiPriority w:val="99"/>
    <w:rsid w:val="0060166E"/>
    <w:pPr>
      <w:spacing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uiPriority w:val="99"/>
    <w:rsid w:val="0060166E"/>
    <w:rPr>
      <w:rFonts w:ascii="Times New Roman" w:eastAsia="Times New Roman" w:hAnsi="Times New Roman" w:cs="Times New Roman"/>
      <w:sz w:val="24"/>
      <w:szCs w:val="20"/>
      <w:lang w:val="en-GB"/>
    </w:rPr>
  </w:style>
  <w:style w:type="paragraph" w:styleId="Signature">
    <w:name w:val="Signature"/>
    <w:basedOn w:val="Normal"/>
    <w:link w:val="SignatureChar"/>
    <w:uiPriority w:val="99"/>
    <w:rsid w:val="0060166E"/>
    <w:pPr>
      <w:spacing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uiPriority w:val="99"/>
    <w:rsid w:val="0060166E"/>
    <w:rPr>
      <w:rFonts w:ascii="Times New Roman" w:eastAsia="Times New Roman" w:hAnsi="Times New Roman" w:cs="Times New Roman"/>
      <w:sz w:val="24"/>
      <w:szCs w:val="20"/>
      <w:lang w:val="en-GB"/>
    </w:rPr>
  </w:style>
  <w:style w:type="character" w:styleId="Strong">
    <w:name w:val="Strong"/>
    <w:uiPriority w:val="99"/>
    <w:rsid w:val="0060166E"/>
    <w:rPr>
      <w:rFonts w:cs="Times New Roman"/>
      <w:b/>
    </w:rPr>
  </w:style>
  <w:style w:type="paragraph" w:customStyle="1" w:styleId="IALABullet1">
    <w:name w:val="IALA Bullet 1"/>
    <w:basedOn w:val="Normal"/>
    <w:uiPriority w:val="99"/>
    <w:rsid w:val="0060166E"/>
    <w:pPr>
      <w:numPr>
        <w:numId w:val="29"/>
      </w:numPr>
      <w:spacing w:line="240" w:lineRule="auto"/>
    </w:pPr>
    <w:rPr>
      <w:rFonts w:ascii="Times New Roman" w:eastAsia="Times New Roman" w:hAnsi="Times New Roman" w:cs="Times New Roman"/>
      <w:b/>
      <w:sz w:val="24"/>
      <w:szCs w:val="20"/>
    </w:rPr>
  </w:style>
  <w:style w:type="paragraph" w:customStyle="1" w:styleId="IALAListNumber">
    <w:name w:val="IALA List Number"/>
    <w:basedOn w:val="Normal"/>
    <w:uiPriority w:val="99"/>
    <w:rsid w:val="0060166E"/>
    <w:pPr>
      <w:numPr>
        <w:numId w:val="30"/>
      </w:numPr>
      <w:spacing w:before="60" w:after="60" w:line="240" w:lineRule="auto"/>
    </w:pPr>
    <w:rPr>
      <w:rFonts w:ascii="Times New Roman" w:eastAsia="Times New Roman" w:hAnsi="Times New Roman" w:cs="Times New Roman"/>
      <w:sz w:val="24"/>
      <w:szCs w:val="20"/>
    </w:rPr>
  </w:style>
  <w:style w:type="paragraph" w:customStyle="1" w:styleId="AISNormal">
    <w:name w:val="AIS Normal"/>
    <w:basedOn w:val="Normal"/>
    <w:uiPriority w:val="99"/>
    <w:rsid w:val="0060166E"/>
    <w:pPr>
      <w:spacing w:line="240" w:lineRule="auto"/>
    </w:pPr>
    <w:rPr>
      <w:rFonts w:ascii="Times New Roman" w:eastAsia="Times New Roman" w:hAnsi="Times New Roman" w:cs="Times New Roman"/>
      <w:sz w:val="24"/>
      <w:szCs w:val="20"/>
    </w:rPr>
  </w:style>
  <w:style w:type="paragraph" w:customStyle="1" w:styleId="body1">
    <w:name w:val="body1"/>
    <w:basedOn w:val="Normal"/>
    <w:uiPriority w:val="99"/>
    <w:rsid w:val="0060166E"/>
    <w:pPr>
      <w:keepNext/>
      <w:spacing w:before="60" w:after="120" w:line="340" w:lineRule="atLeast"/>
    </w:pPr>
    <w:rPr>
      <w:rFonts w:ascii="Arial" w:eastAsia="BatangChe" w:hAnsi="Arial" w:cs="Times New Roman"/>
      <w:sz w:val="24"/>
      <w:szCs w:val="20"/>
      <w:lang w:val="en-US"/>
    </w:rPr>
  </w:style>
  <w:style w:type="paragraph" w:customStyle="1" w:styleId="TableNo">
    <w:name w:val="Table_No"/>
    <w:basedOn w:val="Normal"/>
    <w:next w:val="Normal"/>
    <w:uiPriority w:val="99"/>
    <w:rsid w:val="0060166E"/>
    <w:pPr>
      <w:keepNext/>
      <w:tabs>
        <w:tab w:val="left" w:pos="794"/>
        <w:tab w:val="left" w:pos="1191"/>
        <w:tab w:val="left" w:pos="1588"/>
        <w:tab w:val="left" w:pos="1985"/>
      </w:tabs>
      <w:overflowPunct w:val="0"/>
      <w:autoSpaceDE w:val="0"/>
      <w:autoSpaceDN w:val="0"/>
      <w:adjustRightInd w:val="0"/>
      <w:spacing w:before="560" w:after="120" w:line="240" w:lineRule="auto"/>
      <w:jc w:val="center"/>
      <w:textAlignment w:val="baseline"/>
    </w:pPr>
    <w:rPr>
      <w:rFonts w:ascii="Times New Roman" w:eastAsia="Times New Roman" w:hAnsi="Times New Roman" w:cs="Times New Roman"/>
      <w:caps/>
      <w:sz w:val="24"/>
      <w:szCs w:val="20"/>
    </w:rPr>
  </w:style>
  <w:style w:type="paragraph" w:customStyle="1" w:styleId="TableHead">
    <w:name w:val="Table_Head"/>
    <w:basedOn w:val="Tabletext0"/>
    <w:uiPriority w:val="99"/>
    <w:rsid w:val="0060166E"/>
    <w:pPr>
      <w:keepNext/>
      <w:overflowPunct/>
      <w:autoSpaceDE/>
      <w:autoSpaceDN/>
      <w:adjustRightInd/>
      <w:spacing w:before="80" w:after="80"/>
      <w:jc w:val="center"/>
      <w:textAlignment w:val="auto"/>
    </w:pPr>
    <w:rPr>
      <w:rFonts w:ascii="Times New Roman" w:hAnsi="Times New Roman" w:cs="Times New Roman"/>
      <w:b/>
      <w:szCs w:val="20"/>
      <w:lang w:eastAsia="de-DE"/>
    </w:rPr>
  </w:style>
  <w:style w:type="paragraph" w:customStyle="1" w:styleId="TableText1">
    <w:name w:val="Table_Text"/>
    <w:basedOn w:val="Normal"/>
    <w:uiPriority w:val="99"/>
    <w:rsid w:val="0060166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line="240" w:lineRule="auto"/>
    </w:pPr>
    <w:rPr>
      <w:rFonts w:ascii="Times New Roman" w:eastAsia="Times New Roman" w:hAnsi="Times New Roman" w:cs="Times New Roman"/>
      <w:sz w:val="22"/>
      <w:szCs w:val="20"/>
      <w:lang w:eastAsia="de-DE"/>
    </w:rPr>
  </w:style>
  <w:style w:type="paragraph" w:customStyle="1" w:styleId="TableTitle">
    <w:name w:val="Table_Title"/>
    <w:basedOn w:val="Table"/>
    <w:next w:val="TableText1"/>
    <w:uiPriority w:val="99"/>
    <w:rsid w:val="0060166E"/>
    <w:pPr>
      <w:keepNext/>
      <w:keepLines/>
      <w:numPr>
        <w:numId w:val="0"/>
      </w:numPr>
      <w:tabs>
        <w:tab w:val="left" w:pos="794"/>
        <w:tab w:val="left" w:pos="1191"/>
        <w:tab w:val="left" w:pos="1588"/>
        <w:tab w:val="left" w:pos="1985"/>
      </w:tabs>
      <w:spacing w:before="0"/>
    </w:pPr>
    <w:rPr>
      <w:rFonts w:ascii="Times New Roman" w:hAnsi="Times New Roman" w:cs="Times New Roman"/>
      <w:b/>
      <w:i w:val="0"/>
      <w:sz w:val="24"/>
      <w:lang w:eastAsia="de-DE"/>
    </w:rPr>
  </w:style>
  <w:style w:type="paragraph" w:customStyle="1" w:styleId="p4">
    <w:name w:val="p4"/>
    <w:basedOn w:val="Normal"/>
    <w:uiPriority w:val="99"/>
    <w:rsid w:val="0060166E"/>
    <w:pPr>
      <w:widowControl w:val="0"/>
      <w:tabs>
        <w:tab w:val="left" w:pos="780"/>
      </w:tabs>
      <w:spacing w:line="280" w:lineRule="auto"/>
    </w:pPr>
    <w:rPr>
      <w:rFonts w:ascii="Univers" w:eastAsia="Times New Roman" w:hAnsi="Univers" w:cs="Times New Roman"/>
      <w:sz w:val="24"/>
      <w:szCs w:val="20"/>
      <w:lang w:eastAsia="de-DE"/>
    </w:rPr>
  </w:style>
  <w:style w:type="paragraph" w:customStyle="1" w:styleId="Headingb">
    <w:name w:val="Heading_b"/>
    <w:basedOn w:val="Normal"/>
    <w:next w:val="Normal"/>
    <w:uiPriority w:val="99"/>
    <w:rsid w:val="0060166E"/>
    <w:pPr>
      <w:keepNext/>
      <w:tabs>
        <w:tab w:val="left" w:pos="794"/>
        <w:tab w:val="left" w:pos="1191"/>
        <w:tab w:val="left" w:pos="1588"/>
        <w:tab w:val="left" w:pos="1985"/>
      </w:tabs>
      <w:overflowPunct w:val="0"/>
      <w:autoSpaceDE w:val="0"/>
      <w:autoSpaceDN w:val="0"/>
      <w:adjustRightInd w:val="0"/>
      <w:spacing w:before="160" w:line="240" w:lineRule="auto"/>
      <w:textAlignment w:val="baseline"/>
    </w:pPr>
    <w:rPr>
      <w:rFonts w:ascii="Times" w:eastAsia="Times New Roman" w:hAnsi="Times" w:cs="Times New Roman"/>
      <w:b/>
      <w:sz w:val="24"/>
      <w:szCs w:val="20"/>
      <w:lang w:eastAsia="de-DE"/>
    </w:rPr>
  </w:style>
  <w:style w:type="paragraph" w:customStyle="1" w:styleId="Fig">
    <w:name w:val="Fig"/>
    <w:basedOn w:val="Normal"/>
    <w:next w:val="Normal"/>
    <w:uiPriority w:val="99"/>
    <w:rsid w:val="0060166E"/>
    <w:pPr>
      <w:tabs>
        <w:tab w:val="left" w:pos="794"/>
        <w:tab w:val="left" w:pos="1191"/>
        <w:tab w:val="left" w:pos="1588"/>
        <w:tab w:val="left" w:pos="1985"/>
      </w:tabs>
      <w:spacing w:before="136" w:line="240" w:lineRule="auto"/>
      <w:jc w:val="center"/>
    </w:pPr>
    <w:rPr>
      <w:rFonts w:ascii="Times New Roman" w:eastAsia="Times New Roman" w:hAnsi="Times New Roman" w:cs="Times New Roman"/>
      <w:sz w:val="20"/>
      <w:szCs w:val="20"/>
      <w:lang w:val="en-US" w:eastAsia="de-DE"/>
    </w:rPr>
  </w:style>
  <w:style w:type="paragraph" w:customStyle="1" w:styleId="enumlev1">
    <w:name w:val="enumlev1"/>
    <w:basedOn w:val="Normal"/>
    <w:uiPriority w:val="99"/>
    <w:rsid w:val="0060166E"/>
    <w:pPr>
      <w:tabs>
        <w:tab w:val="left" w:pos="794"/>
        <w:tab w:val="left" w:pos="1191"/>
        <w:tab w:val="left" w:pos="1588"/>
        <w:tab w:val="left" w:pos="1985"/>
      </w:tabs>
      <w:overflowPunct w:val="0"/>
      <w:autoSpaceDE w:val="0"/>
      <w:autoSpaceDN w:val="0"/>
      <w:adjustRightInd w:val="0"/>
      <w:spacing w:before="80" w:line="240" w:lineRule="auto"/>
      <w:ind w:left="794" w:hanging="794"/>
      <w:textAlignment w:val="baseline"/>
    </w:pPr>
    <w:rPr>
      <w:rFonts w:ascii="Times New Roman" w:eastAsia="Times New Roman" w:hAnsi="Times New Roman" w:cs="Times New Roman"/>
      <w:sz w:val="24"/>
      <w:szCs w:val="20"/>
      <w:lang w:eastAsia="de-DE"/>
    </w:rPr>
  </w:style>
  <w:style w:type="paragraph" w:customStyle="1" w:styleId="AnnexNo">
    <w:name w:val="Annex_No"/>
    <w:basedOn w:val="Normal"/>
    <w:next w:val="Annexref"/>
    <w:uiPriority w:val="99"/>
    <w:rsid w:val="0060166E"/>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Times New Roman" w:hAnsi="Times New Roman" w:cs="Times New Roman"/>
      <w:caps/>
      <w:sz w:val="28"/>
      <w:szCs w:val="20"/>
      <w:lang w:eastAsia="de-DE"/>
    </w:rPr>
  </w:style>
  <w:style w:type="paragraph" w:customStyle="1" w:styleId="Annexref">
    <w:name w:val="Annex_ref"/>
    <w:basedOn w:val="Normal"/>
    <w:next w:val="Annextitle0"/>
    <w:uiPriority w:val="99"/>
    <w:rsid w:val="0060166E"/>
    <w:pPr>
      <w:keepNext/>
      <w:keepLines/>
      <w:tabs>
        <w:tab w:val="left" w:pos="794"/>
        <w:tab w:val="left" w:pos="1191"/>
        <w:tab w:val="left" w:pos="1588"/>
        <w:tab w:val="left" w:pos="1985"/>
      </w:tabs>
      <w:overflowPunct w:val="0"/>
      <w:autoSpaceDE w:val="0"/>
      <w:autoSpaceDN w:val="0"/>
      <w:adjustRightInd w:val="0"/>
      <w:spacing w:before="120" w:after="280" w:line="240" w:lineRule="auto"/>
      <w:jc w:val="center"/>
      <w:textAlignment w:val="baseline"/>
    </w:pPr>
    <w:rPr>
      <w:rFonts w:ascii="Times New Roman" w:eastAsia="Times New Roman" w:hAnsi="Times New Roman" w:cs="Times New Roman"/>
      <w:sz w:val="24"/>
      <w:szCs w:val="20"/>
      <w:lang w:eastAsia="de-DE"/>
    </w:rPr>
  </w:style>
  <w:style w:type="paragraph" w:customStyle="1" w:styleId="Annextitle0">
    <w:name w:val="Annex_title"/>
    <w:basedOn w:val="Normal"/>
    <w:next w:val="Normalaftertitle"/>
    <w:uiPriority w:val="99"/>
    <w:rsid w:val="0060166E"/>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Bold" w:eastAsia="Times New Roman" w:hAnsi="Times New Roman Bold" w:cs="Times New Roman"/>
      <w:b/>
      <w:sz w:val="28"/>
      <w:szCs w:val="20"/>
      <w:lang w:eastAsia="de-DE"/>
    </w:rPr>
  </w:style>
  <w:style w:type="paragraph" w:customStyle="1" w:styleId="Normalaftertitle">
    <w:name w:val="Normal after title"/>
    <w:basedOn w:val="Normal"/>
    <w:next w:val="Normal"/>
    <w:uiPriority w:val="99"/>
    <w:rsid w:val="0060166E"/>
    <w:pPr>
      <w:tabs>
        <w:tab w:val="left" w:pos="794"/>
        <w:tab w:val="left" w:pos="1191"/>
        <w:tab w:val="left" w:pos="1588"/>
        <w:tab w:val="left" w:pos="1985"/>
      </w:tabs>
      <w:overflowPunct w:val="0"/>
      <w:autoSpaceDE w:val="0"/>
      <w:autoSpaceDN w:val="0"/>
      <w:adjustRightInd w:val="0"/>
      <w:spacing w:before="280" w:line="240" w:lineRule="auto"/>
      <w:textAlignment w:val="baseline"/>
    </w:pPr>
    <w:rPr>
      <w:rFonts w:ascii="Times New Roman" w:eastAsia="Times New Roman" w:hAnsi="Times New Roman" w:cs="Times New Roman"/>
      <w:sz w:val="24"/>
      <w:szCs w:val="20"/>
      <w:lang w:eastAsia="de-DE"/>
    </w:rPr>
  </w:style>
  <w:style w:type="paragraph" w:customStyle="1" w:styleId="AppendixNo">
    <w:name w:val="Appendix_No"/>
    <w:basedOn w:val="AnnexNo"/>
    <w:next w:val="Annexref"/>
    <w:uiPriority w:val="99"/>
    <w:rsid w:val="0060166E"/>
  </w:style>
  <w:style w:type="paragraph" w:customStyle="1" w:styleId="Appendixref">
    <w:name w:val="Appendix_ref"/>
    <w:basedOn w:val="Annexref"/>
    <w:next w:val="Annextitle0"/>
    <w:uiPriority w:val="99"/>
    <w:rsid w:val="0060166E"/>
  </w:style>
  <w:style w:type="paragraph" w:customStyle="1" w:styleId="Appendixtitle">
    <w:name w:val="Appendix_title"/>
    <w:basedOn w:val="Annextitle0"/>
    <w:next w:val="Normalaftertitle"/>
    <w:uiPriority w:val="99"/>
    <w:rsid w:val="0060166E"/>
  </w:style>
  <w:style w:type="paragraph" w:customStyle="1" w:styleId="Artheading">
    <w:name w:val="Art_heading"/>
    <w:basedOn w:val="Normal"/>
    <w:next w:val="Normalaftertitle"/>
    <w:uiPriority w:val="99"/>
    <w:rsid w:val="0060166E"/>
    <w:pPr>
      <w:tabs>
        <w:tab w:val="left" w:pos="794"/>
        <w:tab w:val="left" w:pos="1191"/>
        <w:tab w:val="left" w:pos="1588"/>
        <w:tab w:val="left" w:pos="1985"/>
      </w:tabs>
      <w:overflowPunct w:val="0"/>
      <w:autoSpaceDE w:val="0"/>
      <w:autoSpaceDN w:val="0"/>
      <w:adjustRightInd w:val="0"/>
      <w:spacing w:before="480" w:line="240" w:lineRule="auto"/>
      <w:jc w:val="center"/>
      <w:textAlignment w:val="baseline"/>
    </w:pPr>
    <w:rPr>
      <w:rFonts w:ascii="Times New Roman Bold" w:eastAsia="Times New Roman" w:hAnsi="Times New Roman Bold" w:cs="Times New Roman"/>
      <w:b/>
      <w:sz w:val="28"/>
      <w:szCs w:val="20"/>
      <w:lang w:eastAsia="de-DE"/>
    </w:rPr>
  </w:style>
  <w:style w:type="paragraph" w:customStyle="1" w:styleId="ArtNo">
    <w:name w:val="Art_No"/>
    <w:basedOn w:val="Normal"/>
    <w:next w:val="Arttitle"/>
    <w:uiPriority w:val="99"/>
    <w:rsid w:val="0060166E"/>
    <w:pPr>
      <w:keepNext/>
      <w:keepLines/>
      <w:tabs>
        <w:tab w:val="left" w:pos="794"/>
        <w:tab w:val="left" w:pos="1191"/>
        <w:tab w:val="left" w:pos="1588"/>
        <w:tab w:val="left" w:pos="1985"/>
      </w:tabs>
      <w:overflowPunct w:val="0"/>
      <w:autoSpaceDE w:val="0"/>
      <w:autoSpaceDN w:val="0"/>
      <w:adjustRightInd w:val="0"/>
      <w:spacing w:before="480" w:line="240" w:lineRule="auto"/>
      <w:jc w:val="center"/>
      <w:textAlignment w:val="baseline"/>
    </w:pPr>
    <w:rPr>
      <w:rFonts w:ascii="Times New Roman" w:eastAsia="Times New Roman" w:hAnsi="Times New Roman" w:cs="Times New Roman"/>
      <w:caps/>
      <w:sz w:val="28"/>
      <w:szCs w:val="20"/>
      <w:lang w:eastAsia="de-DE"/>
    </w:rPr>
  </w:style>
  <w:style w:type="paragraph" w:customStyle="1" w:styleId="Arttitle">
    <w:name w:val="Art_title"/>
    <w:basedOn w:val="Normal"/>
    <w:next w:val="Normalaftertitle"/>
    <w:uiPriority w:val="99"/>
    <w:rsid w:val="0060166E"/>
    <w:pPr>
      <w:keepNext/>
      <w:keepLines/>
      <w:tabs>
        <w:tab w:val="left" w:pos="794"/>
        <w:tab w:val="left" w:pos="1191"/>
        <w:tab w:val="left" w:pos="1588"/>
        <w:tab w:val="left" w:pos="1985"/>
      </w:tabs>
      <w:overflowPunct w:val="0"/>
      <w:autoSpaceDE w:val="0"/>
      <w:autoSpaceDN w:val="0"/>
      <w:adjustRightInd w:val="0"/>
      <w:spacing w:before="240" w:line="240" w:lineRule="auto"/>
      <w:jc w:val="center"/>
      <w:textAlignment w:val="baseline"/>
    </w:pPr>
    <w:rPr>
      <w:rFonts w:ascii="Times New Roman" w:eastAsia="Times New Roman" w:hAnsi="Times New Roman" w:cs="Times New Roman"/>
      <w:b/>
      <w:sz w:val="28"/>
      <w:szCs w:val="20"/>
      <w:lang w:eastAsia="de-DE"/>
    </w:rPr>
  </w:style>
  <w:style w:type="paragraph" w:customStyle="1" w:styleId="ASN1">
    <w:name w:val="ASN.1"/>
    <w:basedOn w:val="Normal"/>
    <w:uiPriority w:val="99"/>
    <w:rsid w:val="0060166E"/>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textAlignment w:val="baseline"/>
    </w:pPr>
    <w:rPr>
      <w:rFonts w:ascii="Times New Roman Bold" w:eastAsia="Times New Roman" w:hAnsi="Times New Roman Bold" w:cs="Times New Roman"/>
      <w:b/>
      <w:noProof/>
      <w:sz w:val="20"/>
      <w:szCs w:val="20"/>
      <w:lang w:eastAsia="de-DE"/>
    </w:rPr>
  </w:style>
  <w:style w:type="paragraph" w:customStyle="1" w:styleId="Call">
    <w:name w:val="Call"/>
    <w:basedOn w:val="Normal"/>
    <w:next w:val="Normal"/>
    <w:uiPriority w:val="99"/>
    <w:rsid w:val="0060166E"/>
    <w:pPr>
      <w:keepNext/>
      <w:keepLines/>
      <w:tabs>
        <w:tab w:val="left" w:pos="794"/>
        <w:tab w:val="left" w:pos="1191"/>
        <w:tab w:val="left" w:pos="1588"/>
        <w:tab w:val="left" w:pos="1985"/>
      </w:tabs>
      <w:overflowPunct w:val="0"/>
      <w:autoSpaceDE w:val="0"/>
      <w:autoSpaceDN w:val="0"/>
      <w:adjustRightInd w:val="0"/>
      <w:spacing w:before="160" w:line="240" w:lineRule="auto"/>
      <w:ind w:left="794"/>
      <w:textAlignment w:val="baseline"/>
    </w:pPr>
    <w:rPr>
      <w:rFonts w:ascii="Times New Roman" w:eastAsia="Times New Roman" w:hAnsi="Times New Roman" w:cs="Times New Roman"/>
      <w:i/>
      <w:sz w:val="24"/>
      <w:szCs w:val="20"/>
      <w:lang w:eastAsia="de-DE"/>
    </w:rPr>
  </w:style>
  <w:style w:type="paragraph" w:customStyle="1" w:styleId="ChapNo">
    <w:name w:val="Chap_No"/>
    <w:basedOn w:val="ArtNo"/>
    <w:next w:val="Chaptitle"/>
    <w:uiPriority w:val="99"/>
    <w:rsid w:val="0060166E"/>
    <w:rPr>
      <w:rFonts w:ascii="Times New Roman Bold" w:hAnsi="Times New Roman Bold"/>
      <w:b/>
    </w:rPr>
  </w:style>
  <w:style w:type="paragraph" w:customStyle="1" w:styleId="Chaptitle">
    <w:name w:val="Chap_title"/>
    <w:basedOn w:val="Arttitle"/>
    <w:next w:val="Normalaftertitle"/>
    <w:uiPriority w:val="99"/>
    <w:rsid w:val="0060166E"/>
  </w:style>
  <w:style w:type="paragraph" w:customStyle="1" w:styleId="ddate">
    <w:name w:val="ddate"/>
    <w:basedOn w:val="Normal"/>
    <w:uiPriority w:val="99"/>
    <w:rsid w:val="0060166E"/>
    <w:pPr>
      <w:framePr w:hSpace="181" w:wrap="around" w:vAnchor="page" w:hAnchor="margin" w:y="852"/>
      <w:shd w:val="solid" w:color="FFFFFF" w:fill="FFFFFF"/>
      <w:tabs>
        <w:tab w:val="left" w:pos="1134"/>
        <w:tab w:val="left" w:pos="1871"/>
        <w:tab w:val="left" w:pos="2268"/>
      </w:tabs>
      <w:overflowPunct w:val="0"/>
      <w:autoSpaceDE w:val="0"/>
      <w:autoSpaceDN w:val="0"/>
      <w:adjustRightInd w:val="0"/>
      <w:spacing w:line="240" w:lineRule="auto"/>
      <w:textAlignment w:val="baseline"/>
    </w:pPr>
    <w:rPr>
      <w:rFonts w:ascii="Times New Roman" w:eastAsia="Times New Roman" w:hAnsi="Times New Roman" w:cs="Times New Roman"/>
      <w:b/>
      <w:sz w:val="24"/>
      <w:szCs w:val="20"/>
      <w:lang w:eastAsia="de-DE"/>
    </w:rPr>
  </w:style>
  <w:style w:type="paragraph" w:customStyle="1" w:styleId="dnum">
    <w:name w:val="dnum"/>
    <w:basedOn w:val="Normal"/>
    <w:uiPriority w:val="99"/>
    <w:rsid w:val="0060166E"/>
    <w:pPr>
      <w:framePr w:hSpace="181" w:wrap="around" w:vAnchor="page" w:hAnchor="margin" w:y="852"/>
      <w:shd w:val="solid" w:color="FFFFFF" w:fill="FFFFFF"/>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sz w:val="24"/>
      <w:szCs w:val="20"/>
      <w:lang w:eastAsia="de-DE"/>
    </w:rPr>
  </w:style>
  <w:style w:type="paragraph" w:customStyle="1" w:styleId="dorlang">
    <w:name w:val="dorlang"/>
    <w:basedOn w:val="Normal"/>
    <w:uiPriority w:val="99"/>
    <w:rsid w:val="0060166E"/>
    <w:pPr>
      <w:framePr w:hSpace="181" w:wrap="around" w:vAnchor="page" w:hAnchor="margin" w:y="852"/>
      <w:shd w:val="solid" w:color="FFFFFF" w:fill="FFFFFF"/>
      <w:tabs>
        <w:tab w:val="left" w:pos="1134"/>
        <w:tab w:val="left" w:pos="1871"/>
        <w:tab w:val="left" w:pos="2268"/>
      </w:tabs>
      <w:overflowPunct w:val="0"/>
      <w:autoSpaceDE w:val="0"/>
      <w:autoSpaceDN w:val="0"/>
      <w:adjustRightInd w:val="0"/>
      <w:spacing w:line="240" w:lineRule="auto"/>
      <w:textAlignment w:val="baseline"/>
    </w:pPr>
    <w:rPr>
      <w:rFonts w:ascii="Times New Roman" w:eastAsia="Times New Roman" w:hAnsi="Times New Roman" w:cs="Times New Roman"/>
      <w:b/>
      <w:sz w:val="24"/>
      <w:szCs w:val="20"/>
      <w:lang w:eastAsia="de-DE"/>
    </w:rPr>
  </w:style>
  <w:style w:type="paragraph" w:customStyle="1" w:styleId="enumlev2">
    <w:name w:val="enumlev2"/>
    <w:basedOn w:val="enumlev1"/>
    <w:uiPriority w:val="99"/>
    <w:rsid w:val="0060166E"/>
    <w:pPr>
      <w:ind w:left="1191" w:hanging="397"/>
    </w:pPr>
  </w:style>
  <w:style w:type="paragraph" w:customStyle="1" w:styleId="enumlev3">
    <w:name w:val="enumlev3"/>
    <w:basedOn w:val="enumlev2"/>
    <w:uiPriority w:val="99"/>
    <w:rsid w:val="0060166E"/>
    <w:pPr>
      <w:ind w:left="1588"/>
    </w:pPr>
  </w:style>
  <w:style w:type="paragraph" w:customStyle="1" w:styleId="Equation0">
    <w:name w:val="Equation"/>
    <w:basedOn w:val="Normal"/>
    <w:uiPriority w:val="99"/>
    <w:rsid w:val="0060166E"/>
    <w:pPr>
      <w:tabs>
        <w:tab w:val="left" w:pos="794"/>
        <w:tab w:val="center" w:pos="4820"/>
        <w:tab w:val="right" w:pos="9639"/>
      </w:tabs>
      <w:overflowPunct w:val="0"/>
      <w:autoSpaceDE w:val="0"/>
      <w:autoSpaceDN w:val="0"/>
      <w:adjustRightInd w:val="0"/>
      <w:spacing w:before="120" w:line="240" w:lineRule="auto"/>
      <w:textAlignment w:val="baseline"/>
    </w:pPr>
    <w:rPr>
      <w:rFonts w:ascii="Times New Roman" w:eastAsia="Times New Roman" w:hAnsi="Times New Roman" w:cs="Times New Roman"/>
      <w:sz w:val="24"/>
      <w:szCs w:val="20"/>
      <w:lang w:eastAsia="de-DE"/>
    </w:rPr>
  </w:style>
  <w:style w:type="paragraph" w:customStyle="1" w:styleId="Equationlegend">
    <w:name w:val="Equation_legend"/>
    <w:basedOn w:val="Normal"/>
    <w:uiPriority w:val="99"/>
    <w:rsid w:val="0060166E"/>
    <w:pPr>
      <w:tabs>
        <w:tab w:val="right" w:pos="1531"/>
        <w:tab w:val="left" w:pos="1701"/>
      </w:tabs>
      <w:overflowPunct w:val="0"/>
      <w:autoSpaceDE w:val="0"/>
      <w:autoSpaceDN w:val="0"/>
      <w:adjustRightInd w:val="0"/>
      <w:spacing w:before="80" w:line="240" w:lineRule="auto"/>
      <w:ind w:left="1701" w:hanging="1701"/>
      <w:textAlignment w:val="baseline"/>
    </w:pPr>
    <w:rPr>
      <w:rFonts w:ascii="Times New Roman" w:eastAsia="Times New Roman" w:hAnsi="Times New Roman" w:cs="Times New Roman"/>
      <w:sz w:val="24"/>
      <w:szCs w:val="20"/>
      <w:lang w:eastAsia="de-DE"/>
    </w:rPr>
  </w:style>
  <w:style w:type="paragraph" w:customStyle="1" w:styleId="Figurelegend">
    <w:name w:val="Figure_legend"/>
    <w:basedOn w:val="Normal"/>
    <w:uiPriority w:val="99"/>
    <w:rsid w:val="0060166E"/>
    <w:pPr>
      <w:keepNext/>
      <w:keepLines/>
      <w:overflowPunct w:val="0"/>
      <w:autoSpaceDE w:val="0"/>
      <w:autoSpaceDN w:val="0"/>
      <w:adjustRightInd w:val="0"/>
      <w:spacing w:before="20" w:after="20" w:line="240" w:lineRule="auto"/>
      <w:textAlignment w:val="baseline"/>
    </w:pPr>
    <w:rPr>
      <w:rFonts w:ascii="Times New Roman" w:eastAsia="Times New Roman" w:hAnsi="Times New Roman" w:cs="Times New Roman"/>
      <w:szCs w:val="20"/>
      <w:lang w:eastAsia="de-DE"/>
    </w:rPr>
  </w:style>
  <w:style w:type="paragraph" w:customStyle="1" w:styleId="FigureNo">
    <w:name w:val="Figure_No"/>
    <w:basedOn w:val="Normal"/>
    <w:next w:val="Figuretitle"/>
    <w:uiPriority w:val="99"/>
    <w:rsid w:val="0060166E"/>
    <w:pPr>
      <w:keepNext/>
      <w:keepLines/>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caps/>
      <w:sz w:val="24"/>
      <w:szCs w:val="20"/>
      <w:lang w:eastAsia="de-DE"/>
    </w:rPr>
  </w:style>
  <w:style w:type="paragraph" w:customStyle="1" w:styleId="Figuretitle">
    <w:name w:val="Figure_title"/>
    <w:basedOn w:val="Tabletitle0"/>
    <w:next w:val="Normal"/>
    <w:uiPriority w:val="99"/>
    <w:rsid w:val="0060166E"/>
    <w:pPr>
      <w:keepNext w:val="0"/>
      <w:spacing w:after="480"/>
    </w:pPr>
  </w:style>
  <w:style w:type="paragraph" w:customStyle="1" w:styleId="Tabletitle0">
    <w:name w:val="Table_title"/>
    <w:basedOn w:val="Normal"/>
    <w:next w:val="Tabletext0"/>
    <w:uiPriority w:val="99"/>
    <w:rsid w:val="0060166E"/>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4"/>
      <w:szCs w:val="20"/>
      <w:lang w:eastAsia="de-DE"/>
    </w:rPr>
  </w:style>
  <w:style w:type="paragraph" w:customStyle="1" w:styleId="Figurewithouttitle">
    <w:name w:val="Figure_without_title"/>
    <w:basedOn w:val="FigureNo"/>
    <w:next w:val="Normal"/>
    <w:uiPriority w:val="99"/>
    <w:rsid w:val="0060166E"/>
    <w:pPr>
      <w:keepNext w:val="0"/>
    </w:pPr>
  </w:style>
  <w:style w:type="paragraph" w:customStyle="1" w:styleId="FirstFooter">
    <w:name w:val="FirstFooter"/>
    <w:basedOn w:val="Footer"/>
    <w:uiPriority w:val="99"/>
    <w:rsid w:val="0060166E"/>
    <w:pPr>
      <w:spacing w:before="40" w:line="240" w:lineRule="auto"/>
    </w:pPr>
    <w:rPr>
      <w:rFonts w:ascii="Times New Roman" w:eastAsia="Times New Roman" w:hAnsi="Times New Roman" w:cs="Times New Roman"/>
      <w:noProof/>
      <w:sz w:val="18"/>
      <w:szCs w:val="20"/>
      <w:lang w:eastAsia="de-DE"/>
    </w:rPr>
  </w:style>
  <w:style w:type="paragraph" w:customStyle="1" w:styleId="Headingi">
    <w:name w:val="Heading_i"/>
    <w:basedOn w:val="Normal"/>
    <w:next w:val="Normal"/>
    <w:uiPriority w:val="99"/>
    <w:rsid w:val="0060166E"/>
    <w:pPr>
      <w:keepNext/>
      <w:tabs>
        <w:tab w:val="left" w:pos="794"/>
        <w:tab w:val="left" w:pos="1191"/>
        <w:tab w:val="left" w:pos="1588"/>
        <w:tab w:val="left" w:pos="1985"/>
      </w:tabs>
      <w:overflowPunct w:val="0"/>
      <w:autoSpaceDE w:val="0"/>
      <w:autoSpaceDN w:val="0"/>
      <w:adjustRightInd w:val="0"/>
      <w:spacing w:before="160" w:line="240" w:lineRule="auto"/>
      <w:textAlignment w:val="baseline"/>
    </w:pPr>
    <w:rPr>
      <w:rFonts w:ascii="Times" w:eastAsia="Times New Roman" w:hAnsi="Times" w:cs="Times New Roman"/>
      <w:i/>
      <w:sz w:val="24"/>
      <w:szCs w:val="20"/>
      <w:lang w:eastAsia="de-DE"/>
    </w:rPr>
  </w:style>
  <w:style w:type="paragraph" w:customStyle="1" w:styleId="Note">
    <w:name w:val="Note"/>
    <w:basedOn w:val="Normal"/>
    <w:uiPriority w:val="99"/>
    <w:rsid w:val="0060166E"/>
    <w:pPr>
      <w:tabs>
        <w:tab w:val="left" w:pos="794"/>
        <w:tab w:val="left" w:pos="1191"/>
        <w:tab w:val="left" w:pos="1588"/>
        <w:tab w:val="left" w:pos="1985"/>
      </w:tabs>
      <w:overflowPunct w:val="0"/>
      <w:autoSpaceDE w:val="0"/>
      <w:autoSpaceDN w:val="0"/>
      <w:adjustRightInd w:val="0"/>
      <w:spacing w:before="80" w:line="240" w:lineRule="auto"/>
      <w:textAlignment w:val="baseline"/>
    </w:pPr>
    <w:rPr>
      <w:rFonts w:ascii="Times New Roman" w:eastAsia="Times New Roman" w:hAnsi="Times New Roman" w:cs="Times New Roman"/>
      <w:sz w:val="24"/>
      <w:szCs w:val="20"/>
      <w:lang w:eastAsia="de-DE"/>
    </w:rPr>
  </w:style>
  <w:style w:type="paragraph" w:customStyle="1" w:styleId="PartNo">
    <w:name w:val="Part_No"/>
    <w:basedOn w:val="AnnexNo"/>
    <w:next w:val="Partref"/>
    <w:uiPriority w:val="99"/>
    <w:rsid w:val="0060166E"/>
  </w:style>
  <w:style w:type="paragraph" w:customStyle="1" w:styleId="Partref">
    <w:name w:val="Part_ref"/>
    <w:basedOn w:val="Annexref"/>
    <w:next w:val="Parttitle"/>
    <w:uiPriority w:val="99"/>
    <w:rsid w:val="0060166E"/>
  </w:style>
  <w:style w:type="paragraph" w:customStyle="1" w:styleId="Parttitle">
    <w:name w:val="Part_title"/>
    <w:basedOn w:val="Annextitle0"/>
    <w:next w:val="Normalaftertitle"/>
    <w:uiPriority w:val="99"/>
    <w:rsid w:val="0060166E"/>
  </w:style>
  <w:style w:type="paragraph" w:customStyle="1" w:styleId="RecNo">
    <w:name w:val="Rec_No"/>
    <w:basedOn w:val="Normal"/>
    <w:next w:val="Rectitle"/>
    <w:uiPriority w:val="99"/>
    <w:rsid w:val="0060166E"/>
    <w:pPr>
      <w:keepNext/>
      <w:keepLines/>
      <w:tabs>
        <w:tab w:val="left" w:pos="794"/>
        <w:tab w:val="left" w:pos="1191"/>
        <w:tab w:val="left" w:pos="1588"/>
        <w:tab w:val="left" w:pos="1985"/>
      </w:tabs>
      <w:overflowPunct w:val="0"/>
      <w:autoSpaceDE w:val="0"/>
      <w:autoSpaceDN w:val="0"/>
      <w:adjustRightInd w:val="0"/>
      <w:spacing w:before="480" w:line="240" w:lineRule="auto"/>
      <w:jc w:val="center"/>
      <w:textAlignment w:val="baseline"/>
    </w:pPr>
    <w:rPr>
      <w:rFonts w:ascii="Times New Roman" w:eastAsia="Times New Roman" w:hAnsi="Times New Roman" w:cs="Times New Roman"/>
      <w:caps/>
      <w:sz w:val="28"/>
      <w:szCs w:val="20"/>
      <w:lang w:eastAsia="de-DE"/>
    </w:rPr>
  </w:style>
  <w:style w:type="paragraph" w:customStyle="1" w:styleId="Rectitle">
    <w:name w:val="Rec_title"/>
    <w:basedOn w:val="RecNo"/>
    <w:next w:val="Recref"/>
    <w:uiPriority w:val="99"/>
    <w:rsid w:val="0060166E"/>
    <w:pPr>
      <w:spacing w:before="240"/>
    </w:pPr>
    <w:rPr>
      <w:rFonts w:ascii="Times New Roman Bold" w:hAnsi="Times New Roman Bold"/>
      <w:b/>
      <w:caps w:val="0"/>
    </w:rPr>
  </w:style>
  <w:style w:type="paragraph" w:customStyle="1" w:styleId="Recref">
    <w:name w:val="Rec_ref"/>
    <w:basedOn w:val="Rectitle"/>
    <w:next w:val="Recdate"/>
    <w:uiPriority w:val="99"/>
    <w:rsid w:val="0060166E"/>
    <w:pPr>
      <w:tabs>
        <w:tab w:val="clear" w:pos="794"/>
        <w:tab w:val="clear" w:pos="1191"/>
        <w:tab w:val="clear" w:pos="1588"/>
        <w:tab w:val="clear" w:pos="1985"/>
      </w:tabs>
      <w:spacing w:before="120"/>
    </w:pPr>
    <w:rPr>
      <w:rFonts w:ascii="Times New Roman" w:hAnsi="Times New Roman"/>
      <w:b w:val="0"/>
      <w:i/>
      <w:sz w:val="24"/>
    </w:rPr>
  </w:style>
  <w:style w:type="paragraph" w:customStyle="1" w:styleId="Recdate">
    <w:name w:val="Rec_date"/>
    <w:basedOn w:val="Recref"/>
    <w:next w:val="Normalaftertitle"/>
    <w:uiPriority w:val="99"/>
    <w:rsid w:val="0060166E"/>
    <w:pPr>
      <w:jc w:val="right"/>
    </w:pPr>
    <w:rPr>
      <w:sz w:val="22"/>
    </w:rPr>
  </w:style>
  <w:style w:type="paragraph" w:customStyle="1" w:styleId="Questiondate">
    <w:name w:val="Question_date"/>
    <w:basedOn w:val="Recdate"/>
    <w:next w:val="Normalaftertitle"/>
    <w:uiPriority w:val="99"/>
    <w:rsid w:val="0060166E"/>
  </w:style>
  <w:style w:type="paragraph" w:customStyle="1" w:styleId="QuestionNo">
    <w:name w:val="Question_No"/>
    <w:basedOn w:val="RecNo"/>
    <w:next w:val="Questiontitle"/>
    <w:uiPriority w:val="99"/>
    <w:rsid w:val="0060166E"/>
  </w:style>
  <w:style w:type="paragraph" w:customStyle="1" w:styleId="Questiontitle">
    <w:name w:val="Question_title"/>
    <w:basedOn w:val="Rectitle"/>
    <w:next w:val="Questionref"/>
    <w:uiPriority w:val="99"/>
    <w:rsid w:val="0060166E"/>
  </w:style>
  <w:style w:type="paragraph" w:customStyle="1" w:styleId="Questionref">
    <w:name w:val="Question_ref"/>
    <w:basedOn w:val="Recref"/>
    <w:next w:val="Questiondate"/>
    <w:uiPriority w:val="99"/>
    <w:rsid w:val="0060166E"/>
  </w:style>
  <w:style w:type="paragraph" w:customStyle="1" w:styleId="Reftitle">
    <w:name w:val="Ref_title"/>
    <w:basedOn w:val="Normal"/>
    <w:next w:val="Normal"/>
    <w:uiPriority w:val="99"/>
    <w:rsid w:val="0060166E"/>
    <w:pPr>
      <w:tabs>
        <w:tab w:val="left" w:pos="794"/>
        <w:tab w:val="left" w:pos="1191"/>
        <w:tab w:val="left" w:pos="1588"/>
        <w:tab w:val="left" w:pos="1985"/>
      </w:tabs>
      <w:overflowPunct w:val="0"/>
      <w:autoSpaceDE w:val="0"/>
      <w:autoSpaceDN w:val="0"/>
      <w:adjustRightInd w:val="0"/>
      <w:spacing w:before="480" w:line="240" w:lineRule="auto"/>
      <w:jc w:val="center"/>
      <w:textAlignment w:val="baseline"/>
    </w:pPr>
    <w:rPr>
      <w:rFonts w:ascii="Times New Roman" w:eastAsia="Times New Roman" w:hAnsi="Times New Roman" w:cs="Times New Roman"/>
      <w:caps/>
      <w:sz w:val="24"/>
      <w:szCs w:val="20"/>
      <w:lang w:eastAsia="de-DE"/>
    </w:rPr>
  </w:style>
  <w:style w:type="paragraph" w:customStyle="1" w:styleId="Repdate">
    <w:name w:val="Rep_date"/>
    <w:basedOn w:val="Recdate"/>
    <w:next w:val="Normalaftertitle"/>
    <w:uiPriority w:val="99"/>
    <w:rsid w:val="0060166E"/>
  </w:style>
  <w:style w:type="paragraph" w:customStyle="1" w:styleId="RepNo">
    <w:name w:val="Rep_No"/>
    <w:basedOn w:val="RecNo"/>
    <w:next w:val="Reptitle"/>
    <w:uiPriority w:val="99"/>
    <w:rsid w:val="0060166E"/>
  </w:style>
  <w:style w:type="paragraph" w:customStyle="1" w:styleId="Reptitle">
    <w:name w:val="Rep_title"/>
    <w:basedOn w:val="Rectitle"/>
    <w:next w:val="Repref"/>
    <w:uiPriority w:val="99"/>
    <w:rsid w:val="0060166E"/>
  </w:style>
  <w:style w:type="paragraph" w:customStyle="1" w:styleId="Repref">
    <w:name w:val="Rep_ref"/>
    <w:basedOn w:val="Recref"/>
    <w:next w:val="Repdate"/>
    <w:uiPriority w:val="99"/>
    <w:rsid w:val="0060166E"/>
  </w:style>
  <w:style w:type="paragraph" w:customStyle="1" w:styleId="Resdate">
    <w:name w:val="Res_date"/>
    <w:basedOn w:val="Recdate"/>
    <w:next w:val="Normalaftertitle"/>
    <w:uiPriority w:val="99"/>
    <w:rsid w:val="0060166E"/>
  </w:style>
  <w:style w:type="paragraph" w:customStyle="1" w:styleId="ResNo">
    <w:name w:val="Res_No"/>
    <w:basedOn w:val="RecNo"/>
    <w:next w:val="Restitle"/>
    <w:uiPriority w:val="99"/>
    <w:rsid w:val="0060166E"/>
  </w:style>
  <w:style w:type="paragraph" w:customStyle="1" w:styleId="Restitle">
    <w:name w:val="Res_title"/>
    <w:basedOn w:val="Rectitle"/>
    <w:next w:val="Resref"/>
    <w:uiPriority w:val="99"/>
    <w:rsid w:val="0060166E"/>
  </w:style>
  <w:style w:type="paragraph" w:customStyle="1" w:styleId="Resref">
    <w:name w:val="Res_ref"/>
    <w:basedOn w:val="Recref"/>
    <w:next w:val="Resdate"/>
    <w:uiPriority w:val="99"/>
    <w:rsid w:val="0060166E"/>
  </w:style>
  <w:style w:type="paragraph" w:customStyle="1" w:styleId="SectionNo">
    <w:name w:val="Section_No"/>
    <w:basedOn w:val="AnnexNo"/>
    <w:next w:val="Sectiontitle"/>
    <w:uiPriority w:val="99"/>
    <w:rsid w:val="0060166E"/>
  </w:style>
  <w:style w:type="paragraph" w:customStyle="1" w:styleId="Sectiontitle">
    <w:name w:val="Section_title"/>
    <w:basedOn w:val="Annextitle0"/>
    <w:next w:val="Normalaftertitle"/>
    <w:uiPriority w:val="99"/>
    <w:rsid w:val="0060166E"/>
  </w:style>
  <w:style w:type="paragraph" w:customStyle="1" w:styleId="Source">
    <w:name w:val="Source"/>
    <w:basedOn w:val="Normal"/>
    <w:next w:val="Normalaftertitle"/>
    <w:uiPriority w:val="99"/>
    <w:rsid w:val="0060166E"/>
    <w:pPr>
      <w:tabs>
        <w:tab w:val="left" w:pos="794"/>
        <w:tab w:val="left" w:pos="1191"/>
        <w:tab w:val="left" w:pos="1588"/>
        <w:tab w:val="left" w:pos="1985"/>
      </w:tabs>
      <w:overflowPunct w:val="0"/>
      <w:autoSpaceDE w:val="0"/>
      <w:autoSpaceDN w:val="0"/>
      <w:adjustRightInd w:val="0"/>
      <w:spacing w:before="840" w:after="200" w:line="240" w:lineRule="auto"/>
      <w:jc w:val="center"/>
      <w:textAlignment w:val="baseline"/>
    </w:pPr>
    <w:rPr>
      <w:rFonts w:ascii="Times New Roman" w:eastAsia="Times New Roman" w:hAnsi="Times New Roman" w:cs="Times New Roman"/>
      <w:b/>
      <w:sz w:val="28"/>
      <w:szCs w:val="20"/>
      <w:lang w:eastAsia="de-DE"/>
    </w:rPr>
  </w:style>
  <w:style w:type="paragraph" w:customStyle="1" w:styleId="SpecialFooter">
    <w:name w:val="Special Footer"/>
    <w:basedOn w:val="Footer"/>
    <w:uiPriority w:val="99"/>
    <w:rsid w:val="0060166E"/>
    <w:pPr>
      <w:tabs>
        <w:tab w:val="left" w:pos="567"/>
        <w:tab w:val="left" w:pos="1134"/>
        <w:tab w:val="left" w:pos="1701"/>
        <w:tab w:val="left" w:pos="2268"/>
        <w:tab w:val="left" w:pos="2835"/>
        <w:tab w:val="left" w:pos="5954"/>
        <w:tab w:val="right" w:pos="9639"/>
      </w:tabs>
      <w:overflowPunct w:val="0"/>
      <w:autoSpaceDE w:val="0"/>
      <w:autoSpaceDN w:val="0"/>
      <w:adjustRightInd w:val="0"/>
      <w:spacing w:line="240" w:lineRule="auto"/>
      <w:jc w:val="both"/>
      <w:textAlignment w:val="baseline"/>
    </w:pPr>
    <w:rPr>
      <w:rFonts w:ascii="Times New Roman" w:eastAsia="Times New Roman" w:hAnsi="Times New Roman" w:cs="Times New Roman"/>
      <w:noProof/>
      <w:sz w:val="18"/>
      <w:szCs w:val="20"/>
      <w:lang w:eastAsia="de-DE"/>
    </w:rPr>
  </w:style>
  <w:style w:type="paragraph" w:customStyle="1" w:styleId="Tablehead0">
    <w:name w:val="Table_head"/>
    <w:basedOn w:val="Tabletext0"/>
    <w:next w:val="Tabletext0"/>
    <w:rsid w:val="0060166E"/>
    <w:pPr>
      <w:keepNext/>
      <w:spacing w:before="80" w:after="80"/>
      <w:jc w:val="center"/>
    </w:pPr>
    <w:rPr>
      <w:rFonts w:ascii="Times New Roman" w:hAnsi="Times New Roman" w:cs="Times New Roman"/>
      <w:b/>
      <w:szCs w:val="20"/>
      <w:lang w:eastAsia="de-DE"/>
    </w:rPr>
  </w:style>
  <w:style w:type="paragraph" w:customStyle="1" w:styleId="Tablelegend">
    <w:name w:val="Table_legend"/>
    <w:basedOn w:val="Tabletext0"/>
    <w:uiPriority w:val="99"/>
    <w:rsid w:val="0060166E"/>
    <w:pPr>
      <w:spacing w:before="120"/>
    </w:pPr>
    <w:rPr>
      <w:rFonts w:ascii="Times New Roman" w:hAnsi="Times New Roman" w:cs="Times New Roman"/>
      <w:szCs w:val="20"/>
      <w:lang w:eastAsia="de-DE"/>
    </w:rPr>
  </w:style>
  <w:style w:type="paragraph" w:customStyle="1" w:styleId="Tableref">
    <w:name w:val="Table_ref"/>
    <w:basedOn w:val="Normal"/>
    <w:next w:val="Tabletitle0"/>
    <w:uiPriority w:val="99"/>
    <w:rsid w:val="0060166E"/>
    <w:pPr>
      <w:keepNext/>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sz w:val="24"/>
      <w:szCs w:val="20"/>
      <w:lang w:eastAsia="de-DE"/>
    </w:rPr>
  </w:style>
  <w:style w:type="paragraph" w:customStyle="1" w:styleId="Title1">
    <w:name w:val="Title 1"/>
    <w:basedOn w:val="Source"/>
    <w:next w:val="Title2"/>
    <w:uiPriority w:val="99"/>
    <w:rsid w:val="0060166E"/>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60166E"/>
  </w:style>
  <w:style w:type="paragraph" w:customStyle="1" w:styleId="Title3">
    <w:name w:val="Title 3"/>
    <w:basedOn w:val="Title2"/>
    <w:next w:val="Title4"/>
    <w:uiPriority w:val="99"/>
    <w:rsid w:val="0060166E"/>
    <w:rPr>
      <w:caps w:val="0"/>
    </w:rPr>
  </w:style>
  <w:style w:type="paragraph" w:customStyle="1" w:styleId="Title4">
    <w:name w:val="Title 4"/>
    <w:basedOn w:val="Title3"/>
    <w:next w:val="Heading1"/>
    <w:uiPriority w:val="99"/>
    <w:rsid w:val="0060166E"/>
    <w:rPr>
      <w:b/>
    </w:rPr>
  </w:style>
  <w:style w:type="paragraph" w:customStyle="1" w:styleId="toc0">
    <w:name w:val="toc 0"/>
    <w:basedOn w:val="Normal"/>
    <w:next w:val="TOC1"/>
    <w:uiPriority w:val="99"/>
    <w:rsid w:val="0060166E"/>
    <w:pPr>
      <w:tabs>
        <w:tab w:val="right" w:pos="9781"/>
      </w:tabs>
      <w:overflowPunct w:val="0"/>
      <w:autoSpaceDE w:val="0"/>
      <w:autoSpaceDN w:val="0"/>
      <w:adjustRightInd w:val="0"/>
      <w:spacing w:before="120" w:line="240" w:lineRule="auto"/>
      <w:textAlignment w:val="baseline"/>
    </w:pPr>
    <w:rPr>
      <w:rFonts w:ascii="Times New Roman" w:eastAsia="Times New Roman" w:hAnsi="Times New Roman" w:cs="Times New Roman"/>
      <w:b/>
      <w:sz w:val="24"/>
      <w:szCs w:val="20"/>
      <w:lang w:eastAsia="de-DE"/>
    </w:rPr>
  </w:style>
  <w:style w:type="paragraph" w:customStyle="1" w:styleId="Blanc">
    <w:name w:val="Blanc"/>
    <w:basedOn w:val="Normal"/>
    <w:next w:val="TableText1"/>
    <w:uiPriority w:val="99"/>
    <w:rsid w:val="0060166E"/>
    <w:pPr>
      <w:keepNext/>
      <w:keepLines/>
      <w:spacing w:line="240" w:lineRule="auto"/>
      <w:jc w:val="both"/>
    </w:pPr>
    <w:rPr>
      <w:rFonts w:ascii="Times New Roman" w:eastAsia="Times New Roman" w:hAnsi="Times New Roman" w:cs="Times New Roman"/>
      <w:sz w:val="16"/>
      <w:szCs w:val="20"/>
      <w:lang w:eastAsia="de-DE"/>
    </w:rPr>
  </w:style>
  <w:style w:type="paragraph" w:customStyle="1" w:styleId="Tablefin">
    <w:name w:val="Table_fin"/>
    <w:basedOn w:val="Normal"/>
    <w:next w:val="Normal"/>
    <w:uiPriority w:val="99"/>
    <w:rsid w:val="0060166E"/>
    <w:pPr>
      <w:tabs>
        <w:tab w:val="left" w:pos="794"/>
        <w:tab w:val="left" w:pos="1191"/>
        <w:tab w:val="left" w:pos="1588"/>
        <w:tab w:val="left" w:pos="1985"/>
      </w:tabs>
      <w:spacing w:before="284" w:line="240" w:lineRule="auto"/>
      <w:jc w:val="both"/>
    </w:pPr>
    <w:rPr>
      <w:rFonts w:ascii="Times New Roman" w:eastAsia="Times New Roman" w:hAnsi="Times New Roman" w:cs="Times New Roman"/>
      <w:sz w:val="20"/>
      <w:szCs w:val="20"/>
      <w:lang w:eastAsia="de-DE"/>
    </w:rPr>
  </w:style>
  <w:style w:type="paragraph" w:customStyle="1" w:styleId="PARAGRAPH">
    <w:name w:val="PARAGRAPH"/>
    <w:aliases w:val="P,P Char,PARAGRAPH Char Char Char Char Char Char Char Char,PARAGRAPH Char,P Char1,P Char Char Char Char Char Char,PARAGRAPH Char Char Char Char Char Char Char Char Char Char Char"/>
    <w:uiPriority w:val="99"/>
    <w:rsid w:val="0060166E"/>
    <w:pPr>
      <w:tabs>
        <w:tab w:val="center" w:pos="4536"/>
        <w:tab w:val="right" w:pos="9072"/>
      </w:tabs>
      <w:spacing w:before="100" w:line="240" w:lineRule="auto"/>
      <w:jc w:val="both"/>
    </w:pPr>
    <w:rPr>
      <w:rFonts w:ascii="Arial" w:eastAsia="Times New Roman" w:hAnsi="Arial" w:cs="Times New Roman"/>
      <w:noProof/>
      <w:spacing w:val="8"/>
      <w:sz w:val="20"/>
      <w:szCs w:val="20"/>
      <w:lang w:val="de-DE" w:eastAsia="de-DE"/>
    </w:rPr>
  </w:style>
  <w:style w:type="paragraph" w:customStyle="1" w:styleId="listitem">
    <w:name w:val="listitem"/>
    <w:basedOn w:val="Normal"/>
    <w:uiPriority w:val="99"/>
    <w:rsid w:val="0060166E"/>
    <w:pPr>
      <w:tabs>
        <w:tab w:val="left" w:pos="794"/>
        <w:tab w:val="left" w:pos="1191"/>
        <w:tab w:val="left" w:pos="1588"/>
        <w:tab w:val="left" w:pos="1985"/>
      </w:tabs>
      <w:spacing w:line="240" w:lineRule="auto"/>
    </w:pPr>
    <w:rPr>
      <w:rFonts w:ascii="Times New Roman" w:eastAsia="Times New Roman" w:hAnsi="Times New Roman" w:cs="Times New Roman"/>
      <w:sz w:val="24"/>
      <w:szCs w:val="20"/>
      <w:lang w:eastAsia="de-DE"/>
    </w:rPr>
  </w:style>
  <w:style w:type="paragraph" w:customStyle="1" w:styleId="Fig0">
    <w:name w:val="Fig_#"/>
    <w:basedOn w:val="Fig"/>
    <w:next w:val="Normal"/>
    <w:uiPriority w:val="99"/>
    <w:rsid w:val="0060166E"/>
    <w:pPr>
      <w:jc w:val="left"/>
    </w:pPr>
    <w:rPr>
      <w:color w:val="FFFFFF"/>
    </w:rPr>
  </w:style>
  <w:style w:type="paragraph" w:customStyle="1" w:styleId="Figure0">
    <w:name w:val="Figure"/>
    <w:basedOn w:val="Normal"/>
    <w:next w:val="Normal"/>
    <w:uiPriority w:val="99"/>
    <w:rsid w:val="0060166E"/>
    <w:pPr>
      <w:keepNext/>
      <w:keepLines/>
      <w:tabs>
        <w:tab w:val="left" w:pos="794"/>
        <w:tab w:val="left" w:pos="1191"/>
        <w:tab w:val="left" w:pos="1588"/>
        <w:tab w:val="left" w:pos="1985"/>
      </w:tabs>
      <w:spacing w:before="240" w:line="240" w:lineRule="auto"/>
      <w:jc w:val="center"/>
    </w:pPr>
    <w:rPr>
      <w:rFonts w:ascii="Times New Roman" w:eastAsia="Times New Roman" w:hAnsi="Times New Roman" w:cs="Times New Roman"/>
      <w:sz w:val="20"/>
      <w:szCs w:val="20"/>
      <w:lang w:eastAsia="de-DE"/>
    </w:rPr>
  </w:style>
  <w:style w:type="paragraph" w:customStyle="1" w:styleId="Textkursiv">
    <w:name w:val="Textkursiv"/>
    <w:basedOn w:val="Normal"/>
    <w:uiPriority w:val="99"/>
    <w:rsid w:val="0060166E"/>
    <w:pPr>
      <w:tabs>
        <w:tab w:val="left" w:pos="794"/>
        <w:tab w:val="left" w:pos="1191"/>
        <w:tab w:val="left" w:pos="1588"/>
        <w:tab w:val="left" w:pos="1985"/>
      </w:tabs>
      <w:spacing w:before="120" w:line="240" w:lineRule="auto"/>
      <w:ind w:left="794"/>
    </w:pPr>
    <w:rPr>
      <w:rFonts w:ascii="Univers" w:eastAsia="Times New Roman" w:hAnsi="Univers" w:cs="Times New Roman"/>
      <w:i/>
      <w:sz w:val="22"/>
      <w:szCs w:val="20"/>
      <w:lang w:eastAsia="de-DE"/>
    </w:rPr>
  </w:style>
  <w:style w:type="paragraph" w:customStyle="1" w:styleId="deftexte">
    <w:name w:val="def texte"/>
    <w:basedOn w:val="Normal"/>
    <w:uiPriority w:val="99"/>
    <w:rsid w:val="0060166E"/>
    <w:pPr>
      <w:tabs>
        <w:tab w:val="left" w:pos="794"/>
        <w:tab w:val="left" w:pos="1191"/>
        <w:tab w:val="left" w:pos="1588"/>
        <w:tab w:val="left" w:pos="1985"/>
      </w:tabs>
      <w:spacing w:before="136" w:line="240" w:lineRule="auto"/>
      <w:jc w:val="both"/>
    </w:pPr>
    <w:rPr>
      <w:rFonts w:ascii="Times New Roman" w:eastAsia="Times New Roman" w:hAnsi="Times New Roman" w:cs="Times New Roman"/>
      <w:sz w:val="20"/>
      <w:szCs w:val="20"/>
      <w:lang w:eastAsia="de-DE"/>
    </w:rPr>
  </w:style>
  <w:style w:type="paragraph" w:customStyle="1" w:styleId="Line">
    <w:name w:val="Line"/>
    <w:basedOn w:val="Normal"/>
    <w:next w:val="Normal"/>
    <w:uiPriority w:val="99"/>
    <w:rsid w:val="0060166E"/>
    <w:pPr>
      <w:pBdr>
        <w:top w:val="single" w:sz="6" w:space="1" w:color="auto"/>
      </w:pBdr>
      <w:spacing w:before="240" w:line="240" w:lineRule="auto"/>
      <w:ind w:left="3997" w:right="3997"/>
      <w:jc w:val="center"/>
    </w:pPr>
    <w:rPr>
      <w:rFonts w:ascii="Times New Roman" w:eastAsia="Times New Roman" w:hAnsi="Times New Roman" w:cs="Times New Roman"/>
      <w:sz w:val="20"/>
      <w:szCs w:val="20"/>
      <w:lang w:eastAsia="de-DE"/>
    </w:rPr>
  </w:style>
  <w:style w:type="paragraph" w:customStyle="1" w:styleId="FIGURE-title">
    <w:name w:val="FIGURE-title"/>
    <w:basedOn w:val="PARAGRAPH"/>
    <w:next w:val="PARAGRAPH"/>
    <w:uiPriority w:val="99"/>
    <w:rsid w:val="0060166E"/>
    <w:pPr>
      <w:tabs>
        <w:tab w:val="clear" w:pos="4536"/>
        <w:tab w:val="clear" w:pos="9072"/>
      </w:tabs>
      <w:jc w:val="center"/>
    </w:pPr>
    <w:rPr>
      <w:b/>
      <w:noProof w:val="0"/>
      <w:sz w:val="18"/>
      <w:lang w:val="en-GB"/>
    </w:rPr>
  </w:style>
  <w:style w:type="paragraph" w:customStyle="1" w:styleId="TABLE-title">
    <w:name w:val="TABLE-title"/>
    <w:basedOn w:val="PARAGRAPH"/>
    <w:uiPriority w:val="99"/>
    <w:rsid w:val="0060166E"/>
    <w:pPr>
      <w:tabs>
        <w:tab w:val="clear" w:pos="4536"/>
        <w:tab w:val="clear" w:pos="9072"/>
      </w:tabs>
      <w:jc w:val="center"/>
    </w:pPr>
    <w:rPr>
      <w:b/>
      <w:noProof w:val="0"/>
      <w:sz w:val="19"/>
      <w:lang w:val="en-GB"/>
    </w:rPr>
  </w:style>
  <w:style w:type="paragraph" w:customStyle="1" w:styleId="TABLE-col-heading">
    <w:name w:val="TABLE-col-heading"/>
    <w:basedOn w:val="PARAGRAPH"/>
    <w:uiPriority w:val="99"/>
    <w:rsid w:val="0060166E"/>
    <w:pPr>
      <w:tabs>
        <w:tab w:val="clear" w:pos="4536"/>
        <w:tab w:val="clear" w:pos="9072"/>
      </w:tabs>
      <w:spacing w:before="60" w:after="60"/>
      <w:jc w:val="center"/>
    </w:pPr>
    <w:rPr>
      <w:b/>
      <w:noProof w:val="0"/>
      <w:sz w:val="16"/>
      <w:lang w:val="en-GB"/>
    </w:rPr>
  </w:style>
  <w:style w:type="paragraph" w:customStyle="1" w:styleId="TABLE-cell">
    <w:name w:val="TABLE-cell"/>
    <w:basedOn w:val="TABLE-col-heading"/>
    <w:uiPriority w:val="99"/>
    <w:rsid w:val="0060166E"/>
    <w:pPr>
      <w:jc w:val="left"/>
    </w:pPr>
    <w:rPr>
      <w:b w:val="0"/>
    </w:rPr>
  </w:style>
  <w:style w:type="paragraph" w:customStyle="1" w:styleId="NOTE0">
    <w:name w:val="NOTE"/>
    <w:basedOn w:val="PARAGRAPH"/>
    <w:uiPriority w:val="99"/>
    <w:rsid w:val="0060166E"/>
    <w:pPr>
      <w:tabs>
        <w:tab w:val="clear" w:pos="4536"/>
        <w:tab w:val="clear" w:pos="9072"/>
      </w:tabs>
      <w:snapToGrid w:val="0"/>
      <w:spacing w:after="100"/>
    </w:pPr>
    <w:rPr>
      <w:rFonts w:cs="Arial"/>
      <w:noProof w:val="0"/>
      <w:sz w:val="16"/>
      <w:szCs w:val="16"/>
      <w:lang w:val="en-GB" w:eastAsia="zh-CN"/>
    </w:rPr>
  </w:style>
  <w:style w:type="paragraph" w:customStyle="1" w:styleId="ANNEXtitle">
    <w:name w:val="ANNEX_title"/>
    <w:basedOn w:val="Normal"/>
    <w:next w:val="ANNEX-heading1"/>
    <w:uiPriority w:val="99"/>
    <w:rsid w:val="0060166E"/>
    <w:pPr>
      <w:pageBreakBefore/>
      <w:numPr>
        <w:numId w:val="32"/>
      </w:numPr>
      <w:snapToGrid w:val="0"/>
      <w:spacing w:after="200" w:line="240" w:lineRule="auto"/>
      <w:jc w:val="center"/>
      <w:outlineLvl w:val="0"/>
    </w:pPr>
    <w:rPr>
      <w:rFonts w:ascii="Arial" w:eastAsia="Times New Roman" w:hAnsi="Arial" w:cs="Arial"/>
      <w:b/>
      <w:bCs/>
      <w:spacing w:val="8"/>
      <w:sz w:val="24"/>
      <w:szCs w:val="24"/>
      <w:lang w:eastAsia="zh-CN"/>
    </w:rPr>
  </w:style>
  <w:style w:type="paragraph" w:customStyle="1" w:styleId="ANNEX-heading1">
    <w:name w:val="ANNEX-heading1"/>
    <w:basedOn w:val="Heading1"/>
    <w:next w:val="PARAGRAPH"/>
    <w:link w:val="ANNEX-heading1Char"/>
    <w:uiPriority w:val="99"/>
    <w:rsid w:val="0060166E"/>
    <w:pPr>
      <w:keepLines w:val="0"/>
      <w:numPr>
        <w:ilvl w:val="1"/>
        <w:numId w:val="32"/>
      </w:numPr>
      <w:suppressAutoHyphens/>
      <w:snapToGrid w:val="0"/>
      <w:spacing w:before="200" w:line="240" w:lineRule="auto"/>
      <w:outlineLvl w:val="1"/>
    </w:pPr>
    <w:rPr>
      <w:rFonts w:ascii="Arial" w:eastAsia="Times New Roman" w:hAnsi="Arial" w:cs="Times New Roman"/>
      <w:caps w:val="0"/>
      <w:color w:val="auto"/>
      <w:spacing w:val="8"/>
      <w:sz w:val="22"/>
      <w:szCs w:val="22"/>
      <w:lang w:val="en-US" w:eastAsia="zh-CN"/>
    </w:rPr>
  </w:style>
  <w:style w:type="paragraph" w:customStyle="1" w:styleId="ANNEX-heading2">
    <w:name w:val="ANNEX-heading2"/>
    <w:basedOn w:val="Heading2"/>
    <w:next w:val="PARAGRAPH"/>
    <w:uiPriority w:val="99"/>
    <w:rsid w:val="0060166E"/>
    <w:pPr>
      <w:keepLines w:val="0"/>
      <w:numPr>
        <w:ilvl w:val="2"/>
        <w:numId w:val="32"/>
      </w:numPr>
      <w:tabs>
        <w:tab w:val="num" w:pos="1440"/>
        <w:tab w:val="num" w:pos="2340"/>
      </w:tabs>
      <w:suppressAutoHyphens/>
      <w:snapToGrid w:val="0"/>
      <w:spacing w:after="120" w:line="240" w:lineRule="auto"/>
      <w:outlineLvl w:val="2"/>
    </w:pPr>
    <w:rPr>
      <w:rFonts w:ascii="Arial" w:eastAsia="Times New Roman" w:hAnsi="Arial" w:cs="Arial"/>
      <w:smallCaps/>
      <w:color w:val="auto"/>
      <w:spacing w:val="8"/>
      <w:sz w:val="20"/>
      <w:szCs w:val="20"/>
      <w:lang w:eastAsia="zh-CN"/>
    </w:rPr>
  </w:style>
  <w:style w:type="paragraph" w:customStyle="1" w:styleId="ANNEX-heading3">
    <w:name w:val="ANNEX-heading3"/>
    <w:basedOn w:val="Heading3"/>
    <w:next w:val="PARAGRAPH"/>
    <w:uiPriority w:val="99"/>
    <w:rsid w:val="0060166E"/>
    <w:pPr>
      <w:keepLines w:val="0"/>
      <w:numPr>
        <w:ilvl w:val="3"/>
        <w:numId w:val="32"/>
      </w:numPr>
      <w:tabs>
        <w:tab w:val="num" w:pos="2880"/>
      </w:tabs>
      <w:suppressAutoHyphens/>
      <w:snapToGrid w:val="0"/>
      <w:spacing w:before="100" w:after="100" w:line="240" w:lineRule="auto"/>
      <w:outlineLvl w:val="3"/>
    </w:pPr>
    <w:rPr>
      <w:rFonts w:ascii="Arial" w:eastAsia="Times New Roman" w:hAnsi="Arial" w:cs="Arial"/>
      <w:color w:val="auto"/>
      <w:spacing w:val="8"/>
      <w:sz w:val="20"/>
      <w:szCs w:val="20"/>
      <w:lang w:eastAsia="zh-CN"/>
    </w:rPr>
  </w:style>
  <w:style w:type="paragraph" w:customStyle="1" w:styleId="ANNEX-heading4">
    <w:name w:val="ANNEX-heading4"/>
    <w:basedOn w:val="Heading4"/>
    <w:next w:val="PARAGRAPH"/>
    <w:uiPriority w:val="99"/>
    <w:rsid w:val="0060166E"/>
    <w:pPr>
      <w:keepLines w:val="0"/>
      <w:numPr>
        <w:ilvl w:val="4"/>
        <w:numId w:val="32"/>
      </w:numPr>
      <w:tabs>
        <w:tab w:val="num" w:pos="3600"/>
      </w:tabs>
      <w:suppressAutoHyphens/>
      <w:snapToGrid w:val="0"/>
      <w:spacing w:before="100" w:after="100" w:line="240" w:lineRule="auto"/>
      <w:outlineLvl w:val="4"/>
    </w:pPr>
    <w:rPr>
      <w:rFonts w:ascii="Arial" w:eastAsia="Times New Roman" w:hAnsi="Arial" w:cs="Arial"/>
      <w:b w:val="0"/>
      <w:iCs w:val="0"/>
      <w:color w:val="auto"/>
      <w:spacing w:val="8"/>
      <w:sz w:val="20"/>
      <w:szCs w:val="20"/>
      <w:lang w:eastAsia="zh-CN"/>
    </w:rPr>
  </w:style>
  <w:style w:type="paragraph" w:customStyle="1" w:styleId="ANNEX-heading5">
    <w:name w:val="ANNEX-heading5"/>
    <w:basedOn w:val="Heading5"/>
    <w:next w:val="PARAGRAPH"/>
    <w:uiPriority w:val="99"/>
    <w:rsid w:val="0060166E"/>
    <w:pPr>
      <w:keepLines w:val="0"/>
      <w:numPr>
        <w:ilvl w:val="5"/>
        <w:numId w:val="32"/>
      </w:numPr>
      <w:tabs>
        <w:tab w:val="num" w:pos="4320"/>
      </w:tabs>
      <w:suppressAutoHyphens/>
      <w:snapToGrid w:val="0"/>
      <w:spacing w:before="100" w:after="100" w:line="240" w:lineRule="auto"/>
      <w:outlineLvl w:val="5"/>
    </w:pPr>
    <w:rPr>
      <w:rFonts w:ascii="Arial" w:eastAsia="Times New Roman" w:hAnsi="Arial" w:cs="Arial"/>
      <w:b/>
      <w:bCs/>
      <w:color w:val="auto"/>
      <w:spacing w:val="8"/>
      <w:sz w:val="20"/>
      <w:szCs w:val="20"/>
      <w:lang w:eastAsia="zh-CN"/>
    </w:rPr>
  </w:style>
  <w:style w:type="paragraph" w:customStyle="1" w:styleId="StyleIALABullet1NotBoldBefore3ptAfter3pt">
    <w:name w:val="Style IALA Bullet 1 + Not Bold Before:  3 pt After:  3 pt"/>
    <w:basedOn w:val="IALABullet1"/>
    <w:uiPriority w:val="99"/>
    <w:rsid w:val="0060166E"/>
    <w:pPr>
      <w:spacing w:before="60" w:after="60"/>
    </w:pPr>
    <w:rPr>
      <w:b w:val="0"/>
    </w:rPr>
  </w:style>
  <w:style w:type="paragraph" w:customStyle="1" w:styleId="StyleIALABullet1NotBold">
    <w:name w:val="Style IALA Bullet 1 + Not Bold"/>
    <w:basedOn w:val="IALABullet1"/>
    <w:uiPriority w:val="99"/>
    <w:rsid w:val="0060166E"/>
    <w:pPr>
      <w:spacing w:before="60"/>
      <w:ind w:left="714" w:hanging="357"/>
    </w:pPr>
    <w:rPr>
      <w:b w:val="0"/>
    </w:rPr>
  </w:style>
  <w:style w:type="paragraph" w:customStyle="1" w:styleId="StyleIALABullet1NotBold1">
    <w:name w:val="Style IALA Bullet 1 + Not Bold1"/>
    <w:basedOn w:val="IALABullet1"/>
    <w:uiPriority w:val="99"/>
    <w:rsid w:val="0060166E"/>
    <w:pPr>
      <w:spacing w:before="120"/>
      <w:ind w:left="714" w:hanging="357"/>
    </w:pPr>
    <w:rPr>
      <w:b w:val="0"/>
    </w:rPr>
  </w:style>
  <w:style w:type="character" w:customStyle="1" w:styleId="ANNEX-heading1Char">
    <w:name w:val="ANNEX-heading1 Char"/>
    <w:link w:val="ANNEX-heading1"/>
    <w:uiPriority w:val="99"/>
    <w:locked/>
    <w:rsid w:val="0060166E"/>
    <w:rPr>
      <w:rFonts w:ascii="Arial" w:eastAsia="Times New Roman" w:hAnsi="Arial" w:cs="Times New Roman"/>
      <w:b/>
      <w:bCs/>
      <w:spacing w:val="8"/>
      <w:lang w:val="en-US" w:eastAsia="zh-CN"/>
    </w:rPr>
  </w:style>
  <w:style w:type="paragraph" w:styleId="Revision">
    <w:name w:val="Revision"/>
    <w:hidden/>
    <w:uiPriority w:val="99"/>
    <w:semiHidden/>
    <w:rsid w:val="00CD034D"/>
    <w:pPr>
      <w:spacing w:after="0" w:line="240" w:lineRule="auto"/>
    </w:pPr>
    <w:rPr>
      <w:sz w:val="18"/>
      <w:lang w:val="en-GB"/>
    </w:rPr>
  </w:style>
  <w:style w:type="paragraph" w:customStyle="1" w:styleId="MRN">
    <w:name w:val="MRN"/>
    <w:basedOn w:val="Normal"/>
    <w:link w:val="MRNChar"/>
    <w:rsid w:val="00CD034D"/>
    <w:rPr>
      <w:b/>
      <w:color w:val="00558C"/>
      <w:sz w:val="28"/>
    </w:rPr>
  </w:style>
  <w:style w:type="character" w:customStyle="1" w:styleId="DocumentdateChar">
    <w:name w:val="Document date Char"/>
    <w:basedOn w:val="DefaultParagraphFont"/>
    <w:link w:val="Documentdate"/>
    <w:rsid w:val="00A02E7D"/>
    <w:rPr>
      <w:b/>
      <w:color w:val="00558C"/>
      <w:sz w:val="28"/>
      <w:lang w:val="en-GB"/>
    </w:rPr>
  </w:style>
  <w:style w:type="character" w:customStyle="1" w:styleId="MRNChar">
    <w:name w:val="MRN Char"/>
    <w:basedOn w:val="DefaultParagraphFont"/>
    <w:link w:val="MRN"/>
    <w:rsid w:val="00CD034D"/>
    <w:rPr>
      <w:b/>
      <w:color w:val="00558C"/>
      <w:sz w:val="28"/>
      <w:lang w:val="en-GB"/>
    </w:rPr>
  </w:style>
  <w:style w:type="paragraph" w:customStyle="1" w:styleId="AnnextitleHead10">
    <w:name w:val="Annex title Head 1"/>
    <w:basedOn w:val="Normal"/>
    <w:next w:val="BodyText"/>
    <w:link w:val="AnnextitleHead1Char"/>
    <w:rsid w:val="00CD034D"/>
    <w:pPr>
      <w:spacing w:after="360"/>
      <w:ind w:left="1418" w:hanging="1418"/>
    </w:pPr>
    <w:rPr>
      <w:b/>
      <w:caps/>
      <w:color w:val="00558C"/>
      <w:sz w:val="28"/>
    </w:rPr>
  </w:style>
  <w:style w:type="character" w:customStyle="1" w:styleId="AnnextitleHead1Char">
    <w:name w:val="Annex title Head 1 Char"/>
    <w:basedOn w:val="DefaultParagraphFont"/>
    <w:link w:val="AnnextitleHead10"/>
    <w:rsid w:val="00CD034D"/>
    <w:rPr>
      <w:b/>
      <w:caps/>
      <w:color w:val="00558C"/>
      <w:sz w:val="28"/>
      <w:lang w:val="en-GB"/>
    </w:rPr>
  </w:style>
  <w:style w:type="paragraph" w:customStyle="1" w:styleId="AppendixtitleHead10">
    <w:name w:val="Appendix title Head 1"/>
    <w:basedOn w:val="Normal"/>
    <w:next w:val="Normal"/>
    <w:qFormat/>
    <w:rsid w:val="00BA0691"/>
    <w:pPr>
      <w:spacing w:before="120" w:after="240" w:line="240" w:lineRule="auto"/>
      <w:ind w:left="1701" w:hanging="1701"/>
    </w:pPr>
    <w:rPr>
      <w:rFonts w:eastAsia="Calibri" w:cs="Calibri"/>
      <w:b/>
      <w:bCs/>
      <w:caps/>
      <w:color w:val="00558C"/>
      <w:sz w:val="28"/>
      <w:szCs w:val="28"/>
    </w:rPr>
  </w:style>
  <w:style w:type="character" w:customStyle="1" w:styleId="TabletextChar">
    <w:name w:val="Table_text Char"/>
    <w:link w:val="Tabletext0"/>
    <w:rsid w:val="00475F23"/>
    <w:rPr>
      <w:rFonts w:ascii="Arial" w:eastAsia="Times New Roman" w:hAnsi="Arial" w:cs="Calibri"/>
      <w:iCs/>
      <w:sz w:val="18"/>
      <w:lang w:val="en-US" w:eastAsia="en-GB"/>
    </w:rPr>
  </w:style>
  <w:style w:type="paragraph" w:customStyle="1" w:styleId="DocumentHistory">
    <w:name w:val="Document History"/>
    <w:basedOn w:val="Header"/>
    <w:link w:val="DocumentHistoryChar"/>
    <w:rsid w:val="00CD034D"/>
    <w:pPr>
      <w:pBdr>
        <w:bottom w:val="single" w:sz="8" w:space="12" w:color="00558C" w:themeColor="accent1"/>
      </w:pBdr>
      <w:spacing w:before="100" w:line="560" w:lineRule="exact"/>
    </w:pPr>
    <w:rPr>
      <w:b/>
      <w:caps/>
      <w:color w:val="009FE3" w:themeColor="accent2"/>
      <w:sz w:val="56"/>
      <w:szCs w:val="56"/>
    </w:rPr>
  </w:style>
  <w:style w:type="paragraph" w:customStyle="1" w:styleId="Revisiontabletexttitle">
    <w:name w:val="Revision table text title"/>
    <w:basedOn w:val="Tabletext"/>
    <w:rsid w:val="00CD034D"/>
    <w:rPr>
      <w:b/>
      <w:color w:val="00558C"/>
    </w:rPr>
  </w:style>
  <w:style w:type="paragraph" w:customStyle="1" w:styleId="AppendixHead5">
    <w:name w:val="Appendix Head 5"/>
    <w:basedOn w:val="AppendixHead4"/>
    <w:next w:val="BodyText"/>
    <w:qFormat/>
    <w:rsid w:val="00CD034D"/>
    <w:pPr>
      <w:numPr>
        <w:ilvl w:val="4"/>
      </w:numPr>
      <w:ind w:left="1701" w:hanging="1701"/>
    </w:pPr>
    <w:rPr>
      <w:b w:val="0"/>
    </w:rPr>
  </w:style>
  <w:style w:type="paragraph" w:customStyle="1" w:styleId="AppendixtitleHead1">
    <w:name w:val="Appendix title (Head 1)"/>
    <w:next w:val="BodyText"/>
    <w:qFormat/>
    <w:rsid w:val="00CD034D"/>
    <w:pPr>
      <w:numPr>
        <w:numId w:val="7"/>
      </w:numPr>
      <w:spacing w:before="120" w:after="240" w:line="240" w:lineRule="auto"/>
    </w:pPr>
    <w:rPr>
      <w:rFonts w:asciiTheme="majorHAnsi" w:eastAsia="Calibri" w:hAnsiTheme="majorHAnsi" w:cs="Calibri"/>
      <w:b/>
      <w:bCs/>
      <w:caps/>
      <w:color w:val="00558C"/>
      <w:sz w:val="28"/>
      <w:szCs w:val="28"/>
      <w:lang w:val="en-GB"/>
    </w:rPr>
  </w:style>
  <w:style w:type="paragraph" w:customStyle="1" w:styleId="RecommendationListatext">
    <w:name w:val="Recommendation List a text"/>
    <w:basedOn w:val="Normal"/>
    <w:qFormat/>
    <w:rsid w:val="00CD034D"/>
    <w:pPr>
      <w:spacing w:after="120"/>
      <w:ind w:left="1559"/>
    </w:pPr>
    <w:rPr>
      <w:sz w:val="24"/>
    </w:rPr>
  </w:style>
  <w:style w:type="paragraph" w:customStyle="1" w:styleId="Equationnumber">
    <w:name w:val="Equation number"/>
    <w:basedOn w:val="BodyText"/>
    <w:next w:val="BodyText"/>
    <w:link w:val="EquationnumberChar"/>
    <w:qFormat/>
    <w:rsid w:val="00CD034D"/>
    <w:pPr>
      <w:numPr>
        <w:numId w:val="81"/>
      </w:numPr>
      <w:spacing w:before="60"/>
      <w:jc w:val="right"/>
    </w:pPr>
  </w:style>
  <w:style w:type="paragraph" w:customStyle="1" w:styleId="RecommendationList1">
    <w:name w:val="Recommendation List 1"/>
    <w:basedOn w:val="Normal"/>
    <w:qFormat/>
    <w:rsid w:val="00CD034D"/>
    <w:pPr>
      <w:numPr>
        <w:numId w:val="78"/>
      </w:numPr>
      <w:spacing w:after="120"/>
    </w:pPr>
    <w:rPr>
      <w:sz w:val="24"/>
    </w:rPr>
  </w:style>
  <w:style w:type="paragraph" w:customStyle="1" w:styleId="RecommendationList1text">
    <w:name w:val="Recommendation List 1 text"/>
    <w:basedOn w:val="Normal"/>
    <w:qFormat/>
    <w:rsid w:val="00CD034D"/>
    <w:pPr>
      <w:spacing w:after="120"/>
      <w:ind w:left="1134"/>
    </w:pPr>
    <w:rPr>
      <w:sz w:val="24"/>
    </w:rPr>
  </w:style>
  <w:style w:type="paragraph" w:customStyle="1" w:styleId="Furtherreading">
    <w:name w:val="Further reading"/>
    <w:basedOn w:val="BodyText"/>
    <w:link w:val="FurtherreadingChar"/>
    <w:qFormat/>
    <w:rsid w:val="00CD034D"/>
    <w:pPr>
      <w:numPr>
        <w:numId w:val="82"/>
      </w:numPr>
      <w:spacing w:before="60"/>
    </w:pPr>
  </w:style>
  <w:style w:type="character" w:customStyle="1" w:styleId="FurtherreadingChar">
    <w:name w:val="Further reading Char"/>
    <w:basedOn w:val="BodyTextChar"/>
    <w:link w:val="Furtherreading"/>
    <w:rsid w:val="00CD034D"/>
    <w:rPr>
      <w:lang w:val="en-GB"/>
    </w:rPr>
  </w:style>
  <w:style w:type="paragraph" w:customStyle="1" w:styleId="RecommendationLista">
    <w:name w:val="Recommendation List a"/>
    <w:basedOn w:val="Normal"/>
    <w:qFormat/>
    <w:rsid w:val="00CD034D"/>
    <w:pPr>
      <w:numPr>
        <w:ilvl w:val="1"/>
        <w:numId w:val="78"/>
      </w:numPr>
      <w:spacing w:after="120" w:line="240" w:lineRule="auto"/>
      <w:jc w:val="both"/>
    </w:pPr>
    <w:rPr>
      <w:rFonts w:eastAsia="Times New Roman" w:cs="Times New Roman"/>
      <w:sz w:val="24"/>
      <w:szCs w:val="20"/>
      <w:lang w:eastAsia="en-GB"/>
    </w:rPr>
  </w:style>
  <w:style w:type="paragraph" w:customStyle="1" w:styleId="Abbreviations">
    <w:name w:val="Abbreviations"/>
    <w:basedOn w:val="Normal"/>
    <w:qFormat/>
    <w:rsid w:val="00CD034D"/>
    <w:pPr>
      <w:spacing w:after="60"/>
      <w:ind w:left="1418" w:hanging="1418"/>
    </w:pPr>
    <w:rPr>
      <w:sz w:val="22"/>
    </w:rPr>
  </w:style>
  <w:style w:type="paragraph" w:customStyle="1" w:styleId="AnnexContents">
    <w:name w:val="Annex Contents"/>
    <w:basedOn w:val="DocumentHistory"/>
    <w:link w:val="AnnexContentsChar"/>
    <w:rsid w:val="00CD034D"/>
    <w:pPr>
      <w:pBdr>
        <w:bottom w:val="single" w:sz="4" w:space="10" w:color="00558C"/>
      </w:pBdr>
      <w:spacing w:before="120" w:after="120" w:line="320" w:lineRule="atLeast"/>
    </w:pPr>
    <w:rPr>
      <w:sz w:val="40"/>
    </w:rPr>
  </w:style>
  <w:style w:type="character" w:customStyle="1" w:styleId="EquationnumberChar">
    <w:name w:val="Equation number Char"/>
    <w:basedOn w:val="BodyTextChar"/>
    <w:link w:val="Equationnumber"/>
    <w:rsid w:val="00CD034D"/>
    <w:rPr>
      <w:lang w:val="en-GB"/>
    </w:rPr>
  </w:style>
  <w:style w:type="character" w:customStyle="1" w:styleId="DocumentHistoryChar">
    <w:name w:val="Document History Char"/>
    <w:basedOn w:val="HeaderChar"/>
    <w:link w:val="DocumentHistory"/>
    <w:rsid w:val="00CD034D"/>
    <w:rPr>
      <w:b/>
      <w:caps/>
      <w:color w:val="009FE3" w:themeColor="accent2"/>
      <w:sz w:val="56"/>
      <w:szCs w:val="56"/>
      <w:lang w:val="en-GB"/>
    </w:rPr>
  </w:style>
  <w:style w:type="character" w:customStyle="1" w:styleId="AnnexContentsChar">
    <w:name w:val="Annex Contents Char"/>
    <w:basedOn w:val="DocumentHistoryChar"/>
    <w:link w:val="AnnexContents"/>
    <w:rsid w:val="00CD034D"/>
    <w:rPr>
      <w:b/>
      <w:caps/>
      <w:color w:val="009FE3" w:themeColor="accent2"/>
      <w:sz w:val="40"/>
      <w:szCs w:val="56"/>
      <w:lang w:val="en-GB"/>
    </w:rPr>
  </w:style>
  <w:style w:type="character" w:customStyle="1" w:styleId="RECALLING">
    <w:name w:val="RECALLING"/>
    <w:basedOn w:val="DefaultParagraphFont"/>
    <w:uiPriority w:val="1"/>
    <w:qFormat/>
    <w:rsid w:val="00CD034D"/>
    <w:rPr>
      <w:rFonts w:asciiTheme="minorHAnsi" w:hAnsiTheme="minorHAnsi"/>
      <w:b/>
      <w:caps/>
      <w:smallCaps w:val="0"/>
      <w:sz w:val="24"/>
    </w:rPr>
  </w:style>
  <w:style w:type="paragraph" w:customStyle="1" w:styleId="Heading1separationline">
    <w:name w:val="Heading 1 separation line"/>
    <w:basedOn w:val="Normal"/>
    <w:next w:val="BodyText"/>
    <w:rsid w:val="00CD034D"/>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CD034D"/>
    <w:rPr>
      <w:b/>
      <w:color w:val="00558C"/>
    </w:rPr>
  </w:style>
  <w:style w:type="paragraph" w:customStyle="1" w:styleId="AnnextitleHead1">
    <w:name w:val="Annex title (Head 1)"/>
    <w:next w:val="BodyText"/>
    <w:link w:val="AnnextitleHead1Char0"/>
    <w:qFormat/>
    <w:rsid w:val="00CD034D"/>
    <w:pPr>
      <w:numPr>
        <w:numId w:val="99"/>
      </w:numPr>
      <w:spacing w:after="360"/>
    </w:pPr>
    <w:rPr>
      <w:b/>
      <w:caps/>
      <w:color w:val="00558C"/>
      <w:sz w:val="28"/>
      <w:lang w:val="en-GB"/>
    </w:rPr>
  </w:style>
  <w:style w:type="character" w:customStyle="1" w:styleId="AnnextitleHead1Char0">
    <w:name w:val="Annex title (Head 1) Char"/>
    <w:basedOn w:val="DefaultParagraphFont"/>
    <w:link w:val="AnnextitleHead1"/>
    <w:rsid w:val="00CD034D"/>
    <w:rPr>
      <w:b/>
      <w:caps/>
      <w:color w:val="00558C"/>
      <w:sz w:val="28"/>
      <w:lang w:val="en-GB"/>
    </w:rPr>
  </w:style>
  <w:style w:type="paragraph" w:customStyle="1" w:styleId="AnnexHead2">
    <w:name w:val="Annex Head 2"/>
    <w:basedOn w:val="AnnextitleHead1"/>
    <w:next w:val="Heading1separationline"/>
    <w:rsid w:val="00CD034D"/>
    <w:p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rsid w:val="00CD034D"/>
    <w:pPr>
      <w:numPr>
        <w:ilvl w:val="2"/>
      </w:numPr>
    </w:pPr>
    <w:rPr>
      <w:caps w:val="0"/>
      <w:smallCaps/>
    </w:rPr>
  </w:style>
  <w:style w:type="paragraph" w:customStyle="1" w:styleId="AnnexHead4">
    <w:name w:val="Annex Head 4"/>
    <w:basedOn w:val="AnnexHead3"/>
    <w:next w:val="BodyText"/>
    <w:rsid w:val="00CD034D"/>
    <w:pPr>
      <w:numPr>
        <w:ilvl w:val="3"/>
      </w:numPr>
    </w:pPr>
    <w:rPr>
      <w:smallCaps w:val="0"/>
      <w:sz w:val="22"/>
    </w:rPr>
  </w:style>
  <w:style w:type="paragraph" w:customStyle="1" w:styleId="AnnexHead5">
    <w:name w:val="Annex Head 5"/>
    <w:basedOn w:val="Normal"/>
    <w:next w:val="BodyText"/>
    <w:rsid w:val="00CD034D"/>
    <w:pPr>
      <w:spacing w:before="120" w:after="120" w:line="240" w:lineRule="auto"/>
    </w:pPr>
    <w:rPr>
      <w:rFonts w:eastAsia="Calibri" w:cs="Calibri"/>
      <w:color w:val="00558C"/>
      <w:sz w:val="22"/>
      <w:lang w:eastAsia="en-GB"/>
    </w:rPr>
  </w:style>
  <w:style w:type="paragraph" w:customStyle="1" w:styleId="TableofTables0">
    <w:name w:val="Table of Tables"/>
    <w:basedOn w:val="TableofFigures"/>
    <w:rsid w:val="00CD034D"/>
    <w:pPr>
      <w:tabs>
        <w:tab w:val="left" w:pos="1134"/>
        <w:tab w:val="right" w:pos="9781"/>
      </w:tabs>
    </w:pPr>
  </w:style>
  <w:style w:type="paragraph" w:customStyle="1" w:styleId="AnnexTablecaption">
    <w:name w:val="Annex Table caption"/>
    <w:basedOn w:val="BodyText"/>
    <w:qFormat/>
    <w:rsid w:val="00CD034D"/>
    <w:pPr>
      <w:numPr>
        <w:numId w:val="96"/>
      </w:numPr>
      <w:jc w:val="center"/>
    </w:pPr>
    <w:rPr>
      <w:i/>
      <w:color w:val="00558C"/>
      <w:lang w:eastAsia="en-GB"/>
    </w:rPr>
  </w:style>
  <w:style w:type="paragraph" w:customStyle="1" w:styleId="Style2">
    <w:name w:val="Style2"/>
    <w:basedOn w:val="TOC3"/>
    <w:autoRedefine/>
    <w:rsid w:val="00CD034D"/>
    <w:pPr>
      <w:tabs>
        <w:tab w:val="left" w:pos="1985"/>
        <w:tab w:val="right" w:pos="10195"/>
      </w:tabs>
    </w:pPr>
    <w:rPr>
      <w:rFonts w:eastAsiaTheme="minorEastAsia"/>
      <w:noProof/>
      <w:sz w:val="24"/>
      <w:szCs w:val="24"/>
      <w:lang w:val="en-US"/>
    </w:rPr>
  </w:style>
  <w:style w:type="paragraph" w:customStyle="1" w:styleId="Referencetext">
    <w:name w:val="Reference text"/>
    <w:basedOn w:val="Normal"/>
    <w:autoRedefine/>
    <w:rsid w:val="00CD034D"/>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CD034D"/>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RevokesChar">
    <w:name w:val="Revokes Char"/>
    <w:basedOn w:val="DefaultParagraphFont"/>
    <w:link w:val="Revokes"/>
    <w:rsid w:val="00CD034D"/>
    <w:rPr>
      <w:b/>
      <w:i/>
      <w:color w:val="00558C"/>
      <w:sz w:val="28"/>
      <w:lang w:val="en-GB"/>
    </w:rPr>
  </w:style>
  <w:style w:type="paragraph" w:customStyle="1" w:styleId="Referencelist">
    <w:name w:val="Reference list"/>
    <w:basedOn w:val="Normal"/>
    <w:qFormat/>
    <w:rsid w:val="00CD034D"/>
    <w:pPr>
      <w:numPr>
        <w:numId w:val="23"/>
      </w:numPr>
      <w:spacing w:before="120" w:after="60" w:line="240" w:lineRule="auto"/>
      <w:jc w:val="both"/>
    </w:pPr>
    <w:rPr>
      <w:rFonts w:eastAsia="Times New Roman" w:cs="Times New Roman"/>
      <w:sz w:val="22"/>
      <w:szCs w:val="20"/>
    </w:rPr>
  </w:style>
  <w:style w:type="paragraph" w:customStyle="1" w:styleId="Documentrevisiontabletitle">
    <w:name w:val="Document revision table title"/>
    <w:basedOn w:val="Normal"/>
    <w:rsid w:val="00CD034D"/>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CD034D"/>
    <w:pPr>
      <w:numPr>
        <w:numId w:val="94"/>
      </w:numPr>
      <w:jc w:val="center"/>
    </w:pPr>
    <w:rPr>
      <w:i/>
      <w:color w:val="00558C"/>
      <w:lang w:eastAsia="en-GB"/>
    </w:rPr>
  </w:style>
  <w:style w:type="character" w:customStyle="1" w:styleId="AnnexFigureCaptionChar">
    <w:name w:val="Annex Figure Caption Char"/>
    <w:basedOn w:val="BodyTextChar"/>
    <w:link w:val="AnnexFigureCaption"/>
    <w:rsid w:val="00CD034D"/>
    <w:rPr>
      <w:i/>
      <w:color w:val="00558C"/>
      <w:lang w:val="en-GB" w:eastAsia="en-GB"/>
    </w:rPr>
  </w:style>
  <w:style w:type="paragraph" w:customStyle="1" w:styleId="EmphasisParagraph">
    <w:name w:val="Emphasis Paragraph"/>
    <w:basedOn w:val="BodyText"/>
    <w:next w:val="BodyText"/>
    <w:link w:val="EmphasisParagraphChar"/>
    <w:rsid w:val="00CD034D"/>
    <w:pPr>
      <w:ind w:left="425" w:right="709"/>
    </w:pPr>
    <w:rPr>
      <w:i/>
    </w:rPr>
  </w:style>
  <w:style w:type="character" w:customStyle="1" w:styleId="EmphasisParagraphChar">
    <w:name w:val="Emphasis Paragraph Char"/>
    <w:basedOn w:val="BodyTextChar"/>
    <w:link w:val="EmphasisParagraph"/>
    <w:rsid w:val="00CD034D"/>
    <w:rPr>
      <w:i/>
      <w:lang w:val="en-GB"/>
    </w:rPr>
  </w:style>
  <w:style w:type="paragraph" w:customStyle="1" w:styleId="ANNEXDHEAD20">
    <w:name w:val="ANNEX D HEAD 2"/>
    <w:basedOn w:val="BodyText"/>
    <w:next w:val="Heading2separationline"/>
    <w:rsid w:val="00B64BA1"/>
    <w:pPr>
      <w:tabs>
        <w:tab w:val="num" w:pos="0"/>
      </w:tabs>
      <w:spacing w:before="120"/>
      <w:ind w:left="851" w:hanging="851"/>
    </w:pPr>
    <w:rPr>
      <w:b/>
      <w:color w:val="407EC9"/>
      <w:sz w:val="24"/>
      <w:lang w:eastAsia="de-DE"/>
    </w:rPr>
  </w:style>
  <w:style w:type="paragraph" w:customStyle="1" w:styleId="ANNEXFHEAD1">
    <w:name w:val="ANNEX F HEAD 1"/>
    <w:basedOn w:val="Normal"/>
    <w:next w:val="Heading1separatationline"/>
    <w:rsid w:val="00B64BA1"/>
    <w:pPr>
      <w:numPr>
        <w:numId w:val="118"/>
      </w:numPr>
    </w:pPr>
    <w:rPr>
      <w:b/>
      <w:color w:val="407EC9"/>
      <w:sz w:val="28"/>
    </w:rPr>
  </w:style>
  <w:style w:type="paragraph" w:customStyle="1" w:styleId="ANNEXFHEAD2">
    <w:name w:val="ANNEX F HEAD 2"/>
    <w:basedOn w:val="Normal"/>
    <w:next w:val="Heading2separationline"/>
    <w:rsid w:val="00B64BA1"/>
    <w:pPr>
      <w:numPr>
        <w:ilvl w:val="1"/>
        <w:numId w:val="118"/>
      </w:numPr>
    </w:pPr>
    <w:rPr>
      <w:b/>
      <w:color w:val="407EC9"/>
      <w:sz w:val="24"/>
    </w:rPr>
  </w:style>
  <w:style w:type="paragraph" w:customStyle="1" w:styleId="ANNEXFHEAD3">
    <w:name w:val="ANNEX F HEAD 3"/>
    <w:basedOn w:val="Normal"/>
    <w:next w:val="BodyText"/>
    <w:rsid w:val="00B64BA1"/>
    <w:pPr>
      <w:numPr>
        <w:ilvl w:val="2"/>
        <w:numId w:val="118"/>
      </w:numPr>
    </w:pPr>
    <w:rPr>
      <w:b/>
      <w:smallCaps/>
      <w:color w:val="407EC9"/>
      <w:sz w:val="22"/>
    </w:rPr>
  </w:style>
  <w:style w:type="paragraph" w:customStyle="1" w:styleId="AnnexFHead4">
    <w:name w:val="Annex F Head 4"/>
    <w:basedOn w:val="Normal"/>
    <w:next w:val="BodyText"/>
    <w:rsid w:val="00B64BA1"/>
    <w:pPr>
      <w:numPr>
        <w:ilvl w:val="3"/>
        <w:numId w:val="118"/>
      </w:numPr>
    </w:pPr>
    <w:rPr>
      <w:b/>
      <w:color w:val="407EC9"/>
      <w:sz w:val="22"/>
    </w:rPr>
  </w:style>
  <w:style w:type="character" w:customStyle="1" w:styleId="AnnexAHead1Char">
    <w:name w:val="Annex A Head 1 Char"/>
    <w:basedOn w:val="Heading1Char"/>
    <w:link w:val="AnnexAHead1"/>
    <w:rsid w:val="002035AF"/>
    <w:rPr>
      <w:rFonts w:asciiTheme="majorHAnsi" w:eastAsiaTheme="majorEastAsia" w:hAnsiTheme="majorHAnsi" w:cstheme="majorBidi"/>
      <w:b/>
      <w:bCs/>
      <w:caps/>
      <w:color w:val="00558C"/>
      <w:sz w:val="28"/>
      <w:szCs w:val="24"/>
      <w:lang w:val="en-GB"/>
    </w:rPr>
  </w:style>
  <w:style w:type="character" w:customStyle="1" w:styleId="AnnexAHead2Char">
    <w:name w:val="Annex A Head 2 Char"/>
    <w:basedOn w:val="AnnexAHead1Char"/>
    <w:link w:val="AnnexAHead2"/>
    <w:rsid w:val="002035AF"/>
    <w:rPr>
      <w:rFonts w:asciiTheme="majorHAnsi" w:eastAsia="Calibri" w:hAnsiTheme="majorHAnsi" w:cs="Calibri"/>
      <w:b w:val="0"/>
      <w:bCs/>
      <w:caps w:val="0"/>
      <w:color w:val="009FDF"/>
      <w:sz w:val="24"/>
      <w:szCs w:val="24"/>
      <w:lang w:val="en-GB" w:eastAsia="en-GB"/>
    </w:rPr>
  </w:style>
  <w:style w:type="character" w:customStyle="1" w:styleId="AnnexAHead3Char">
    <w:name w:val="Annex A Head 3 Char"/>
    <w:basedOn w:val="AnnexAHead2Char"/>
    <w:link w:val="AnnexAHead3"/>
    <w:rsid w:val="002035AF"/>
    <w:rPr>
      <w:rFonts w:asciiTheme="majorHAnsi" w:eastAsia="Calibri" w:hAnsiTheme="majorHAnsi" w:cs="Calibri"/>
      <w:b/>
      <w:bCs/>
      <w:caps w:val="0"/>
      <w:smallCaps/>
      <w:color w:val="009FDF"/>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939286">
      <w:bodyDiv w:val="1"/>
      <w:marLeft w:val="0"/>
      <w:marRight w:val="0"/>
      <w:marTop w:val="0"/>
      <w:marBottom w:val="0"/>
      <w:divBdr>
        <w:top w:val="none" w:sz="0" w:space="0" w:color="auto"/>
        <w:left w:val="none" w:sz="0" w:space="0" w:color="auto"/>
        <w:bottom w:val="none" w:sz="0" w:space="0" w:color="auto"/>
        <w:right w:val="none" w:sz="0" w:space="0" w:color="auto"/>
      </w:divBdr>
    </w:div>
    <w:div w:id="1564754586">
      <w:bodyDiv w:val="1"/>
      <w:marLeft w:val="0"/>
      <w:marRight w:val="0"/>
      <w:marTop w:val="0"/>
      <w:marBottom w:val="0"/>
      <w:divBdr>
        <w:top w:val="none" w:sz="0" w:space="0" w:color="auto"/>
        <w:left w:val="none" w:sz="0" w:space="0" w:color="auto"/>
        <w:bottom w:val="none" w:sz="0" w:space="0" w:color="auto"/>
        <w:right w:val="none" w:sz="0" w:space="0" w:color="auto"/>
      </w:divBdr>
    </w:div>
    <w:div w:id="196453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image" Target="media/image4.jpeg"/><Relationship Id="rId21" Type="http://schemas.openxmlformats.org/officeDocument/2006/relationships/header" Target="header9.xm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microsoft.com/office/2018/08/relationships/commentsExtensible" Target="commentsExtensible.xml"/><Relationship Id="rId33"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32" Type="http://schemas.openxmlformats.org/officeDocument/2006/relationships/image" Target="media/image6.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microsoft.com/office/2011/relationships/commentsExtended" Target="commentsExtended.xml"/><Relationship Id="rId28" Type="http://schemas.openxmlformats.org/officeDocument/2006/relationships/header" Target="header11.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oleObject" Target="embeddings/Microsoft_Visio_2003-2010_Drawing.vsd"/><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comments" Target="comments.xml"/><Relationship Id="rId27" Type="http://schemas.openxmlformats.org/officeDocument/2006/relationships/header" Target="header10.xml"/><Relationship Id="rId30" Type="http://schemas.openxmlformats.org/officeDocument/2006/relationships/image" Target="media/image5.emf"/><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Rxxxx%20Template%20for%20IALA%20Recommendation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EEB77-FA06-4CF2-81D1-3D2ACD204415}">
  <ds:schemaRefs>
    <ds:schemaRef ds:uri="http://schemas.microsoft.com/sharepoint/v3/contenttype/forms"/>
  </ds:schemaRefs>
</ds:datastoreItem>
</file>

<file path=customXml/itemProps2.xml><?xml version="1.0" encoding="utf-8"?>
<ds:datastoreItem xmlns:ds="http://schemas.openxmlformats.org/officeDocument/2006/customXml" ds:itemID="{0609DB68-BEA5-4009-90DB-AD2E490DA9C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B0ACCE60-A5D9-400E-A8BB-068B4EE78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AC1C6C-866B-46F0-A218-2F0E8F113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Rxxxx Template for IALA Recommendations Ed 2.1 August 2021</Template>
  <TotalTime>1175</TotalTime>
  <Pages>30</Pages>
  <Words>8871</Words>
  <Characters>46575</Characters>
  <Application>Microsoft Office Word</Application>
  <DocSecurity>0</DocSecurity>
  <Lines>1369</Lines>
  <Paragraphs>840</Paragraphs>
  <ScaleCrop>false</ScaleCrop>
  <HeadingPairs>
    <vt:vector size="6" baseType="variant">
      <vt:variant>
        <vt:lpstr>Title</vt:lpstr>
      </vt:variant>
      <vt:variant>
        <vt:i4>1</vt:i4>
      </vt:variant>
      <vt:variant>
        <vt:lpstr>Titre</vt:lpstr>
      </vt:variant>
      <vt:variant>
        <vt:i4>1</vt:i4>
      </vt:variant>
      <vt:variant>
        <vt:lpstr>Tittel</vt:lpstr>
      </vt:variant>
      <vt:variant>
        <vt:i4>1</vt:i4>
      </vt:variant>
    </vt:vector>
  </HeadingPairs>
  <TitlesOfParts>
    <vt:vector size="3" baseType="lpstr">
      <vt:lpstr>IALA Recommendation R0126</vt:lpstr>
      <vt:lpstr>IALA Recommendation R0126</vt:lpstr>
      <vt:lpstr>IALA Guideline 1115</vt:lpstr>
    </vt:vector>
  </TitlesOfParts>
  <Manager>IALA</Manager>
  <Company>IALA</Company>
  <LinksUpToDate>false</LinksUpToDate>
  <CharactersWithSpaces>54606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 R0126</dc:title>
  <dc:subject>IALA</dc:subject>
  <dc:creator>IALA Secretariat</dc:creator>
  <cp:keywords>urn:mrn:iala:pub:r0126:ed2.0; informative; ARM</cp:keywords>
  <dc:description/>
  <cp:lastModifiedBy>Barr, Angela</cp:lastModifiedBy>
  <cp:revision>289</cp:revision>
  <cp:lastPrinted>2019-01-02T20:26:00Z</cp:lastPrinted>
  <dcterms:created xsi:type="dcterms:W3CDTF">2025-10-21T07:20:00Z</dcterms:created>
  <dcterms:modified xsi:type="dcterms:W3CDTF">2025-10-23T14:16:00Z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5492800</vt:r8>
  </property>
  <property fmtid="{D5CDD505-2E9C-101B-9397-08002B2CF9AE}" pid="4" name="MSIP_Label_1bfb733f-faef-464c-9b6d-731b56f94973_Enabled">
    <vt:lpwstr>true</vt:lpwstr>
  </property>
  <property fmtid="{D5CDD505-2E9C-101B-9397-08002B2CF9AE}" pid="5" name="MSIP_Label_1bfb733f-faef-464c-9b6d-731b56f94973_SetDate">
    <vt:lpwstr>2021-08-26T15:13:07Z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42fb40b3-d391-4fed-aec0-0000f6d9c153</vt:lpwstr>
  </property>
  <property fmtid="{D5CDD505-2E9C-101B-9397-08002B2CF9AE}" pid="10" name="MediaServiceImageTags">
    <vt:lpwstr/>
  </property>
</Properties>
</file>